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9159B6" w14:paraId="089A6C4F" w14:textId="77777777" w:rsidTr="00D74AE1">
        <w:trPr>
          <w:trHeight w:hRule="exact" w:val="2948"/>
        </w:trPr>
        <w:tc>
          <w:tcPr>
            <w:tcW w:w="11185" w:type="dxa"/>
            <w:vAlign w:val="center"/>
          </w:tcPr>
          <w:p w14:paraId="09BBE705" w14:textId="427BA10F" w:rsidR="00974E99" w:rsidRPr="009159B6" w:rsidRDefault="00974E99" w:rsidP="00E21A27">
            <w:pPr>
              <w:pStyle w:val="Documenttype"/>
            </w:pPr>
            <w:r w:rsidRPr="009159B6">
              <w:t>I</w:t>
            </w:r>
            <w:bookmarkStart w:id="1" w:name="_Ref446317644"/>
            <w:bookmarkEnd w:id="1"/>
            <w:r w:rsidRPr="009159B6">
              <w:t xml:space="preserve">ALA </w:t>
            </w:r>
            <w:r w:rsidR="0093492E" w:rsidRPr="009159B6">
              <w:t>G</w:t>
            </w:r>
            <w:r w:rsidR="00722236" w:rsidRPr="009159B6">
              <w:t>uideline</w:t>
            </w:r>
            <w:r w:rsidR="002C60FE" w:rsidRPr="009159B6">
              <w:t xml:space="preserve"> - UPDATE</w:t>
            </w:r>
          </w:p>
        </w:tc>
      </w:tr>
    </w:tbl>
    <w:p w14:paraId="2739BCBC" w14:textId="0B901ED2" w:rsidR="008972C3" w:rsidRPr="009159B6" w:rsidRDefault="008972C3" w:rsidP="003274DB"/>
    <w:p w14:paraId="6D0A4E50" w14:textId="77777777" w:rsidR="00D74AE1" w:rsidRPr="009159B6" w:rsidRDefault="00D74AE1" w:rsidP="003274DB"/>
    <w:p w14:paraId="3F6B40FC" w14:textId="64920DBB" w:rsidR="0093492E" w:rsidRPr="009159B6" w:rsidRDefault="005D1DDE" w:rsidP="0026038D">
      <w:pPr>
        <w:pStyle w:val="Documentnumber"/>
      </w:pPr>
      <w:ins w:id="2" w:author="Peter Dobson" w:date="2020-10-12T09:18:00Z">
        <w:r>
          <w:t>G</w:t>
        </w:r>
      </w:ins>
      <w:r w:rsidR="0026038D" w:rsidRPr="009159B6">
        <w:t>1</w:t>
      </w:r>
      <w:r w:rsidR="00106D72" w:rsidRPr="009159B6">
        <w:t>008</w:t>
      </w:r>
    </w:p>
    <w:p w14:paraId="10A8C902" w14:textId="27584B29" w:rsidR="0026038D" w:rsidRPr="009159B6" w:rsidRDefault="0026038D" w:rsidP="003274DB"/>
    <w:p w14:paraId="363413D0" w14:textId="69321670" w:rsidR="00776004" w:rsidRPr="009159B6" w:rsidRDefault="005D1DDE" w:rsidP="00106D72">
      <w:pPr>
        <w:pStyle w:val="Documentname"/>
        <w:rPr>
          <w:bCs/>
        </w:rPr>
      </w:pPr>
      <w:ins w:id="3" w:author="Peter Dobson" w:date="2020-10-12T09:18:00Z">
        <w:r>
          <w:rPr>
            <w:bCs/>
          </w:rPr>
          <w:t xml:space="preserve">on </w:t>
        </w:r>
      </w:ins>
      <w:r w:rsidR="00106D72" w:rsidRPr="009159B6">
        <w:rPr>
          <w:bCs/>
        </w:rPr>
        <w:t xml:space="preserve">Remote Control and Monitoring of </w:t>
      </w:r>
      <w:ins w:id="4" w:author="Peter Dobson" w:date="2020-10-12T09:30:00Z">
        <w:r w:rsidR="0027658D">
          <w:rPr>
            <w:bCs/>
          </w:rPr>
          <w:t xml:space="preserve">Marine </w:t>
        </w:r>
      </w:ins>
      <w:r w:rsidR="00106D72" w:rsidRPr="009159B6">
        <w:rPr>
          <w:bCs/>
        </w:rPr>
        <w:t>Aids to Navigation</w:t>
      </w:r>
    </w:p>
    <w:p w14:paraId="06E8F459" w14:textId="77777777" w:rsidR="00CF49CC" w:rsidRPr="009159B6" w:rsidRDefault="00CF49CC" w:rsidP="00D74AE1"/>
    <w:p w14:paraId="31F2AF62" w14:textId="77777777" w:rsidR="004E0BBB" w:rsidRPr="009159B6" w:rsidRDefault="004E0BBB" w:rsidP="00D74AE1"/>
    <w:p w14:paraId="463F0D28" w14:textId="77777777" w:rsidR="004E0BBB" w:rsidRPr="009159B6" w:rsidRDefault="004E0BBB" w:rsidP="00D74AE1"/>
    <w:p w14:paraId="7BE8871A" w14:textId="77777777" w:rsidR="004E0BBB" w:rsidRPr="009159B6" w:rsidRDefault="004E0BBB" w:rsidP="00D74AE1"/>
    <w:p w14:paraId="2293ECE7" w14:textId="77777777" w:rsidR="004E0BBB" w:rsidRPr="009159B6" w:rsidRDefault="004E0BBB" w:rsidP="00D74AE1"/>
    <w:p w14:paraId="1FF42885" w14:textId="77777777" w:rsidR="004E0BBB" w:rsidRPr="009159B6" w:rsidRDefault="004E0BBB" w:rsidP="00D74AE1"/>
    <w:p w14:paraId="74C33E8B" w14:textId="77777777" w:rsidR="004E0BBB" w:rsidRPr="009159B6" w:rsidRDefault="004E0BBB" w:rsidP="00D74AE1"/>
    <w:p w14:paraId="01435E99" w14:textId="77777777" w:rsidR="004E0BBB" w:rsidRPr="009159B6" w:rsidRDefault="004E0BBB" w:rsidP="00D74AE1"/>
    <w:p w14:paraId="1090D00D" w14:textId="77777777" w:rsidR="004E0BBB" w:rsidRPr="009159B6" w:rsidRDefault="004E0BBB" w:rsidP="00D74AE1"/>
    <w:p w14:paraId="1E8A4C9B" w14:textId="77777777" w:rsidR="004E0BBB" w:rsidRPr="009159B6" w:rsidRDefault="004E0BBB" w:rsidP="00D74AE1"/>
    <w:p w14:paraId="3AA99908" w14:textId="77777777" w:rsidR="004E0BBB" w:rsidRPr="009159B6" w:rsidRDefault="004E0BBB" w:rsidP="00D74AE1"/>
    <w:p w14:paraId="1760AB60" w14:textId="77777777" w:rsidR="004E0BBB" w:rsidRPr="009159B6" w:rsidRDefault="004E0BBB" w:rsidP="00D74AE1"/>
    <w:p w14:paraId="729B4D66" w14:textId="77777777" w:rsidR="004E0BBB" w:rsidRPr="009159B6" w:rsidRDefault="004E0BBB" w:rsidP="00D74AE1"/>
    <w:p w14:paraId="4AF545DA" w14:textId="77777777" w:rsidR="004E0BBB" w:rsidRPr="009159B6" w:rsidRDefault="004E0BBB" w:rsidP="00D74AE1"/>
    <w:p w14:paraId="3E85A984" w14:textId="77777777" w:rsidR="004E0BBB" w:rsidRPr="009159B6" w:rsidRDefault="004E0BBB" w:rsidP="00D74AE1"/>
    <w:p w14:paraId="28C50752" w14:textId="77777777" w:rsidR="004E0BBB" w:rsidRPr="009159B6" w:rsidRDefault="004E0BBB" w:rsidP="00D74AE1"/>
    <w:p w14:paraId="29B68A84" w14:textId="77777777" w:rsidR="004E0BBB" w:rsidRPr="009159B6" w:rsidRDefault="004E0BBB" w:rsidP="00D74AE1"/>
    <w:p w14:paraId="5AECA67E" w14:textId="77777777" w:rsidR="00734BC6" w:rsidRPr="009159B6" w:rsidRDefault="00734BC6" w:rsidP="00D74AE1"/>
    <w:p w14:paraId="43BC26FC" w14:textId="77777777" w:rsidR="004E0BBB" w:rsidRPr="009159B6" w:rsidRDefault="004E0BBB" w:rsidP="00D74AE1"/>
    <w:p w14:paraId="24306B03" w14:textId="77777777" w:rsidR="004E0BBB" w:rsidRPr="009159B6" w:rsidRDefault="004E0BBB" w:rsidP="00D74AE1"/>
    <w:p w14:paraId="70862748" w14:textId="77777777" w:rsidR="004E0BBB" w:rsidRPr="009159B6" w:rsidRDefault="004E0BBB" w:rsidP="00D74AE1"/>
    <w:p w14:paraId="659DE326" w14:textId="77777777" w:rsidR="004E0BBB" w:rsidRPr="009159B6" w:rsidRDefault="004E0BBB" w:rsidP="00D74AE1"/>
    <w:p w14:paraId="2356C547" w14:textId="77777777" w:rsidR="004E0BBB" w:rsidRPr="009159B6" w:rsidRDefault="004E0BBB" w:rsidP="00D74AE1"/>
    <w:p w14:paraId="52DAF3F5" w14:textId="77777777" w:rsidR="004E0BBB" w:rsidRPr="009159B6" w:rsidRDefault="004E0BBB" w:rsidP="00D74AE1"/>
    <w:p w14:paraId="34CDDC90" w14:textId="05A96C8A" w:rsidR="004E0BBB" w:rsidRPr="009159B6" w:rsidRDefault="004E0BBB" w:rsidP="004E0BBB">
      <w:pPr>
        <w:pStyle w:val="Editionnumber"/>
      </w:pPr>
      <w:r w:rsidRPr="009159B6">
        <w:t xml:space="preserve">Edition </w:t>
      </w:r>
      <w:del w:id="5" w:author="Mariano Marpegan" w:date="2020-08-24T19:59:00Z">
        <w:r w:rsidR="00106D72" w:rsidRPr="009159B6" w:rsidDel="002C60FE">
          <w:delText>2</w:delText>
        </w:r>
      </w:del>
      <w:ins w:id="6" w:author="Mariano Marpegan" w:date="2020-08-24T19:59:00Z">
        <w:r w:rsidR="002C60FE" w:rsidRPr="009159B6">
          <w:t>3</w:t>
        </w:r>
      </w:ins>
      <w:r w:rsidRPr="009159B6">
        <w:t>.</w:t>
      </w:r>
      <w:r w:rsidR="00426108" w:rsidRPr="009159B6">
        <w:t>0</w:t>
      </w:r>
    </w:p>
    <w:p w14:paraId="589362FE" w14:textId="7C8548EE" w:rsidR="004E0BBB" w:rsidRPr="009159B6" w:rsidRDefault="00106D72" w:rsidP="004E0BBB">
      <w:pPr>
        <w:pStyle w:val="Documentdate"/>
      </w:pPr>
      <w:del w:id="7" w:author="Mariano Marpegan" w:date="2020-08-24T19:59:00Z">
        <w:r w:rsidRPr="009159B6" w:rsidDel="002C60FE">
          <w:delText>June 2009</w:delText>
        </w:r>
      </w:del>
      <w:ins w:id="8" w:author="Mariano Marpegan" w:date="2020-08-24T19:59:00Z">
        <w:r w:rsidR="002C60FE" w:rsidRPr="009159B6">
          <w:t>August 2020</w:t>
        </w:r>
      </w:ins>
    </w:p>
    <w:p w14:paraId="29498C95" w14:textId="77777777" w:rsidR="00BC27F6" w:rsidRPr="009159B6" w:rsidRDefault="00BC27F6" w:rsidP="00D74AE1">
      <w:pPr>
        <w:sectPr w:rsidR="00BC27F6" w:rsidRPr="009159B6" w:rsidSect="007E30DF">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567" w:gutter="0"/>
          <w:cols w:space="708"/>
          <w:docGrid w:linePitch="360"/>
        </w:sectPr>
      </w:pPr>
    </w:p>
    <w:p w14:paraId="05A2EF99" w14:textId="77777777" w:rsidR="00914E26" w:rsidRPr="009159B6" w:rsidRDefault="00914E26" w:rsidP="00914E26">
      <w:pPr>
        <w:pStyle w:val="BodyText"/>
      </w:pPr>
      <w:r w:rsidRPr="009159B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9159B6" w14:paraId="314A1848" w14:textId="77777777" w:rsidTr="005E4659">
        <w:tc>
          <w:tcPr>
            <w:tcW w:w="1908" w:type="dxa"/>
          </w:tcPr>
          <w:p w14:paraId="56CE6E4A" w14:textId="77777777" w:rsidR="00914E26" w:rsidRPr="009159B6" w:rsidRDefault="00914E26" w:rsidP="00414698">
            <w:pPr>
              <w:pStyle w:val="Tableheading"/>
              <w:rPr>
                <w:lang w:val="en-GB"/>
              </w:rPr>
            </w:pPr>
            <w:r w:rsidRPr="009159B6">
              <w:rPr>
                <w:lang w:val="en-GB"/>
              </w:rPr>
              <w:t>Date</w:t>
            </w:r>
          </w:p>
        </w:tc>
        <w:tc>
          <w:tcPr>
            <w:tcW w:w="3576" w:type="dxa"/>
          </w:tcPr>
          <w:p w14:paraId="4869DF14" w14:textId="77777777" w:rsidR="00914E26" w:rsidRPr="009159B6" w:rsidRDefault="00914E26" w:rsidP="00414698">
            <w:pPr>
              <w:pStyle w:val="Tableheading"/>
              <w:rPr>
                <w:lang w:val="en-GB"/>
              </w:rPr>
            </w:pPr>
            <w:r w:rsidRPr="009159B6">
              <w:rPr>
                <w:lang w:val="en-GB"/>
              </w:rPr>
              <w:t>Page / Section Revised</w:t>
            </w:r>
          </w:p>
        </w:tc>
        <w:tc>
          <w:tcPr>
            <w:tcW w:w="5001" w:type="dxa"/>
          </w:tcPr>
          <w:p w14:paraId="209FE613" w14:textId="77777777" w:rsidR="00914E26" w:rsidRPr="009159B6" w:rsidRDefault="00914E26" w:rsidP="00414698">
            <w:pPr>
              <w:pStyle w:val="Tableheading"/>
              <w:rPr>
                <w:lang w:val="en-GB"/>
              </w:rPr>
            </w:pPr>
            <w:r w:rsidRPr="009159B6">
              <w:rPr>
                <w:lang w:val="en-GB"/>
              </w:rPr>
              <w:t>Requirement for Revision</w:t>
            </w:r>
          </w:p>
        </w:tc>
      </w:tr>
      <w:tr w:rsidR="005E4659" w:rsidRPr="009159B6" w14:paraId="09796790" w14:textId="77777777" w:rsidTr="005E4659">
        <w:trPr>
          <w:trHeight w:val="851"/>
        </w:trPr>
        <w:tc>
          <w:tcPr>
            <w:tcW w:w="1908" w:type="dxa"/>
            <w:vAlign w:val="center"/>
          </w:tcPr>
          <w:p w14:paraId="02925089" w14:textId="5A2CB6F9" w:rsidR="00914E26" w:rsidRPr="009159B6" w:rsidRDefault="00106D72" w:rsidP="00914E26">
            <w:pPr>
              <w:pStyle w:val="Tabletext"/>
            </w:pPr>
            <w:r w:rsidRPr="009159B6">
              <w:t>July 2005</w:t>
            </w:r>
          </w:p>
        </w:tc>
        <w:tc>
          <w:tcPr>
            <w:tcW w:w="3576" w:type="dxa"/>
            <w:vAlign w:val="center"/>
          </w:tcPr>
          <w:p w14:paraId="42284B18" w14:textId="019B7150" w:rsidR="00914E26" w:rsidRPr="009159B6" w:rsidRDefault="00106D72" w:rsidP="00914E26">
            <w:pPr>
              <w:pStyle w:val="Tabletext"/>
            </w:pPr>
            <w:r w:rsidRPr="009159B6">
              <w:t>Entire document reformatted</w:t>
            </w:r>
          </w:p>
        </w:tc>
        <w:tc>
          <w:tcPr>
            <w:tcW w:w="5001" w:type="dxa"/>
            <w:vAlign w:val="center"/>
          </w:tcPr>
          <w:p w14:paraId="1ED5C1D2" w14:textId="237D3322" w:rsidR="00914E26" w:rsidRPr="009159B6" w:rsidRDefault="00106D72" w:rsidP="00914E26">
            <w:pPr>
              <w:pStyle w:val="Tabletext"/>
            </w:pPr>
            <w:r w:rsidRPr="009159B6">
              <w:t>Reformatted to reflect IALA document hierarchy</w:t>
            </w:r>
          </w:p>
        </w:tc>
      </w:tr>
      <w:tr w:rsidR="005E4659" w:rsidRPr="009159B6" w14:paraId="27595773" w14:textId="77777777" w:rsidTr="005E4659">
        <w:trPr>
          <w:trHeight w:val="851"/>
        </w:trPr>
        <w:tc>
          <w:tcPr>
            <w:tcW w:w="1908" w:type="dxa"/>
            <w:vAlign w:val="center"/>
          </w:tcPr>
          <w:p w14:paraId="1186C3BA" w14:textId="5BE02846" w:rsidR="00914E26" w:rsidRPr="009159B6" w:rsidRDefault="00106D72" w:rsidP="00914E26">
            <w:pPr>
              <w:pStyle w:val="Tabletext"/>
            </w:pPr>
            <w:r w:rsidRPr="009159B6">
              <w:t>March 2009</w:t>
            </w:r>
          </w:p>
        </w:tc>
        <w:tc>
          <w:tcPr>
            <w:tcW w:w="3576" w:type="dxa"/>
            <w:vAlign w:val="center"/>
          </w:tcPr>
          <w:p w14:paraId="7A0F63D3" w14:textId="3F58684A" w:rsidR="00914E26" w:rsidRPr="009159B6" w:rsidRDefault="00106D72" w:rsidP="00914E26">
            <w:pPr>
              <w:pStyle w:val="Tabletext"/>
            </w:pPr>
            <w:r w:rsidRPr="009159B6">
              <w:t>Complete review and update</w:t>
            </w:r>
          </w:p>
        </w:tc>
        <w:tc>
          <w:tcPr>
            <w:tcW w:w="5001" w:type="dxa"/>
            <w:vAlign w:val="center"/>
          </w:tcPr>
          <w:p w14:paraId="3B758AC4" w14:textId="6DADBA99" w:rsidR="00914E26" w:rsidRPr="009159B6" w:rsidRDefault="00106D72" w:rsidP="00914E26">
            <w:pPr>
              <w:pStyle w:val="Tabletext"/>
            </w:pPr>
            <w:r w:rsidRPr="009159B6">
              <w:t>Advances in area of monitoring since original production of document</w:t>
            </w:r>
          </w:p>
        </w:tc>
      </w:tr>
      <w:tr w:rsidR="005E4659" w:rsidRPr="009159B6" w14:paraId="64A0ADF7" w14:textId="77777777" w:rsidTr="005E4659">
        <w:trPr>
          <w:trHeight w:val="851"/>
        </w:trPr>
        <w:tc>
          <w:tcPr>
            <w:tcW w:w="1908" w:type="dxa"/>
            <w:vAlign w:val="center"/>
          </w:tcPr>
          <w:p w14:paraId="297C8CE1" w14:textId="12D6FD4E" w:rsidR="00914E26" w:rsidRPr="009159B6" w:rsidRDefault="002C60FE" w:rsidP="00914E26">
            <w:pPr>
              <w:pStyle w:val="Tabletext"/>
            </w:pPr>
            <w:ins w:id="9" w:author="Mariano Marpegan" w:date="2020-08-24T19:59:00Z">
              <w:r w:rsidRPr="009159B6">
                <w:t>August 2020</w:t>
              </w:r>
            </w:ins>
          </w:p>
        </w:tc>
        <w:tc>
          <w:tcPr>
            <w:tcW w:w="3576" w:type="dxa"/>
            <w:vAlign w:val="center"/>
          </w:tcPr>
          <w:p w14:paraId="2A354CC3" w14:textId="4FCD071C" w:rsidR="00914E26" w:rsidRPr="009159B6" w:rsidRDefault="002C60FE" w:rsidP="00914E26">
            <w:pPr>
              <w:pStyle w:val="Tabletext"/>
            </w:pPr>
            <w:ins w:id="10" w:author="Mariano Marpegan" w:date="2020-08-24T20:00:00Z">
              <w:r w:rsidRPr="009159B6">
                <w:t>Complete review and update</w:t>
              </w:r>
            </w:ins>
          </w:p>
        </w:tc>
        <w:tc>
          <w:tcPr>
            <w:tcW w:w="5001" w:type="dxa"/>
            <w:vAlign w:val="center"/>
          </w:tcPr>
          <w:p w14:paraId="59CE9115" w14:textId="33CCBE5E" w:rsidR="00914E26" w:rsidRPr="009159B6" w:rsidRDefault="002C60FE" w:rsidP="00914E26">
            <w:pPr>
              <w:pStyle w:val="Tabletext"/>
            </w:pPr>
            <w:ins w:id="11" w:author="Mariano Marpegan" w:date="2020-08-24T20:00:00Z">
              <w:r w:rsidRPr="009159B6">
                <w:t>General Review on ENG Committee</w:t>
              </w:r>
            </w:ins>
          </w:p>
        </w:tc>
      </w:tr>
      <w:tr w:rsidR="005E4659" w:rsidRPr="009159B6" w14:paraId="7C764F0C" w14:textId="77777777" w:rsidTr="005E4659">
        <w:trPr>
          <w:trHeight w:val="851"/>
        </w:trPr>
        <w:tc>
          <w:tcPr>
            <w:tcW w:w="1908" w:type="dxa"/>
            <w:vAlign w:val="center"/>
          </w:tcPr>
          <w:p w14:paraId="033EC6AF" w14:textId="77777777" w:rsidR="00914E26" w:rsidRPr="009159B6" w:rsidRDefault="00914E26" w:rsidP="00914E26">
            <w:pPr>
              <w:pStyle w:val="Tabletext"/>
            </w:pPr>
          </w:p>
        </w:tc>
        <w:tc>
          <w:tcPr>
            <w:tcW w:w="3576" w:type="dxa"/>
            <w:vAlign w:val="center"/>
          </w:tcPr>
          <w:p w14:paraId="1A58D4E9" w14:textId="77777777" w:rsidR="00914E26" w:rsidRPr="009159B6" w:rsidRDefault="00914E26" w:rsidP="00914E26">
            <w:pPr>
              <w:pStyle w:val="Tabletext"/>
            </w:pPr>
          </w:p>
        </w:tc>
        <w:tc>
          <w:tcPr>
            <w:tcW w:w="5001" w:type="dxa"/>
            <w:vAlign w:val="center"/>
          </w:tcPr>
          <w:p w14:paraId="5CEC9E00" w14:textId="77777777" w:rsidR="00914E26" w:rsidRPr="009159B6" w:rsidRDefault="00914E26" w:rsidP="00914E26">
            <w:pPr>
              <w:pStyle w:val="Tabletext"/>
            </w:pPr>
          </w:p>
        </w:tc>
      </w:tr>
      <w:tr w:rsidR="005E4659" w:rsidRPr="009159B6" w14:paraId="0EBF2006" w14:textId="77777777" w:rsidTr="005E4659">
        <w:trPr>
          <w:trHeight w:val="851"/>
        </w:trPr>
        <w:tc>
          <w:tcPr>
            <w:tcW w:w="1908" w:type="dxa"/>
            <w:vAlign w:val="center"/>
          </w:tcPr>
          <w:p w14:paraId="61C37286" w14:textId="77777777" w:rsidR="00914E26" w:rsidRPr="009159B6" w:rsidRDefault="00914E26" w:rsidP="00914E26">
            <w:pPr>
              <w:pStyle w:val="Tabletext"/>
            </w:pPr>
          </w:p>
        </w:tc>
        <w:tc>
          <w:tcPr>
            <w:tcW w:w="3576" w:type="dxa"/>
            <w:vAlign w:val="center"/>
          </w:tcPr>
          <w:p w14:paraId="220D5F90" w14:textId="77777777" w:rsidR="00914E26" w:rsidRPr="009159B6" w:rsidRDefault="00914E26" w:rsidP="00914E26">
            <w:pPr>
              <w:pStyle w:val="Tabletext"/>
            </w:pPr>
          </w:p>
        </w:tc>
        <w:tc>
          <w:tcPr>
            <w:tcW w:w="5001" w:type="dxa"/>
            <w:vAlign w:val="center"/>
          </w:tcPr>
          <w:p w14:paraId="7617EBD4" w14:textId="77777777" w:rsidR="00914E26" w:rsidRPr="009159B6" w:rsidRDefault="00914E26" w:rsidP="00914E26">
            <w:pPr>
              <w:pStyle w:val="Tabletext"/>
            </w:pPr>
          </w:p>
        </w:tc>
      </w:tr>
      <w:tr w:rsidR="005E4659" w:rsidRPr="009159B6" w14:paraId="05109BF6" w14:textId="77777777" w:rsidTr="005E4659">
        <w:trPr>
          <w:trHeight w:val="851"/>
        </w:trPr>
        <w:tc>
          <w:tcPr>
            <w:tcW w:w="1908" w:type="dxa"/>
            <w:vAlign w:val="center"/>
          </w:tcPr>
          <w:p w14:paraId="553C5155" w14:textId="77777777" w:rsidR="00914E26" w:rsidRPr="009159B6" w:rsidRDefault="00914E26" w:rsidP="00914E26">
            <w:pPr>
              <w:pStyle w:val="Tabletext"/>
            </w:pPr>
          </w:p>
        </w:tc>
        <w:tc>
          <w:tcPr>
            <w:tcW w:w="3576" w:type="dxa"/>
            <w:vAlign w:val="center"/>
          </w:tcPr>
          <w:p w14:paraId="06090AD7" w14:textId="77777777" w:rsidR="00914E26" w:rsidRPr="009159B6" w:rsidRDefault="00914E26" w:rsidP="00914E26">
            <w:pPr>
              <w:pStyle w:val="Tabletext"/>
            </w:pPr>
          </w:p>
        </w:tc>
        <w:tc>
          <w:tcPr>
            <w:tcW w:w="5001" w:type="dxa"/>
            <w:vAlign w:val="center"/>
          </w:tcPr>
          <w:p w14:paraId="23F18F3B" w14:textId="77777777" w:rsidR="00914E26" w:rsidRPr="009159B6" w:rsidRDefault="00914E26" w:rsidP="00914E26">
            <w:pPr>
              <w:pStyle w:val="Tabletext"/>
            </w:pPr>
          </w:p>
        </w:tc>
      </w:tr>
      <w:tr w:rsidR="005E4659" w:rsidRPr="009159B6" w14:paraId="510533E3" w14:textId="77777777" w:rsidTr="005E4659">
        <w:trPr>
          <w:trHeight w:val="851"/>
        </w:trPr>
        <w:tc>
          <w:tcPr>
            <w:tcW w:w="1908" w:type="dxa"/>
            <w:vAlign w:val="center"/>
          </w:tcPr>
          <w:p w14:paraId="693BD174" w14:textId="77777777" w:rsidR="00914E26" w:rsidRPr="009159B6" w:rsidRDefault="00914E26" w:rsidP="00914E26">
            <w:pPr>
              <w:pStyle w:val="Tabletext"/>
            </w:pPr>
          </w:p>
        </w:tc>
        <w:tc>
          <w:tcPr>
            <w:tcW w:w="3576" w:type="dxa"/>
            <w:vAlign w:val="center"/>
          </w:tcPr>
          <w:p w14:paraId="36DF4BF9" w14:textId="77777777" w:rsidR="00914E26" w:rsidRPr="009159B6" w:rsidRDefault="00914E26" w:rsidP="00914E26">
            <w:pPr>
              <w:pStyle w:val="Tabletext"/>
            </w:pPr>
          </w:p>
        </w:tc>
        <w:tc>
          <w:tcPr>
            <w:tcW w:w="5001" w:type="dxa"/>
            <w:vAlign w:val="center"/>
          </w:tcPr>
          <w:p w14:paraId="2F725A76" w14:textId="77777777" w:rsidR="00914E26" w:rsidRPr="009159B6" w:rsidRDefault="00914E26" w:rsidP="00914E26">
            <w:pPr>
              <w:pStyle w:val="Tabletext"/>
            </w:pPr>
          </w:p>
        </w:tc>
      </w:tr>
    </w:tbl>
    <w:p w14:paraId="4FA46F32" w14:textId="77777777" w:rsidR="00914E26" w:rsidRPr="009159B6" w:rsidRDefault="00914E26" w:rsidP="00D74AE1"/>
    <w:p w14:paraId="724AA1EF" w14:textId="77777777" w:rsidR="005E4659" w:rsidRPr="009159B6" w:rsidRDefault="005E4659" w:rsidP="00914E26">
      <w:pPr>
        <w:spacing w:after="200" w:line="276" w:lineRule="auto"/>
        <w:sectPr w:rsidR="005E4659" w:rsidRPr="009159B6" w:rsidSect="00C716E5">
          <w:headerReference w:type="default" r:id="rId16"/>
          <w:footerReference w:type="default" r:id="rId17"/>
          <w:pgSz w:w="11906" w:h="16838" w:code="9"/>
          <w:pgMar w:top="567" w:right="794" w:bottom="567" w:left="907" w:header="567" w:footer="850" w:gutter="0"/>
          <w:cols w:space="708"/>
          <w:docGrid w:linePitch="360"/>
        </w:sectPr>
      </w:pPr>
    </w:p>
    <w:p w14:paraId="02ECB172" w14:textId="26463A67" w:rsidR="00E95848" w:rsidRPr="009159B6" w:rsidRDefault="004A4EC4">
      <w:pPr>
        <w:pStyle w:val="TOC1"/>
        <w:rPr>
          <w:ins w:id="12" w:author="Mariano Marpegan" w:date="2020-08-26T00:40:00Z"/>
          <w:rFonts w:eastAsiaTheme="minorEastAsia"/>
          <w:b w:val="0"/>
          <w:color w:val="auto"/>
          <w:lang w:eastAsia="es-AR"/>
          <w:rPrChange w:id="13" w:author="usuario" w:date="2020-09-01T16:59:00Z">
            <w:rPr>
              <w:ins w:id="14" w:author="Mariano Marpegan" w:date="2020-08-26T00:40:00Z"/>
              <w:rFonts w:eastAsiaTheme="minorEastAsia"/>
              <w:b w:val="0"/>
              <w:color w:val="auto"/>
              <w:lang w:val="es-AR" w:eastAsia="es-AR"/>
            </w:rPr>
          </w:rPrChange>
        </w:rPr>
      </w:pPr>
      <w:r w:rsidRPr="005D1DDE">
        <w:rPr>
          <w:rFonts w:eastAsia="Times New Roman" w:cs="Times New Roman"/>
          <w:b w:val="0"/>
          <w:noProof w:val="0"/>
          <w:szCs w:val="20"/>
        </w:rPr>
        <w:lastRenderedPageBreak/>
        <w:fldChar w:fldCharType="begin"/>
      </w:r>
      <w:r w:rsidRPr="009159B6">
        <w:rPr>
          <w:rFonts w:eastAsia="Times New Roman" w:cs="Times New Roman"/>
          <w:b w:val="0"/>
          <w:noProof w:val="0"/>
          <w:szCs w:val="20"/>
        </w:rPr>
        <w:instrText xml:space="preserve"> TOC \o "1-3" \t "Annex,4,Appendix,5" </w:instrText>
      </w:r>
      <w:r w:rsidRPr="005D1DDE">
        <w:rPr>
          <w:rFonts w:eastAsia="Times New Roman" w:cs="Times New Roman"/>
          <w:b w:val="0"/>
          <w:noProof w:val="0"/>
          <w:szCs w:val="20"/>
          <w:rPrChange w:id="15" w:author="usuario" w:date="2020-09-01T16:59:00Z">
            <w:rPr>
              <w:b w:val="0"/>
              <w:noProof w:val="0"/>
              <w:color w:val="auto"/>
              <w:sz w:val="18"/>
            </w:rPr>
          </w:rPrChange>
        </w:rPr>
        <w:fldChar w:fldCharType="separate"/>
      </w:r>
      <w:ins w:id="16" w:author="Mariano Marpegan" w:date="2020-08-26T00:40:00Z">
        <w:r w:rsidR="00E95848" w:rsidRPr="009159B6">
          <w:t>1</w:t>
        </w:r>
        <w:r w:rsidR="00E95848" w:rsidRPr="009159B6">
          <w:rPr>
            <w:rFonts w:eastAsiaTheme="minorEastAsia"/>
            <w:b w:val="0"/>
            <w:color w:val="auto"/>
            <w:lang w:eastAsia="es-AR"/>
            <w:rPrChange w:id="17" w:author="usuario" w:date="2020-09-01T16:59:00Z">
              <w:rPr>
                <w:rFonts w:eastAsiaTheme="minorEastAsia"/>
                <w:b w:val="0"/>
                <w:color w:val="auto"/>
                <w:lang w:val="es-AR" w:eastAsia="es-AR"/>
              </w:rPr>
            </w:rPrChange>
          </w:rPr>
          <w:tab/>
        </w:r>
        <w:r w:rsidR="00E95848" w:rsidRPr="009159B6">
          <w:t>INTRODUCTION</w:t>
        </w:r>
        <w:r w:rsidR="00E95848" w:rsidRPr="009159B6">
          <w:tab/>
        </w:r>
        <w:r w:rsidR="00E95848" w:rsidRPr="005D1DDE">
          <w:fldChar w:fldCharType="begin"/>
        </w:r>
        <w:r w:rsidR="00E95848" w:rsidRPr="009159B6">
          <w:instrText xml:space="preserve"> PAGEREF _Toc49294822 \h </w:instrText>
        </w:r>
      </w:ins>
      <w:r w:rsidR="00E95848" w:rsidRPr="005D1DDE">
        <w:rPr>
          <w:rPrChange w:id="18" w:author="usuario" w:date="2020-09-01T16:59:00Z">
            <w:rPr/>
          </w:rPrChange>
        </w:rPr>
        <w:fldChar w:fldCharType="separate"/>
      </w:r>
      <w:ins w:id="19" w:author="Mariano Marpegan" w:date="2020-08-26T00:40:00Z">
        <w:r w:rsidR="00E95848" w:rsidRPr="009159B6">
          <w:t>8</w:t>
        </w:r>
        <w:r w:rsidR="00E95848" w:rsidRPr="005D1DDE">
          <w:fldChar w:fldCharType="end"/>
        </w:r>
      </w:ins>
    </w:p>
    <w:p w14:paraId="4D6005C8" w14:textId="0053E4A5" w:rsidR="00E95848" w:rsidRPr="009159B6" w:rsidRDefault="00E95848">
      <w:pPr>
        <w:pStyle w:val="TOC1"/>
        <w:rPr>
          <w:ins w:id="20" w:author="Mariano Marpegan" w:date="2020-08-26T00:40:00Z"/>
          <w:rFonts w:eastAsiaTheme="minorEastAsia"/>
          <w:b w:val="0"/>
          <w:color w:val="auto"/>
          <w:lang w:eastAsia="es-AR"/>
          <w:rPrChange w:id="21" w:author="usuario" w:date="2020-09-01T16:59:00Z">
            <w:rPr>
              <w:ins w:id="22" w:author="Mariano Marpegan" w:date="2020-08-26T00:40:00Z"/>
              <w:rFonts w:eastAsiaTheme="minorEastAsia"/>
              <w:b w:val="0"/>
              <w:color w:val="auto"/>
              <w:lang w:val="es-AR" w:eastAsia="es-AR"/>
            </w:rPr>
          </w:rPrChange>
        </w:rPr>
      </w:pPr>
      <w:ins w:id="23" w:author="Mariano Marpegan" w:date="2020-08-26T00:40:00Z">
        <w:r w:rsidRPr="009159B6">
          <w:t>2</w:t>
        </w:r>
        <w:r w:rsidRPr="009159B6">
          <w:rPr>
            <w:rFonts w:eastAsiaTheme="minorEastAsia"/>
            <w:b w:val="0"/>
            <w:color w:val="auto"/>
            <w:lang w:eastAsia="es-AR"/>
            <w:rPrChange w:id="24" w:author="usuario" w:date="2020-09-01T16:59:00Z">
              <w:rPr>
                <w:rFonts w:eastAsiaTheme="minorEastAsia"/>
                <w:b w:val="0"/>
                <w:color w:val="auto"/>
                <w:lang w:val="es-AR" w:eastAsia="es-AR"/>
              </w:rPr>
            </w:rPrChange>
          </w:rPr>
          <w:tab/>
        </w:r>
        <w:r w:rsidRPr="009159B6">
          <w:t>MONITORING – GENERAL ISSUES</w:t>
        </w:r>
        <w:r w:rsidRPr="009159B6">
          <w:tab/>
        </w:r>
        <w:r w:rsidRPr="0027658D">
          <w:fldChar w:fldCharType="begin"/>
        </w:r>
        <w:r w:rsidRPr="009159B6">
          <w:instrText xml:space="preserve"> PAGEREF _Toc49294823 \h </w:instrText>
        </w:r>
      </w:ins>
      <w:r w:rsidRPr="0027658D">
        <w:rPr>
          <w:rPrChange w:id="25" w:author="usuario" w:date="2020-09-01T16:59:00Z">
            <w:rPr/>
          </w:rPrChange>
        </w:rPr>
        <w:fldChar w:fldCharType="separate"/>
      </w:r>
      <w:ins w:id="26" w:author="Mariano Marpegan" w:date="2020-08-26T00:40:00Z">
        <w:r w:rsidRPr="009159B6">
          <w:t>8</w:t>
        </w:r>
        <w:r w:rsidRPr="0027658D">
          <w:fldChar w:fldCharType="end"/>
        </w:r>
      </w:ins>
    </w:p>
    <w:p w14:paraId="77CA994E" w14:textId="32D0BBF1" w:rsidR="00E95848" w:rsidRPr="009159B6" w:rsidRDefault="00E95848">
      <w:pPr>
        <w:pStyle w:val="TOC2"/>
        <w:rPr>
          <w:ins w:id="27" w:author="Mariano Marpegan" w:date="2020-08-26T00:40:00Z"/>
          <w:rFonts w:eastAsiaTheme="minorEastAsia"/>
          <w:color w:val="auto"/>
          <w:lang w:eastAsia="es-AR"/>
          <w:rPrChange w:id="28" w:author="usuario" w:date="2020-09-01T16:59:00Z">
            <w:rPr>
              <w:ins w:id="29" w:author="Mariano Marpegan" w:date="2020-08-26T00:40:00Z"/>
              <w:rFonts w:eastAsiaTheme="minorEastAsia"/>
              <w:color w:val="auto"/>
              <w:lang w:val="es-AR" w:eastAsia="es-AR"/>
            </w:rPr>
          </w:rPrChange>
        </w:rPr>
      </w:pPr>
      <w:ins w:id="30" w:author="Mariano Marpegan" w:date="2020-08-26T00:40:00Z">
        <w:r w:rsidRPr="009159B6">
          <w:t>2.1</w:t>
        </w:r>
        <w:r w:rsidRPr="009159B6">
          <w:rPr>
            <w:rFonts w:eastAsiaTheme="minorEastAsia"/>
            <w:color w:val="auto"/>
            <w:lang w:eastAsia="es-AR"/>
            <w:rPrChange w:id="31" w:author="usuario" w:date="2020-09-01T16:59:00Z">
              <w:rPr>
                <w:rFonts w:eastAsiaTheme="minorEastAsia"/>
                <w:color w:val="auto"/>
                <w:lang w:val="es-AR" w:eastAsia="es-AR"/>
              </w:rPr>
            </w:rPrChange>
          </w:rPr>
          <w:tab/>
        </w:r>
        <w:r w:rsidRPr="009159B6">
          <w:t>Monitoring Methods</w:t>
        </w:r>
        <w:r w:rsidRPr="009159B6">
          <w:tab/>
        </w:r>
        <w:r w:rsidRPr="0027658D">
          <w:fldChar w:fldCharType="begin"/>
        </w:r>
        <w:r w:rsidRPr="009159B6">
          <w:instrText xml:space="preserve"> PAGEREF _Toc49294824 \h </w:instrText>
        </w:r>
      </w:ins>
      <w:r w:rsidRPr="0027658D">
        <w:rPr>
          <w:rPrChange w:id="32" w:author="usuario" w:date="2020-09-01T16:59:00Z">
            <w:rPr/>
          </w:rPrChange>
        </w:rPr>
        <w:fldChar w:fldCharType="separate"/>
      </w:r>
      <w:ins w:id="33" w:author="Mariano Marpegan" w:date="2020-08-26T00:40:00Z">
        <w:r w:rsidRPr="009159B6">
          <w:t>8</w:t>
        </w:r>
        <w:r w:rsidRPr="0027658D">
          <w:fldChar w:fldCharType="end"/>
        </w:r>
      </w:ins>
    </w:p>
    <w:p w14:paraId="32683967" w14:textId="63664EB3" w:rsidR="00E95848" w:rsidRPr="009159B6" w:rsidRDefault="00E95848">
      <w:pPr>
        <w:pStyle w:val="TOC3"/>
        <w:tabs>
          <w:tab w:val="left" w:pos="1134"/>
          <w:tab w:val="right" w:leader="dot" w:pos="10195"/>
        </w:tabs>
        <w:rPr>
          <w:ins w:id="34" w:author="Mariano Marpegan" w:date="2020-08-26T00:40:00Z"/>
          <w:rFonts w:eastAsiaTheme="minorEastAsia"/>
          <w:noProof/>
          <w:sz w:val="22"/>
          <w:lang w:eastAsia="es-AR"/>
          <w:rPrChange w:id="35" w:author="usuario" w:date="2020-09-01T16:59:00Z">
            <w:rPr>
              <w:ins w:id="36" w:author="Mariano Marpegan" w:date="2020-08-26T00:40:00Z"/>
              <w:rFonts w:eastAsiaTheme="minorEastAsia"/>
              <w:noProof/>
              <w:sz w:val="22"/>
              <w:lang w:val="es-AR" w:eastAsia="es-AR"/>
            </w:rPr>
          </w:rPrChange>
        </w:rPr>
      </w:pPr>
      <w:ins w:id="37" w:author="Mariano Marpegan" w:date="2020-08-26T00:40:00Z">
        <w:r w:rsidRPr="009159B6">
          <w:rPr>
            <w:noProof/>
          </w:rPr>
          <w:t>2.1.1</w:t>
        </w:r>
        <w:r w:rsidRPr="009159B6">
          <w:rPr>
            <w:rFonts w:eastAsiaTheme="minorEastAsia"/>
            <w:noProof/>
            <w:sz w:val="22"/>
            <w:lang w:eastAsia="es-AR"/>
            <w:rPrChange w:id="38" w:author="usuario" w:date="2020-09-01T16:59:00Z">
              <w:rPr>
                <w:rFonts w:eastAsiaTheme="minorEastAsia"/>
                <w:noProof/>
                <w:sz w:val="22"/>
                <w:lang w:val="es-AR" w:eastAsia="es-AR"/>
              </w:rPr>
            </w:rPrChange>
          </w:rPr>
          <w:tab/>
        </w:r>
        <w:r w:rsidRPr="009159B6">
          <w:rPr>
            <w:noProof/>
          </w:rPr>
          <w:t>User Monitoring</w:t>
        </w:r>
        <w:r w:rsidRPr="009159B6">
          <w:rPr>
            <w:noProof/>
          </w:rPr>
          <w:tab/>
        </w:r>
        <w:r w:rsidRPr="0027658D">
          <w:rPr>
            <w:noProof/>
          </w:rPr>
          <w:fldChar w:fldCharType="begin"/>
        </w:r>
        <w:r w:rsidRPr="009159B6">
          <w:rPr>
            <w:noProof/>
          </w:rPr>
          <w:instrText xml:space="preserve"> PAGEREF _Toc49294825 \h </w:instrText>
        </w:r>
      </w:ins>
      <w:r w:rsidRPr="0027658D">
        <w:rPr>
          <w:noProof/>
        </w:rPr>
      </w:r>
      <w:r w:rsidRPr="0027658D">
        <w:rPr>
          <w:noProof/>
          <w:rPrChange w:id="39" w:author="usuario" w:date="2020-09-01T16:59:00Z">
            <w:rPr>
              <w:noProof/>
            </w:rPr>
          </w:rPrChange>
        </w:rPr>
        <w:fldChar w:fldCharType="separate"/>
      </w:r>
      <w:ins w:id="40" w:author="Mariano Marpegan" w:date="2020-08-26T00:40:00Z">
        <w:r w:rsidRPr="009159B6">
          <w:rPr>
            <w:noProof/>
          </w:rPr>
          <w:t>8</w:t>
        </w:r>
        <w:r w:rsidRPr="0027658D">
          <w:rPr>
            <w:noProof/>
          </w:rPr>
          <w:fldChar w:fldCharType="end"/>
        </w:r>
      </w:ins>
    </w:p>
    <w:p w14:paraId="636EE5D4" w14:textId="59DD8CB4" w:rsidR="00E95848" w:rsidRPr="009159B6" w:rsidRDefault="00E95848">
      <w:pPr>
        <w:pStyle w:val="TOC3"/>
        <w:tabs>
          <w:tab w:val="left" w:pos="1134"/>
          <w:tab w:val="right" w:leader="dot" w:pos="10195"/>
        </w:tabs>
        <w:rPr>
          <w:ins w:id="41" w:author="Mariano Marpegan" w:date="2020-08-26T00:40:00Z"/>
          <w:rFonts w:eastAsiaTheme="minorEastAsia"/>
          <w:noProof/>
          <w:sz w:val="22"/>
          <w:lang w:eastAsia="es-AR"/>
          <w:rPrChange w:id="42" w:author="usuario" w:date="2020-09-01T16:59:00Z">
            <w:rPr>
              <w:ins w:id="43" w:author="Mariano Marpegan" w:date="2020-08-26T00:40:00Z"/>
              <w:rFonts w:eastAsiaTheme="minorEastAsia"/>
              <w:noProof/>
              <w:sz w:val="22"/>
              <w:lang w:val="es-AR" w:eastAsia="es-AR"/>
            </w:rPr>
          </w:rPrChange>
        </w:rPr>
      </w:pPr>
      <w:ins w:id="44" w:author="Mariano Marpegan" w:date="2020-08-26T00:40:00Z">
        <w:r w:rsidRPr="009159B6">
          <w:rPr>
            <w:noProof/>
          </w:rPr>
          <w:t>2.1.2</w:t>
        </w:r>
        <w:r w:rsidRPr="009159B6">
          <w:rPr>
            <w:rFonts w:eastAsiaTheme="minorEastAsia"/>
            <w:noProof/>
            <w:sz w:val="22"/>
            <w:lang w:eastAsia="es-AR"/>
            <w:rPrChange w:id="45" w:author="usuario" w:date="2020-09-01T16:59:00Z">
              <w:rPr>
                <w:rFonts w:eastAsiaTheme="minorEastAsia"/>
                <w:noProof/>
                <w:sz w:val="22"/>
                <w:lang w:val="es-AR" w:eastAsia="es-AR"/>
              </w:rPr>
            </w:rPrChange>
          </w:rPr>
          <w:tab/>
        </w:r>
        <w:r w:rsidRPr="009159B6">
          <w:rPr>
            <w:noProof/>
          </w:rPr>
          <w:t>Visual/Audible Monitoring</w:t>
        </w:r>
        <w:r w:rsidRPr="009159B6">
          <w:rPr>
            <w:noProof/>
          </w:rPr>
          <w:tab/>
        </w:r>
        <w:r w:rsidRPr="0027658D">
          <w:rPr>
            <w:noProof/>
          </w:rPr>
          <w:fldChar w:fldCharType="begin"/>
        </w:r>
        <w:r w:rsidRPr="009159B6">
          <w:rPr>
            <w:noProof/>
          </w:rPr>
          <w:instrText xml:space="preserve"> PAGEREF _Toc49294826 \h </w:instrText>
        </w:r>
      </w:ins>
      <w:r w:rsidRPr="0027658D">
        <w:rPr>
          <w:noProof/>
        </w:rPr>
      </w:r>
      <w:r w:rsidRPr="0027658D">
        <w:rPr>
          <w:noProof/>
          <w:rPrChange w:id="46" w:author="usuario" w:date="2020-09-01T16:59:00Z">
            <w:rPr>
              <w:noProof/>
            </w:rPr>
          </w:rPrChange>
        </w:rPr>
        <w:fldChar w:fldCharType="separate"/>
      </w:r>
      <w:ins w:id="47" w:author="Mariano Marpegan" w:date="2020-08-26T00:40:00Z">
        <w:r w:rsidRPr="009159B6">
          <w:rPr>
            <w:noProof/>
          </w:rPr>
          <w:t>8</w:t>
        </w:r>
        <w:r w:rsidRPr="0027658D">
          <w:rPr>
            <w:noProof/>
          </w:rPr>
          <w:fldChar w:fldCharType="end"/>
        </w:r>
      </w:ins>
    </w:p>
    <w:p w14:paraId="3073E5CF" w14:textId="59EF43BD" w:rsidR="00E95848" w:rsidRPr="009159B6" w:rsidRDefault="00E95848">
      <w:pPr>
        <w:pStyle w:val="TOC3"/>
        <w:tabs>
          <w:tab w:val="left" w:pos="1134"/>
          <w:tab w:val="right" w:leader="dot" w:pos="10195"/>
        </w:tabs>
        <w:rPr>
          <w:ins w:id="48" w:author="Mariano Marpegan" w:date="2020-08-26T00:40:00Z"/>
          <w:rFonts w:eastAsiaTheme="minorEastAsia"/>
          <w:noProof/>
          <w:sz w:val="22"/>
          <w:lang w:eastAsia="es-AR"/>
          <w:rPrChange w:id="49" w:author="usuario" w:date="2020-09-01T16:59:00Z">
            <w:rPr>
              <w:ins w:id="50" w:author="Mariano Marpegan" w:date="2020-08-26T00:40:00Z"/>
              <w:rFonts w:eastAsiaTheme="minorEastAsia"/>
              <w:noProof/>
              <w:sz w:val="22"/>
              <w:lang w:val="es-AR" w:eastAsia="es-AR"/>
            </w:rPr>
          </w:rPrChange>
        </w:rPr>
      </w:pPr>
      <w:ins w:id="51" w:author="Mariano Marpegan" w:date="2020-08-26T00:40:00Z">
        <w:r w:rsidRPr="009159B6">
          <w:rPr>
            <w:noProof/>
          </w:rPr>
          <w:t>2.1.3</w:t>
        </w:r>
        <w:r w:rsidRPr="009159B6">
          <w:rPr>
            <w:rFonts w:eastAsiaTheme="minorEastAsia"/>
            <w:noProof/>
            <w:sz w:val="22"/>
            <w:lang w:eastAsia="es-AR"/>
            <w:rPrChange w:id="52" w:author="usuario" w:date="2020-09-01T16:59:00Z">
              <w:rPr>
                <w:rFonts w:eastAsiaTheme="minorEastAsia"/>
                <w:noProof/>
                <w:sz w:val="22"/>
                <w:lang w:val="es-AR" w:eastAsia="es-AR"/>
              </w:rPr>
            </w:rPrChange>
          </w:rPr>
          <w:tab/>
        </w:r>
        <w:r w:rsidRPr="009159B6">
          <w:rPr>
            <w:noProof/>
          </w:rPr>
          <w:t>Technologic monitoring</w:t>
        </w:r>
        <w:r w:rsidRPr="009159B6">
          <w:rPr>
            <w:noProof/>
          </w:rPr>
          <w:tab/>
        </w:r>
        <w:r w:rsidRPr="0027658D">
          <w:rPr>
            <w:noProof/>
          </w:rPr>
          <w:fldChar w:fldCharType="begin"/>
        </w:r>
        <w:r w:rsidRPr="009159B6">
          <w:rPr>
            <w:noProof/>
          </w:rPr>
          <w:instrText xml:space="preserve"> PAGEREF _Toc49294827 \h </w:instrText>
        </w:r>
      </w:ins>
      <w:r w:rsidRPr="0027658D">
        <w:rPr>
          <w:noProof/>
        </w:rPr>
      </w:r>
      <w:r w:rsidRPr="0027658D">
        <w:rPr>
          <w:noProof/>
          <w:rPrChange w:id="53" w:author="usuario" w:date="2020-09-01T16:59:00Z">
            <w:rPr>
              <w:noProof/>
            </w:rPr>
          </w:rPrChange>
        </w:rPr>
        <w:fldChar w:fldCharType="separate"/>
      </w:r>
      <w:ins w:id="54" w:author="Mariano Marpegan" w:date="2020-08-26T00:40:00Z">
        <w:r w:rsidRPr="009159B6">
          <w:rPr>
            <w:noProof/>
          </w:rPr>
          <w:t>8</w:t>
        </w:r>
        <w:r w:rsidRPr="0027658D">
          <w:rPr>
            <w:noProof/>
          </w:rPr>
          <w:fldChar w:fldCharType="end"/>
        </w:r>
      </w:ins>
    </w:p>
    <w:p w14:paraId="69441056" w14:textId="4A58E5E3" w:rsidR="00E95848" w:rsidRPr="009159B6" w:rsidRDefault="00E95848">
      <w:pPr>
        <w:pStyle w:val="TOC3"/>
        <w:tabs>
          <w:tab w:val="left" w:pos="1134"/>
          <w:tab w:val="right" w:leader="dot" w:pos="10195"/>
        </w:tabs>
        <w:rPr>
          <w:ins w:id="55" w:author="Mariano Marpegan" w:date="2020-08-26T00:40:00Z"/>
          <w:rFonts w:eastAsiaTheme="minorEastAsia"/>
          <w:noProof/>
          <w:sz w:val="22"/>
          <w:lang w:eastAsia="es-AR"/>
          <w:rPrChange w:id="56" w:author="usuario" w:date="2020-09-01T16:59:00Z">
            <w:rPr>
              <w:ins w:id="57" w:author="Mariano Marpegan" w:date="2020-08-26T00:40:00Z"/>
              <w:rFonts w:eastAsiaTheme="minorEastAsia"/>
              <w:noProof/>
              <w:sz w:val="22"/>
              <w:lang w:val="es-AR" w:eastAsia="es-AR"/>
            </w:rPr>
          </w:rPrChange>
        </w:rPr>
      </w:pPr>
      <w:ins w:id="58" w:author="Mariano Marpegan" w:date="2020-08-26T00:40:00Z">
        <w:r w:rsidRPr="009159B6">
          <w:rPr>
            <w:noProof/>
          </w:rPr>
          <w:t>2.1.4</w:t>
        </w:r>
        <w:r w:rsidRPr="009159B6">
          <w:rPr>
            <w:rFonts w:eastAsiaTheme="minorEastAsia"/>
            <w:noProof/>
            <w:sz w:val="22"/>
            <w:lang w:eastAsia="es-AR"/>
            <w:rPrChange w:id="59" w:author="usuario" w:date="2020-09-01T16:59:00Z">
              <w:rPr>
                <w:rFonts w:eastAsiaTheme="minorEastAsia"/>
                <w:noProof/>
                <w:sz w:val="22"/>
                <w:lang w:val="es-AR" w:eastAsia="es-AR"/>
              </w:rPr>
            </w:rPrChange>
          </w:rPr>
          <w:tab/>
        </w:r>
        <w:r w:rsidRPr="009159B6">
          <w:rPr>
            <w:noProof/>
          </w:rPr>
          <w:t>Remote Monitoring</w:t>
        </w:r>
        <w:r w:rsidRPr="009159B6">
          <w:rPr>
            <w:noProof/>
          </w:rPr>
          <w:tab/>
        </w:r>
        <w:r w:rsidRPr="0027658D">
          <w:rPr>
            <w:noProof/>
          </w:rPr>
          <w:fldChar w:fldCharType="begin"/>
        </w:r>
        <w:r w:rsidRPr="009159B6">
          <w:rPr>
            <w:noProof/>
          </w:rPr>
          <w:instrText xml:space="preserve"> PAGEREF _Toc49294828 \h </w:instrText>
        </w:r>
      </w:ins>
      <w:r w:rsidRPr="0027658D">
        <w:rPr>
          <w:noProof/>
        </w:rPr>
      </w:r>
      <w:r w:rsidRPr="0027658D">
        <w:rPr>
          <w:noProof/>
          <w:rPrChange w:id="60" w:author="usuario" w:date="2020-09-01T16:59:00Z">
            <w:rPr>
              <w:noProof/>
            </w:rPr>
          </w:rPrChange>
        </w:rPr>
        <w:fldChar w:fldCharType="separate"/>
      </w:r>
      <w:ins w:id="61" w:author="Mariano Marpegan" w:date="2020-08-26T00:40:00Z">
        <w:r w:rsidRPr="009159B6">
          <w:rPr>
            <w:noProof/>
          </w:rPr>
          <w:t>9</w:t>
        </w:r>
        <w:r w:rsidRPr="0027658D">
          <w:rPr>
            <w:noProof/>
          </w:rPr>
          <w:fldChar w:fldCharType="end"/>
        </w:r>
      </w:ins>
    </w:p>
    <w:p w14:paraId="7333A0C9" w14:textId="0891B193" w:rsidR="00E95848" w:rsidRPr="009159B6" w:rsidRDefault="00E95848">
      <w:pPr>
        <w:pStyle w:val="TOC3"/>
        <w:tabs>
          <w:tab w:val="left" w:pos="1134"/>
          <w:tab w:val="right" w:leader="dot" w:pos="10195"/>
        </w:tabs>
        <w:rPr>
          <w:ins w:id="62" w:author="Mariano Marpegan" w:date="2020-08-26T00:40:00Z"/>
          <w:rFonts w:eastAsiaTheme="minorEastAsia"/>
          <w:noProof/>
          <w:sz w:val="22"/>
          <w:lang w:eastAsia="es-AR"/>
          <w:rPrChange w:id="63" w:author="usuario" w:date="2020-09-01T16:59:00Z">
            <w:rPr>
              <w:ins w:id="64" w:author="Mariano Marpegan" w:date="2020-08-26T00:40:00Z"/>
              <w:rFonts w:eastAsiaTheme="minorEastAsia"/>
              <w:noProof/>
              <w:sz w:val="22"/>
              <w:lang w:val="es-AR" w:eastAsia="es-AR"/>
            </w:rPr>
          </w:rPrChange>
        </w:rPr>
      </w:pPr>
      <w:ins w:id="65" w:author="Mariano Marpegan" w:date="2020-08-26T00:40:00Z">
        <w:r w:rsidRPr="009159B6">
          <w:rPr>
            <w:noProof/>
          </w:rPr>
          <w:t>2.1.5</w:t>
        </w:r>
        <w:r w:rsidRPr="009159B6">
          <w:rPr>
            <w:rFonts w:eastAsiaTheme="minorEastAsia"/>
            <w:noProof/>
            <w:sz w:val="22"/>
            <w:lang w:eastAsia="es-AR"/>
            <w:rPrChange w:id="66" w:author="usuario" w:date="2020-09-01T16:59:00Z">
              <w:rPr>
                <w:rFonts w:eastAsiaTheme="minorEastAsia"/>
                <w:noProof/>
                <w:sz w:val="22"/>
                <w:lang w:val="es-AR" w:eastAsia="es-AR"/>
              </w:rPr>
            </w:rPrChange>
          </w:rPr>
          <w:tab/>
        </w:r>
        <w:r w:rsidRPr="009159B6">
          <w:rPr>
            <w:noProof/>
          </w:rPr>
          <w:t>Mobile Interrogation Monitoring</w:t>
        </w:r>
        <w:r w:rsidRPr="009159B6">
          <w:rPr>
            <w:noProof/>
          </w:rPr>
          <w:tab/>
        </w:r>
        <w:r w:rsidRPr="0027658D">
          <w:rPr>
            <w:noProof/>
          </w:rPr>
          <w:fldChar w:fldCharType="begin"/>
        </w:r>
        <w:r w:rsidRPr="009159B6">
          <w:rPr>
            <w:noProof/>
          </w:rPr>
          <w:instrText xml:space="preserve"> PAGEREF _Toc49294829 \h </w:instrText>
        </w:r>
      </w:ins>
      <w:r w:rsidRPr="0027658D">
        <w:rPr>
          <w:noProof/>
        </w:rPr>
      </w:r>
      <w:r w:rsidRPr="0027658D">
        <w:rPr>
          <w:noProof/>
          <w:rPrChange w:id="67" w:author="usuario" w:date="2020-09-01T16:59:00Z">
            <w:rPr>
              <w:noProof/>
            </w:rPr>
          </w:rPrChange>
        </w:rPr>
        <w:fldChar w:fldCharType="separate"/>
      </w:r>
      <w:ins w:id="68" w:author="Mariano Marpegan" w:date="2020-08-26T00:40:00Z">
        <w:r w:rsidRPr="009159B6">
          <w:rPr>
            <w:noProof/>
          </w:rPr>
          <w:t>9</w:t>
        </w:r>
        <w:r w:rsidRPr="0027658D">
          <w:rPr>
            <w:noProof/>
          </w:rPr>
          <w:fldChar w:fldCharType="end"/>
        </w:r>
      </w:ins>
    </w:p>
    <w:p w14:paraId="1EAC2E4A" w14:textId="535370C2" w:rsidR="00E95848" w:rsidRPr="009159B6" w:rsidRDefault="00E95848">
      <w:pPr>
        <w:pStyle w:val="TOC2"/>
        <w:rPr>
          <w:ins w:id="69" w:author="Mariano Marpegan" w:date="2020-08-26T00:40:00Z"/>
          <w:rFonts w:eastAsiaTheme="minorEastAsia"/>
          <w:color w:val="auto"/>
          <w:lang w:eastAsia="es-AR"/>
          <w:rPrChange w:id="70" w:author="usuario" w:date="2020-09-01T16:59:00Z">
            <w:rPr>
              <w:ins w:id="71" w:author="Mariano Marpegan" w:date="2020-08-26T00:40:00Z"/>
              <w:rFonts w:eastAsiaTheme="minorEastAsia"/>
              <w:color w:val="auto"/>
              <w:lang w:val="es-AR" w:eastAsia="es-AR"/>
            </w:rPr>
          </w:rPrChange>
        </w:rPr>
      </w:pPr>
      <w:ins w:id="72" w:author="Mariano Marpegan" w:date="2020-08-26T00:40:00Z">
        <w:r w:rsidRPr="009159B6">
          <w:t>2.2</w:t>
        </w:r>
        <w:r w:rsidRPr="009159B6">
          <w:rPr>
            <w:rFonts w:eastAsiaTheme="minorEastAsia"/>
            <w:color w:val="auto"/>
            <w:lang w:eastAsia="es-AR"/>
            <w:rPrChange w:id="73" w:author="usuario" w:date="2020-09-01T16:59:00Z">
              <w:rPr>
                <w:rFonts w:eastAsiaTheme="minorEastAsia"/>
                <w:color w:val="auto"/>
                <w:lang w:val="es-AR" w:eastAsia="es-AR"/>
              </w:rPr>
            </w:rPrChange>
          </w:rPr>
          <w:tab/>
        </w:r>
        <w:r w:rsidRPr="009159B6">
          <w:t>Categories of Parameters Monitored</w:t>
        </w:r>
        <w:r w:rsidRPr="009159B6">
          <w:tab/>
        </w:r>
        <w:r w:rsidRPr="0027658D">
          <w:fldChar w:fldCharType="begin"/>
        </w:r>
        <w:r w:rsidRPr="009159B6">
          <w:instrText xml:space="preserve"> PAGEREF _Toc49294830 \h </w:instrText>
        </w:r>
      </w:ins>
      <w:r w:rsidRPr="0027658D">
        <w:rPr>
          <w:rPrChange w:id="74" w:author="usuario" w:date="2020-09-01T16:59:00Z">
            <w:rPr/>
          </w:rPrChange>
        </w:rPr>
        <w:fldChar w:fldCharType="separate"/>
      </w:r>
      <w:ins w:id="75" w:author="Mariano Marpegan" w:date="2020-08-26T00:40:00Z">
        <w:r w:rsidRPr="009159B6">
          <w:t>9</w:t>
        </w:r>
        <w:r w:rsidRPr="0027658D">
          <w:fldChar w:fldCharType="end"/>
        </w:r>
      </w:ins>
    </w:p>
    <w:p w14:paraId="4E789CAE" w14:textId="78E48E6B" w:rsidR="00E95848" w:rsidRPr="009159B6" w:rsidRDefault="00E95848">
      <w:pPr>
        <w:pStyle w:val="TOC2"/>
        <w:rPr>
          <w:ins w:id="76" w:author="Mariano Marpegan" w:date="2020-08-26T00:40:00Z"/>
          <w:rFonts w:eastAsiaTheme="minorEastAsia"/>
          <w:color w:val="auto"/>
          <w:lang w:eastAsia="es-AR"/>
          <w:rPrChange w:id="77" w:author="usuario" w:date="2020-09-01T16:59:00Z">
            <w:rPr>
              <w:ins w:id="78" w:author="Mariano Marpegan" w:date="2020-08-26T00:40:00Z"/>
              <w:rFonts w:eastAsiaTheme="minorEastAsia"/>
              <w:color w:val="auto"/>
              <w:lang w:val="es-AR" w:eastAsia="es-AR"/>
            </w:rPr>
          </w:rPrChange>
        </w:rPr>
      </w:pPr>
      <w:ins w:id="79" w:author="Mariano Marpegan" w:date="2020-08-26T00:40:00Z">
        <w:r w:rsidRPr="009159B6">
          <w:t>2.3</w:t>
        </w:r>
        <w:r w:rsidRPr="009159B6">
          <w:rPr>
            <w:rFonts w:eastAsiaTheme="minorEastAsia"/>
            <w:color w:val="auto"/>
            <w:lang w:eastAsia="es-AR"/>
            <w:rPrChange w:id="80" w:author="usuario" w:date="2020-09-01T16:59:00Z">
              <w:rPr>
                <w:rFonts w:eastAsiaTheme="minorEastAsia"/>
                <w:color w:val="auto"/>
                <w:lang w:val="es-AR" w:eastAsia="es-AR"/>
              </w:rPr>
            </w:rPrChange>
          </w:rPr>
          <w:tab/>
        </w:r>
        <w:r w:rsidRPr="009159B6">
          <w:t>Communication Considerations</w:t>
        </w:r>
        <w:r w:rsidRPr="009159B6">
          <w:tab/>
        </w:r>
        <w:r w:rsidRPr="0027658D">
          <w:fldChar w:fldCharType="begin"/>
        </w:r>
        <w:r w:rsidRPr="009159B6">
          <w:instrText xml:space="preserve"> PAGEREF _Toc49294831 \h </w:instrText>
        </w:r>
      </w:ins>
      <w:r w:rsidRPr="0027658D">
        <w:rPr>
          <w:rPrChange w:id="81" w:author="usuario" w:date="2020-09-01T16:59:00Z">
            <w:rPr/>
          </w:rPrChange>
        </w:rPr>
        <w:fldChar w:fldCharType="separate"/>
      </w:r>
      <w:ins w:id="82" w:author="Mariano Marpegan" w:date="2020-08-26T00:40:00Z">
        <w:r w:rsidRPr="009159B6">
          <w:t>10</w:t>
        </w:r>
        <w:r w:rsidRPr="0027658D">
          <w:fldChar w:fldCharType="end"/>
        </w:r>
      </w:ins>
    </w:p>
    <w:p w14:paraId="041FAA36" w14:textId="6C5D617F" w:rsidR="00E95848" w:rsidRPr="009159B6" w:rsidRDefault="00E95848">
      <w:pPr>
        <w:pStyle w:val="TOC3"/>
        <w:tabs>
          <w:tab w:val="left" w:pos="1134"/>
          <w:tab w:val="right" w:leader="dot" w:pos="10195"/>
        </w:tabs>
        <w:rPr>
          <w:ins w:id="83" w:author="Mariano Marpegan" w:date="2020-08-26T00:40:00Z"/>
          <w:rFonts w:eastAsiaTheme="minorEastAsia"/>
          <w:noProof/>
          <w:sz w:val="22"/>
          <w:lang w:eastAsia="es-AR"/>
          <w:rPrChange w:id="84" w:author="usuario" w:date="2020-09-01T16:59:00Z">
            <w:rPr>
              <w:ins w:id="85" w:author="Mariano Marpegan" w:date="2020-08-26T00:40:00Z"/>
              <w:rFonts w:eastAsiaTheme="minorEastAsia"/>
              <w:noProof/>
              <w:sz w:val="22"/>
              <w:lang w:val="es-AR" w:eastAsia="es-AR"/>
            </w:rPr>
          </w:rPrChange>
        </w:rPr>
      </w:pPr>
      <w:ins w:id="86" w:author="Mariano Marpegan" w:date="2020-08-26T00:40:00Z">
        <w:r w:rsidRPr="009159B6">
          <w:rPr>
            <w:noProof/>
          </w:rPr>
          <w:t>2.3.1</w:t>
        </w:r>
        <w:r w:rsidRPr="009159B6">
          <w:rPr>
            <w:rFonts w:eastAsiaTheme="minorEastAsia"/>
            <w:noProof/>
            <w:sz w:val="22"/>
            <w:lang w:eastAsia="es-AR"/>
            <w:rPrChange w:id="87" w:author="usuario" w:date="2020-09-01T16:59:00Z">
              <w:rPr>
                <w:rFonts w:eastAsiaTheme="minorEastAsia"/>
                <w:noProof/>
                <w:sz w:val="22"/>
                <w:lang w:val="es-AR" w:eastAsia="es-AR"/>
              </w:rPr>
            </w:rPrChange>
          </w:rPr>
          <w:tab/>
        </w:r>
        <w:r w:rsidRPr="009159B6">
          <w:rPr>
            <w:noProof/>
          </w:rPr>
          <w:t>Interfaces and Protocols</w:t>
        </w:r>
        <w:r w:rsidRPr="009159B6">
          <w:rPr>
            <w:noProof/>
          </w:rPr>
          <w:tab/>
        </w:r>
        <w:r w:rsidRPr="0027658D">
          <w:rPr>
            <w:noProof/>
          </w:rPr>
          <w:fldChar w:fldCharType="begin"/>
        </w:r>
        <w:r w:rsidRPr="009159B6">
          <w:rPr>
            <w:noProof/>
          </w:rPr>
          <w:instrText xml:space="preserve"> PAGEREF _Toc49294832 \h </w:instrText>
        </w:r>
      </w:ins>
      <w:r w:rsidRPr="0027658D">
        <w:rPr>
          <w:noProof/>
        </w:rPr>
      </w:r>
      <w:r w:rsidRPr="0027658D">
        <w:rPr>
          <w:noProof/>
          <w:rPrChange w:id="88" w:author="usuario" w:date="2020-09-01T16:59:00Z">
            <w:rPr>
              <w:noProof/>
            </w:rPr>
          </w:rPrChange>
        </w:rPr>
        <w:fldChar w:fldCharType="separate"/>
      </w:r>
      <w:ins w:id="89" w:author="Mariano Marpegan" w:date="2020-08-26T00:40:00Z">
        <w:r w:rsidRPr="009159B6">
          <w:rPr>
            <w:noProof/>
          </w:rPr>
          <w:t>10</w:t>
        </w:r>
        <w:r w:rsidRPr="0027658D">
          <w:rPr>
            <w:noProof/>
          </w:rPr>
          <w:fldChar w:fldCharType="end"/>
        </w:r>
      </w:ins>
    </w:p>
    <w:p w14:paraId="4DD19BC7" w14:textId="6E9469E4" w:rsidR="00E95848" w:rsidRPr="009159B6" w:rsidRDefault="00E95848">
      <w:pPr>
        <w:pStyle w:val="TOC3"/>
        <w:tabs>
          <w:tab w:val="left" w:pos="1134"/>
          <w:tab w:val="right" w:leader="dot" w:pos="10195"/>
        </w:tabs>
        <w:rPr>
          <w:ins w:id="90" w:author="Mariano Marpegan" w:date="2020-08-26T00:40:00Z"/>
          <w:rFonts w:eastAsiaTheme="minorEastAsia"/>
          <w:noProof/>
          <w:sz w:val="22"/>
          <w:lang w:eastAsia="es-AR"/>
          <w:rPrChange w:id="91" w:author="usuario" w:date="2020-09-01T16:59:00Z">
            <w:rPr>
              <w:ins w:id="92" w:author="Mariano Marpegan" w:date="2020-08-26T00:40:00Z"/>
              <w:rFonts w:eastAsiaTheme="minorEastAsia"/>
              <w:noProof/>
              <w:sz w:val="22"/>
              <w:lang w:val="es-AR" w:eastAsia="es-AR"/>
            </w:rPr>
          </w:rPrChange>
        </w:rPr>
      </w:pPr>
      <w:ins w:id="93" w:author="Mariano Marpegan" w:date="2020-08-26T00:40:00Z">
        <w:r w:rsidRPr="009159B6">
          <w:rPr>
            <w:noProof/>
          </w:rPr>
          <w:t>2.3.2</w:t>
        </w:r>
        <w:r w:rsidRPr="009159B6">
          <w:rPr>
            <w:rFonts w:eastAsiaTheme="minorEastAsia"/>
            <w:noProof/>
            <w:sz w:val="22"/>
            <w:lang w:eastAsia="es-AR"/>
            <w:rPrChange w:id="94" w:author="usuario" w:date="2020-09-01T16:59:00Z">
              <w:rPr>
                <w:rFonts w:eastAsiaTheme="minorEastAsia"/>
                <w:noProof/>
                <w:sz w:val="22"/>
                <w:lang w:val="es-AR" w:eastAsia="es-AR"/>
              </w:rPr>
            </w:rPrChange>
          </w:rPr>
          <w:tab/>
        </w:r>
        <w:r w:rsidRPr="009159B6">
          <w:rPr>
            <w:noProof/>
          </w:rPr>
          <w:t>Integrity of Communications Links</w:t>
        </w:r>
        <w:r w:rsidRPr="009159B6">
          <w:rPr>
            <w:noProof/>
          </w:rPr>
          <w:tab/>
        </w:r>
        <w:r w:rsidRPr="0027658D">
          <w:rPr>
            <w:noProof/>
          </w:rPr>
          <w:fldChar w:fldCharType="begin"/>
        </w:r>
        <w:r w:rsidRPr="009159B6">
          <w:rPr>
            <w:noProof/>
          </w:rPr>
          <w:instrText xml:space="preserve"> PAGEREF _Toc49294833 \h </w:instrText>
        </w:r>
      </w:ins>
      <w:r w:rsidRPr="0027658D">
        <w:rPr>
          <w:noProof/>
        </w:rPr>
      </w:r>
      <w:r w:rsidRPr="0027658D">
        <w:rPr>
          <w:noProof/>
          <w:rPrChange w:id="95" w:author="usuario" w:date="2020-09-01T16:59:00Z">
            <w:rPr>
              <w:noProof/>
            </w:rPr>
          </w:rPrChange>
        </w:rPr>
        <w:fldChar w:fldCharType="separate"/>
      </w:r>
      <w:ins w:id="96" w:author="Mariano Marpegan" w:date="2020-08-26T00:40:00Z">
        <w:r w:rsidRPr="009159B6">
          <w:rPr>
            <w:noProof/>
          </w:rPr>
          <w:t>10</w:t>
        </w:r>
        <w:r w:rsidRPr="0027658D">
          <w:rPr>
            <w:noProof/>
          </w:rPr>
          <w:fldChar w:fldCharType="end"/>
        </w:r>
      </w:ins>
    </w:p>
    <w:p w14:paraId="7D520A0A" w14:textId="037BE2EE" w:rsidR="00E95848" w:rsidRPr="009159B6" w:rsidRDefault="00E95848">
      <w:pPr>
        <w:pStyle w:val="TOC3"/>
        <w:tabs>
          <w:tab w:val="left" w:pos="1134"/>
          <w:tab w:val="right" w:leader="dot" w:pos="10195"/>
        </w:tabs>
        <w:rPr>
          <w:ins w:id="97" w:author="Mariano Marpegan" w:date="2020-08-26T00:40:00Z"/>
          <w:rFonts w:eastAsiaTheme="minorEastAsia"/>
          <w:noProof/>
          <w:sz w:val="22"/>
          <w:lang w:eastAsia="es-AR"/>
          <w:rPrChange w:id="98" w:author="usuario" w:date="2020-09-01T16:59:00Z">
            <w:rPr>
              <w:ins w:id="99" w:author="Mariano Marpegan" w:date="2020-08-26T00:40:00Z"/>
              <w:rFonts w:eastAsiaTheme="minorEastAsia"/>
              <w:noProof/>
              <w:sz w:val="22"/>
              <w:lang w:val="es-AR" w:eastAsia="es-AR"/>
            </w:rPr>
          </w:rPrChange>
        </w:rPr>
      </w:pPr>
      <w:ins w:id="100" w:author="Mariano Marpegan" w:date="2020-08-26T00:40:00Z">
        <w:r w:rsidRPr="009159B6">
          <w:rPr>
            <w:noProof/>
          </w:rPr>
          <w:t>2.3.3</w:t>
        </w:r>
        <w:r w:rsidRPr="009159B6">
          <w:rPr>
            <w:rFonts w:eastAsiaTheme="minorEastAsia"/>
            <w:noProof/>
            <w:sz w:val="22"/>
            <w:lang w:eastAsia="es-AR"/>
            <w:rPrChange w:id="101" w:author="usuario" w:date="2020-09-01T16:59:00Z">
              <w:rPr>
                <w:rFonts w:eastAsiaTheme="minorEastAsia"/>
                <w:noProof/>
                <w:sz w:val="22"/>
                <w:lang w:val="es-AR" w:eastAsia="es-AR"/>
              </w:rPr>
            </w:rPrChange>
          </w:rPr>
          <w:tab/>
        </w:r>
        <w:r w:rsidRPr="009159B6">
          <w:rPr>
            <w:noProof/>
          </w:rPr>
          <w:t>Cost Effectiveness</w:t>
        </w:r>
        <w:r w:rsidRPr="009159B6">
          <w:rPr>
            <w:noProof/>
          </w:rPr>
          <w:tab/>
        </w:r>
        <w:r w:rsidRPr="0027658D">
          <w:rPr>
            <w:noProof/>
          </w:rPr>
          <w:fldChar w:fldCharType="begin"/>
        </w:r>
        <w:r w:rsidRPr="009159B6">
          <w:rPr>
            <w:noProof/>
          </w:rPr>
          <w:instrText xml:space="preserve"> PAGEREF _Toc49294834 \h </w:instrText>
        </w:r>
      </w:ins>
      <w:r w:rsidRPr="0027658D">
        <w:rPr>
          <w:noProof/>
        </w:rPr>
      </w:r>
      <w:r w:rsidRPr="0027658D">
        <w:rPr>
          <w:noProof/>
          <w:rPrChange w:id="102" w:author="usuario" w:date="2020-09-01T16:59:00Z">
            <w:rPr>
              <w:noProof/>
            </w:rPr>
          </w:rPrChange>
        </w:rPr>
        <w:fldChar w:fldCharType="separate"/>
      </w:r>
      <w:ins w:id="103" w:author="Mariano Marpegan" w:date="2020-08-26T00:40:00Z">
        <w:r w:rsidRPr="009159B6">
          <w:rPr>
            <w:noProof/>
          </w:rPr>
          <w:t>10</w:t>
        </w:r>
        <w:r w:rsidRPr="0027658D">
          <w:rPr>
            <w:noProof/>
          </w:rPr>
          <w:fldChar w:fldCharType="end"/>
        </w:r>
      </w:ins>
    </w:p>
    <w:p w14:paraId="4F581F49" w14:textId="6FCC32CE" w:rsidR="00E95848" w:rsidRPr="009159B6" w:rsidRDefault="00E95848">
      <w:pPr>
        <w:pStyle w:val="TOC3"/>
        <w:tabs>
          <w:tab w:val="left" w:pos="1134"/>
          <w:tab w:val="right" w:leader="dot" w:pos="10195"/>
        </w:tabs>
        <w:rPr>
          <w:ins w:id="104" w:author="Mariano Marpegan" w:date="2020-08-26T00:40:00Z"/>
          <w:rFonts w:eastAsiaTheme="minorEastAsia"/>
          <w:noProof/>
          <w:sz w:val="22"/>
          <w:lang w:eastAsia="es-AR"/>
          <w:rPrChange w:id="105" w:author="usuario" w:date="2020-09-01T16:59:00Z">
            <w:rPr>
              <w:ins w:id="106" w:author="Mariano Marpegan" w:date="2020-08-26T00:40:00Z"/>
              <w:rFonts w:eastAsiaTheme="minorEastAsia"/>
              <w:noProof/>
              <w:sz w:val="22"/>
              <w:lang w:val="es-AR" w:eastAsia="es-AR"/>
            </w:rPr>
          </w:rPrChange>
        </w:rPr>
      </w:pPr>
      <w:ins w:id="107" w:author="Mariano Marpegan" w:date="2020-08-26T00:40:00Z">
        <w:r w:rsidRPr="009159B6">
          <w:rPr>
            <w:noProof/>
          </w:rPr>
          <w:t>2.3.4</w:t>
        </w:r>
        <w:r w:rsidRPr="009159B6">
          <w:rPr>
            <w:rFonts w:eastAsiaTheme="minorEastAsia"/>
            <w:noProof/>
            <w:sz w:val="22"/>
            <w:lang w:eastAsia="es-AR"/>
            <w:rPrChange w:id="108" w:author="usuario" w:date="2020-09-01T16:59:00Z">
              <w:rPr>
                <w:rFonts w:eastAsiaTheme="minorEastAsia"/>
                <w:noProof/>
                <w:sz w:val="22"/>
                <w:lang w:val="es-AR" w:eastAsia="es-AR"/>
              </w:rPr>
            </w:rPrChange>
          </w:rPr>
          <w:tab/>
        </w:r>
        <w:r w:rsidRPr="009159B6">
          <w:rPr>
            <w:noProof/>
          </w:rPr>
          <w:t>Transfer Delays</w:t>
        </w:r>
        <w:r w:rsidRPr="009159B6">
          <w:rPr>
            <w:noProof/>
          </w:rPr>
          <w:tab/>
        </w:r>
        <w:r w:rsidRPr="0027658D">
          <w:rPr>
            <w:noProof/>
          </w:rPr>
          <w:fldChar w:fldCharType="begin"/>
        </w:r>
        <w:r w:rsidRPr="009159B6">
          <w:rPr>
            <w:noProof/>
          </w:rPr>
          <w:instrText xml:space="preserve"> PAGEREF _Toc49294835 \h </w:instrText>
        </w:r>
      </w:ins>
      <w:r w:rsidRPr="0027658D">
        <w:rPr>
          <w:noProof/>
        </w:rPr>
      </w:r>
      <w:r w:rsidRPr="0027658D">
        <w:rPr>
          <w:noProof/>
          <w:rPrChange w:id="109" w:author="usuario" w:date="2020-09-01T16:59:00Z">
            <w:rPr>
              <w:noProof/>
            </w:rPr>
          </w:rPrChange>
        </w:rPr>
        <w:fldChar w:fldCharType="separate"/>
      </w:r>
      <w:ins w:id="110" w:author="Mariano Marpegan" w:date="2020-08-26T00:40:00Z">
        <w:r w:rsidRPr="009159B6">
          <w:rPr>
            <w:noProof/>
          </w:rPr>
          <w:t>10</w:t>
        </w:r>
        <w:r w:rsidRPr="0027658D">
          <w:rPr>
            <w:noProof/>
          </w:rPr>
          <w:fldChar w:fldCharType="end"/>
        </w:r>
      </w:ins>
    </w:p>
    <w:p w14:paraId="02B524E4" w14:textId="07E870F0" w:rsidR="00E95848" w:rsidRPr="009159B6" w:rsidRDefault="00E95848">
      <w:pPr>
        <w:pStyle w:val="TOC1"/>
        <w:rPr>
          <w:ins w:id="111" w:author="Mariano Marpegan" w:date="2020-08-26T00:40:00Z"/>
          <w:rFonts w:eastAsiaTheme="minorEastAsia"/>
          <w:b w:val="0"/>
          <w:color w:val="auto"/>
          <w:lang w:eastAsia="es-AR"/>
          <w:rPrChange w:id="112" w:author="usuario" w:date="2020-09-01T16:59:00Z">
            <w:rPr>
              <w:ins w:id="113" w:author="Mariano Marpegan" w:date="2020-08-26T00:40:00Z"/>
              <w:rFonts w:eastAsiaTheme="minorEastAsia"/>
              <w:b w:val="0"/>
              <w:color w:val="auto"/>
              <w:lang w:val="es-AR" w:eastAsia="es-AR"/>
            </w:rPr>
          </w:rPrChange>
        </w:rPr>
      </w:pPr>
      <w:ins w:id="114" w:author="Mariano Marpegan" w:date="2020-08-26T00:40:00Z">
        <w:r w:rsidRPr="009159B6">
          <w:t>3</w:t>
        </w:r>
        <w:r w:rsidRPr="009159B6">
          <w:rPr>
            <w:rFonts w:eastAsiaTheme="minorEastAsia"/>
            <w:b w:val="0"/>
            <w:color w:val="auto"/>
            <w:lang w:eastAsia="es-AR"/>
            <w:rPrChange w:id="115" w:author="usuario" w:date="2020-09-01T16:59:00Z">
              <w:rPr>
                <w:rFonts w:eastAsiaTheme="minorEastAsia"/>
                <w:b w:val="0"/>
                <w:color w:val="auto"/>
                <w:lang w:val="es-AR" w:eastAsia="es-AR"/>
              </w:rPr>
            </w:rPrChange>
          </w:rPr>
          <w:tab/>
        </w:r>
        <w:r w:rsidRPr="009159B6">
          <w:t>OBJECTIVES OF RCMS</w:t>
        </w:r>
        <w:r w:rsidRPr="009159B6">
          <w:tab/>
        </w:r>
        <w:r w:rsidRPr="0027658D">
          <w:fldChar w:fldCharType="begin"/>
        </w:r>
        <w:r w:rsidRPr="009159B6">
          <w:instrText xml:space="preserve"> PAGEREF _Toc49294836 \h </w:instrText>
        </w:r>
      </w:ins>
      <w:r w:rsidRPr="0027658D">
        <w:rPr>
          <w:rPrChange w:id="116" w:author="usuario" w:date="2020-09-01T16:59:00Z">
            <w:rPr/>
          </w:rPrChange>
        </w:rPr>
        <w:fldChar w:fldCharType="separate"/>
      </w:r>
      <w:ins w:id="117" w:author="Mariano Marpegan" w:date="2020-08-26T00:40:00Z">
        <w:r w:rsidRPr="009159B6">
          <w:t>10</w:t>
        </w:r>
        <w:r w:rsidRPr="0027658D">
          <w:fldChar w:fldCharType="end"/>
        </w:r>
      </w:ins>
    </w:p>
    <w:p w14:paraId="7A54EB7B" w14:textId="3306A032" w:rsidR="00E95848" w:rsidRPr="009159B6" w:rsidRDefault="00E95848">
      <w:pPr>
        <w:pStyle w:val="TOC2"/>
        <w:rPr>
          <w:ins w:id="118" w:author="Mariano Marpegan" w:date="2020-08-26T00:40:00Z"/>
          <w:rFonts w:eastAsiaTheme="minorEastAsia"/>
          <w:color w:val="auto"/>
          <w:lang w:eastAsia="es-AR"/>
          <w:rPrChange w:id="119" w:author="usuario" w:date="2020-09-01T16:59:00Z">
            <w:rPr>
              <w:ins w:id="120" w:author="Mariano Marpegan" w:date="2020-08-26T00:40:00Z"/>
              <w:rFonts w:eastAsiaTheme="minorEastAsia"/>
              <w:color w:val="auto"/>
              <w:lang w:val="es-AR" w:eastAsia="es-AR"/>
            </w:rPr>
          </w:rPrChange>
        </w:rPr>
      </w:pPr>
      <w:ins w:id="121" w:author="Mariano Marpegan" w:date="2020-08-26T00:40:00Z">
        <w:r w:rsidRPr="009159B6">
          <w:t>3.1</w:t>
        </w:r>
        <w:r w:rsidRPr="009159B6">
          <w:rPr>
            <w:rFonts w:eastAsiaTheme="minorEastAsia"/>
            <w:color w:val="auto"/>
            <w:lang w:eastAsia="es-AR"/>
            <w:rPrChange w:id="122" w:author="usuario" w:date="2020-09-01T16:59:00Z">
              <w:rPr>
                <w:rFonts w:eastAsiaTheme="minorEastAsia"/>
                <w:color w:val="auto"/>
                <w:lang w:val="es-AR" w:eastAsia="es-AR"/>
              </w:rPr>
            </w:rPrChange>
          </w:rPr>
          <w:tab/>
        </w:r>
        <w:r w:rsidRPr="009159B6">
          <w:t>Purpose</w:t>
        </w:r>
        <w:r w:rsidRPr="009159B6">
          <w:tab/>
        </w:r>
        <w:r w:rsidRPr="0027658D">
          <w:fldChar w:fldCharType="begin"/>
        </w:r>
        <w:r w:rsidRPr="009159B6">
          <w:instrText xml:space="preserve"> PAGEREF _Toc49294837 \h </w:instrText>
        </w:r>
      </w:ins>
      <w:r w:rsidRPr="0027658D">
        <w:rPr>
          <w:rPrChange w:id="123" w:author="usuario" w:date="2020-09-01T16:59:00Z">
            <w:rPr/>
          </w:rPrChange>
        </w:rPr>
        <w:fldChar w:fldCharType="separate"/>
      </w:r>
      <w:ins w:id="124" w:author="Mariano Marpegan" w:date="2020-08-26T00:40:00Z">
        <w:r w:rsidRPr="009159B6">
          <w:t>10</w:t>
        </w:r>
        <w:r w:rsidRPr="0027658D">
          <w:fldChar w:fldCharType="end"/>
        </w:r>
      </w:ins>
    </w:p>
    <w:p w14:paraId="26DAD7C8" w14:textId="7913ADB4" w:rsidR="00E95848" w:rsidRPr="009159B6" w:rsidRDefault="00E95848">
      <w:pPr>
        <w:pStyle w:val="TOC2"/>
        <w:rPr>
          <w:ins w:id="125" w:author="Mariano Marpegan" w:date="2020-08-26T00:40:00Z"/>
          <w:rFonts w:eastAsiaTheme="minorEastAsia"/>
          <w:color w:val="auto"/>
          <w:lang w:eastAsia="es-AR"/>
          <w:rPrChange w:id="126" w:author="usuario" w:date="2020-09-01T16:59:00Z">
            <w:rPr>
              <w:ins w:id="127" w:author="Mariano Marpegan" w:date="2020-08-26T00:40:00Z"/>
              <w:rFonts w:eastAsiaTheme="minorEastAsia"/>
              <w:color w:val="auto"/>
              <w:lang w:val="es-AR" w:eastAsia="es-AR"/>
            </w:rPr>
          </w:rPrChange>
        </w:rPr>
      </w:pPr>
      <w:ins w:id="128" w:author="Mariano Marpegan" w:date="2020-08-26T00:40:00Z">
        <w:r w:rsidRPr="009159B6">
          <w:t>3.2</w:t>
        </w:r>
        <w:r w:rsidRPr="009159B6">
          <w:rPr>
            <w:rFonts w:eastAsiaTheme="minorEastAsia"/>
            <w:color w:val="auto"/>
            <w:lang w:eastAsia="es-AR"/>
            <w:rPrChange w:id="129" w:author="usuario" w:date="2020-09-01T16:59:00Z">
              <w:rPr>
                <w:rFonts w:eastAsiaTheme="minorEastAsia"/>
                <w:color w:val="auto"/>
                <w:lang w:val="es-AR" w:eastAsia="es-AR"/>
              </w:rPr>
            </w:rPrChange>
          </w:rPr>
          <w:tab/>
        </w:r>
        <w:r w:rsidRPr="009159B6">
          <w:t>Operational Goals</w:t>
        </w:r>
        <w:r w:rsidRPr="009159B6">
          <w:tab/>
        </w:r>
        <w:r w:rsidRPr="0027658D">
          <w:fldChar w:fldCharType="begin"/>
        </w:r>
        <w:r w:rsidRPr="009159B6">
          <w:instrText xml:space="preserve"> PAGEREF _Toc49294838 \h </w:instrText>
        </w:r>
      </w:ins>
      <w:r w:rsidRPr="0027658D">
        <w:rPr>
          <w:rPrChange w:id="130" w:author="usuario" w:date="2020-09-01T16:59:00Z">
            <w:rPr/>
          </w:rPrChange>
        </w:rPr>
        <w:fldChar w:fldCharType="separate"/>
      </w:r>
      <w:ins w:id="131" w:author="Mariano Marpegan" w:date="2020-08-26T00:40:00Z">
        <w:r w:rsidRPr="009159B6">
          <w:t>11</w:t>
        </w:r>
        <w:r w:rsidRPr="0027658D">
          <w:fldChar w:fldCharType="end"/>
        </w:r>
      </w:ins>
    </w:p>
    <w:p w14:paraId="3494D512" w14:textId="11F1B848" w:rsidR="00E95848" w:rsidRPr="009159B6" w:rsidRDefault="00E95848">
      <w:pPr>
        <w:pStyle w:val="TOC2"/>
        <w:rPr>
          <w:ins w:id="132" w:author="Mariano Marpegan" w:date="2020-08-26T00:40:00Z"/>
          <w:rFonts w:eastAsiaTheme="minorEastAsia"/>
          <w:color w:val="auto"/>
          <w:lang w:eastAsia="es-AR"/>
          <w:rPrChange w:id="133" w:author="usuario" w:date="2020-09-01T16:59:00Z">
            <w:rPr>
              <w:ins w:id="134" w:author="Mariano Marpegan" w:date="2020-08-26T00:40:00Z"/>
              <w:rFonts w:eastAsiaTheme="minorEastAsia"/>
              <w:color w:val="auto"/>
              <w:lang w:val="es-AR" w:eastAsia="es-AR"/>
            </w:rPr>
          </w:rPrChange>
        </w:rPr>
      </w:pPr>
      <w:ins w:id="135" w:author="Mariano Marpegan" w:date="2020-08-26T00:40:00Z">
        <w:r w:rsidRPr="009159B6">
          <w:t>3.3</w:t>
        </w:r>
        <w:r w:rsidRPr="009159B6">
          <w:rPr>
            <w:rFonts w:eastAsiaTheme="minorEastAsia"/>
            <w:color w:val="auto"/>
            <w:lang w:eastAsia="es-AR"/>
            <w:rPrChange w:id="136" w:author="usuario" w:date="2020-09-01T16:59:00Z">
              <w:rPr>
                <w:rFonts w:eastAsiaTheme="minorEastAsia"/>
                <w:color w:val="auto"/>
                <w:lang w:val="es-AR" w:eastAsia="es-AR"/>
              </w:rPr>
            </w:rPrChange>
          </w:rPr>
          <w:tab/>
        </w:r>
        <w:r w:rsidRPr="009159B6">
          <w:t>System Objectives</w:t>
        </w:r>
        <w:r w:rsidRPr="009159B6">
          <w:tab/>
        </w:r>
        <w:r w:rsidRPr="0027658D">
          <w:fldChar w:fldCharType="begin"/>
        </w:r>
        <w:r w:rsidRPr="009159B6">
          <w:instrText xml:space="preserve"> PAGEREF _Toc49294839 \h </w:instrText>
        </w:r>
      </w:ins>
      <w:r w:rsidRPr="0027658D">
        <w:rPr>
          <w:rPrChange w:id="137" w:author="usuario" w:date="2020-09-01T16:59:00Z">
            <w:rPr/>
          </w:rPrChange>
        </w:rPr>
        <w:fldChar w:fldCharType="separate"/>
      </w:r>
      <w:ins w:id="138" w:author="Mariano Marpegan" w:date="2020-08-26T00:40:00Z">
        <w:r w:rsidRPr="009159B6">
          <w:t>11</w:t>
        </w:r>
        <w:r w:rsidRPr="0027658D">
          <w:fldChar w:fldCharType="end"/>
        </w:r>
      </w:ins>
    </w:p>
    <w:p w14:paraId="4CBEDCF8" w14:textId="678A2565" w:rsidR="00E95848" w:rsidRPr="009159B6" w:rsidRDefault="00E95848">
      <w:pPr>
        <w:pStyle w:val="TOC3"/>
        <w:tabs>
          <w:tab w:val="left" w:pos="1134"/>
          <w:tab w:val="right" w:leader="dot" w:pos="10195"/>
        </w:tabs>
        <w:rPr>
          <w:ins w:id="139" w:author="Mariano Marpegan" w:date="2020-08-26T00:40:00Z"/>
          <w:rFonts w:eastAsiaTheme="minorEastAsia"/>
          <w:noProof/>
          <w:sz w:val="22"/>
          <w:lang w:eastAsia="es-AR"/>
          <w:rPrChange w:id="140" w:author="usuario" w:date="2020-09-01T16:59:00Z">
            <w:rPr>
              <w:ins w:id="141" w:author="Mariano Marpegan" w:date="2020-08-26T00:40:00Z"/>
              <w:rFonts w:eastAsiaTheme="minorEastAsia"/>
              <w:noProof/>
              <w:sz w:val="22"/>
              <w:lang w:val="es-AR" w:eastAsia="es-AR"/>
            </w:rPr>
          </w:rPrChange>
        </w:rPr>
      </w:pPr>
      <w:ins w:id="142" w:author="Mariano Marpegan" w:date="2020-08-26T00:40:00Z">
        <w:r w:rsidRPr="009159B6">
          <w:rPr>
            <w:noProof/>
          </w:rPr>
          <w:t>3.3.1</w:t>
        </w:r>
        <w:r w:rsidRPr="009159B6">
          <w:rPr>
            <w:rFonts w:eastAsiaTheme="minorEastAsia"/>
            <w:noProof/>
            <w:sz w:val="22"/>
            <w:lang w:eastAsia="es-AR"/>
            <w:rPrChange w:id="143" w:author="usuario" w:date="2020-09-01T16:59:00Z">
              <w:rPr>
                <w:rFonts w:eastAsiaTheme="minorEastAsia"/>
                <w:noProof/>
                <w:sz w:val="22"/>
                <w:lang w:val="es-AR" w:eastAsia="es-AR"/>
              </w:rPr>
            </w:rPrChange>
          </w:rPr>
          <w:tab/>
        </w:r>
        <w:r w:rsidRPr="009159B6">
          <w:rPr>
            <w:noProof/>
          </w:rPr>
          <w:t>Identification of Failures (affecting AtoN system provider liability)</w:t>
        </w:r>
        <w:r w:rsidRPr="009159B6">
          <w:rPr>
            <w:noProof/>
          </w:rPr>
          <w:tab/>
        </w:r>
        <w:r w:rsidRPr="0027658D">
          <w:rPr>
            <w:noProof/>
          </w:rPr>
          <w:fldChar w:fldCharType="begin"/>
        </w:r>
        <w:r w:rsidRPr="009159B6">
          <w:rPr>
            <w:noProof/>
          </w:rPr>
          <w:instrText xml:space="preserve"> PAGEREF _Toc49294840 \h </w:instrText>
        </w:r>
      </w:ins>
      <w:r w:rsidRPr="0027658D">
        <w:rPr>
          <w:noProof/>
        </w:rPr>
      </w:r>
      <w:r w:rsidRPr="0027658D">
        <w:rPr>
          <w:noProof/>
          <w:rPrChange w:id="144" w:author="usuario" w:date="2020-09-01T16:59:00Z">
            <w:rPr>
              <w:noProof/>
            </w:rPr>
          </w:rPrChange>
        </w:rPr>
        <w:fldChar w:fldCharType="separate"/>
      </w:r>
      <w:ins w:id="145" w:author="Mariano Marpegan" w:date="2020-08-26T00:40:00Z">
        <w:r w:rsidRPr="009159B6">
          <w:rPr>
            <w:noProof/>
          </w:rPr>
          <w:t>11</w:t>
        </w:r>
        <w:r w:rsidRPr="0027658D">
          <w:rPr>
            <w:noProof/>
          </w:rPr>
          <w:fldChar w:fldCharType="end"/>
        </w:r>
      </w:ins>
    </w:p>
    <w:p w14:paraId="512FF03B" w14:textId="0577B48A" w:rsidR="00E95848" w:rsidRPr="009159B6" w:rsidRDefault="00E95848">
      <w:pPr>
        <w:pStyle w:val="TOC3"/>
        <w:tabs>
          <w:tab w:val="left" w:pos="1134"/>
          <w:tab w:val="right" w:leader="dot" w:pos="10195"/>
        </w:tabs>
        <w:rPr>
          <w:ins w:id="146" w:author="Mariano Marpegan" w:date="2020-08-26T00:40:00Z"/>
          <w:rFonts w:eastAsiaTheme="minorEastAsia"/>
          <w:noProof/>
          <w:sz w:val="22"/>
          <w:lang w:eastAsia="es-AR"/>
          <w:rPrChange w:id="147" w:author="usuario" w:date="2020-09-01T16:59:00Z">
            <w:rPr>
              <w:ins w:id="148" w:author="Mariano Marpegan" w:date="2020-08-26T00:40:00Z"/>
              <w:rFonts w:eastAsiaTheme="minorEastAsia"/>
              <w:noProof/>
              <w:sz w:val="22"/>
              <w:lang w:val="es-AR" w:eastAsia="es-AR"/>
            </w:rPr>
          </w:rPrChange>
        </w:rPr>
      </w:pPr>
      <w:ins w:id="149" w:author="Mariano Marpegan" w:date="2020-08-26T00:40:00Z">
        <w:r w:rsidRPr="009159B6">
          <w:rPr>
            <w:noProof/>
          </w:rPr>
          <w:t>3.3.2</w:t>
        </w:r>
        <w:r w:rsidRPr="009159B6">
          <w:rPr>
            <w:rFonts w:eastAsiaTheme="minorEastAsia"/>
            <w:noProof/>
            <w:sz w:val="22"/>
            <w:lang w:eastAsia="es-AR"/>
            <w:rPrChange w:id="150" w:author="usuario" w:date="2020-09-01T16:59:00Z">
              <w:rPr>
                <w:rFonts w:eastAsiaTheme="minorEastAsia"/>
                <w:noProof/>
                <w:sz w:val="22"/>
                <w:lang w:val="es-AR" w:eastAsia="es-AR"/>
              </w:rPr>
            </w:rPrChange>
          </w:rPr>
          <w:tab/>
        </w:r>
        <w:r w:rsidRPr="009159B6">
          <w:rPr>
            <w:noProof/>
          </w:rPr>
          <w:t>AtoN Availability</w:t>
        </w:r>
        <w:r w:rsidRPr="009159B6">
          <w:rPr>
            <w:noProof/>
          </w:rPr>
          <w:tab/>
        </w:r>
        <w:r w:rsidRPr="0027658D">
          <w:rPr>
            <w:noProof/>
          </w:rPr>
          <w:fldChar w:fldCharType="begin"/>
        </w:r>
        <w:r w:rsidRPr="009159B6">
          <w:rPr>
            <w:noProof/>
          </w:rPr>
          <w:instrText xml:space="preserve"> PAGEREF _Toc49294841 \h </w:instrText>
        </w:r>
      </w:ins>
      <w:r w:rsidRPr="0027658D">
        <w:rPr>
          <w:noProof/>
        </w:rPr>
      </w:r>
      <w:r w:rsidRPr="0027658D">
        <w:rPr>
          <w:noProof/>
          <w:rPrChange w:id="151" w:author="usuario" w:date="2020-09-01T16:59:00Z">
            <w:rPr>
              <w:noProof/>
            </w:rPr>
          </w:rPrChange>
        </w:rPr>
        <w:fldChar w:fldCharType="separate"/>
      </w:r>
      <w:ins w:id="152" w:author="Mariano Marpegan" w:date="2020-08-26T00:40:00Z">
        <w:r w:rsidRPr="009159B6">
          <w:rPr>
            <w:noProof/>
          </w:rPr>
          <w:t>12</w:t>
        </w:r>
        <w:r w:rsidRPr="0027658D">
          <w:rPr>
            <w:noProof/>
          </w:rPr>
          <w:fldChar w:fldCharType="end"/>
        </w:r>
      </w:ins>
    </w:p>
    <w:p w14:paraId="371FF4FB" w14:textId="41719A99" w:rsidR="00E95848" w:rsidRPr="009159B6" w:rsidRDefault="00E95848">
      <w:pPr>
        <w:pStyle w:val="TOC3"/>
        <w:tabs>
          <w:tab w:val="left" w:pos="1134"/>
          <w:tab w:val="right" w:leader="dot" w:pos="10195"/>
        </w:tabs>
        <w:rPr>
          <w:ins w:id="153" w:author="Mariano Marpegan" w:date="2020-08-26T00:40:00Z"/>
          <w:rFonts w:eastAsiaTheme="minorEastAsia"/>
          <w:noProof/>
          <w:sz w:val="22"/>
          <w:lang w:eastAsia="es-AR"/>
          <w:rPrChange w:id="154" w:author="usuario" w:date="2020-09-01T16:59:00Z">
            <w:rPr>
              <w:ins w:id="155" w:author="Mariano Marpegan" w:date="2020-08-26T00:40:00Z"/>
              <w:rFonts w:eastAsiaTheme="minorEastAsia"/>
              <w:noProof/>
              <w:sz w:val="22"/>
              <w:lang w:val="es-AR" w:eastAsia="es-AR"/>
            </w:rPr>
          </w:rPrChange>
        </w:rPr>
      </w:pPr>
      <w:ins w:id="156" w:author="Mariano Marpegan" w:date="2020-08-26T00:40:00Z">
        <w:r w:rsidRPr="009159B6">
          <w:rPr>
            <w:noProof/>
          </w:rPr>
          <w:t>3.3.3</w:t>
        </w:r>
        <w:r w:rsidRPr="009159B6">
          <w:rPr>
            <w:rFonts w:eastAsiaTheme="minorEastAsia"/>
            <w:noProof/>
            <w:sz w:val="22"/>
            <w:lang w:eastAsia="es-AR"/>
            <w:rPrChange w:id="157" w:author="usuario" w:date="2020-09-01T16:59:00Z">
              <w:rPr>
                <w:rFonts w:eastAsiaTheme="minorEastAsia"/>
                <w:noProof/>
                <w:sz w:val="22"/>
                <w:lang w:val="es-AR" w:eastAsia="es-AR"/>
              </w:rPr>
            </w:rPrChange>
          </w:rPr>
          <w:tab/>
        </w:r>
        <w:r w:rsidRPr="009159B6">
          <w:rPr>
            <w:noProof/>
          </w:rPr>
          <w:t>AtoN Maintenance (affecting MTBF and MTTR)</w:t>
        </w:r>
        <w:r w:rsidRPr="009159B6">
          <w:rPr>
            <w:noProof/>
          </w:rPr>
          <w:tab/>
        </w:r>
        <w:r w:rsidRPr="0027658D">
          <w:rPr>
            <w:noProof/>
          </w:rPr>
          <w:fldChar w:fldCharType="begin"/>
        </w:r>
        <w:r w:rsidRPr="009159B6">
          <w:rPr>
            <w:noProof/>
          </w:rPr>
          <w:instrText xml:space="preserve"> PAGEREF _Toc49294842 \h </w:instrText>
        </w:r>
      </w:ins>
      <w:r w:rsidRPr="0027658D">
        <w:rPr>
          <w:noProof/>
        </w:rPr>
      </w:r>
      <w:r w:rsidRPr="0027658D">
        <w:rPr>
          <w:noProof/>
          <w:rPrChange w:id="158" w:author="usuario" w:date="2020-09-01T16:59:00Z">
            <w:rPr>
              <w:noProof/>
            </w:rPr>
          </w:rPrChange>
        </w:rPr>
        <w:fldChar w:fldCharType="separate"/>
      </w:r>
      <w:ins w:id="159" w:author="Mariano Marpegan" w:date="2020-08-26T00:40:00Z">
        <w:r w:rsidRPr="009159B6">
          <w:rPr>
            <w:noProof/>
          </w:rPr>
          <w:t>12</w:t>
        </w:r>
        <w:r w:rsidRPr="0027658D">
          <w:rPr>
            <w:noProof/>
          </w:rPr>
          <w:fldChar w:fldCharType="end"/>
        </w:r>
      </w:ins>
    </w:p>
    <w:p w14:paraId="60060A16" w14:textId="620BBCE1" w:rsidR="00E95848" w:rsidRPr="009159B6" w:rsidRDefault="00E95848">
      <w:pPr>
        <w:pStyle w:val="TOC3"/>
        <w:tabs>
          <w:tab w:val="left" w:pos="1134"/>
          <w:tab w:val="right" w:leader="dot" w:pos="10195"/>
        </w:tabs>
        <w:rPr>
          <w:ins w:id="160" w:author="Mariano Marpegan" w:date="2020-08-26T00:40:00Z"/>
          <w:rFonts w:eastAsiaTheme="minorEastAsia"/>
          <w:noProof/>
          <w:sz w:val="22"/>
          <w:lang w:eastAsia="es-AR"/>
          <w:rPrChange w:id="161" w:author="usuario" w:date="2020-09-01T16:59:00Z">
            <w:rPr>
              <w:ins w:id="162" w:author="Mariano Marpegan" w:date="2020-08-26T00:40:00Z"/>
              <w:rFonts w:eastAsiaTheme="minorEastAsia"/>
              <w:noProof/>
              <w:sz w:val="22"/>
              <w:lang w:val="es-AR" w:eastAsia="es-AR"/>
            </w:rPr>
          </w:rPrChange>
        </w:rPr>
      </w:pPr>
      <w:ins w:id="163" w:author="Mariano Marpegan" w:date="2020-08-26T00:40:00Z">
        <w:r w:rsidRPr="009159B6">
          <w:rPr>
            <w:noProof/>
          </w:rPr>
          <w:t>3.3.4</w:t>
        </w:r>
        <w:r w:rsidRPr="009159B6">
          <w:rPr>
            <w:rFonts w:eastAsiaTheme="minorEastAsia"/>
            <w:noProof/>
            <w:sz w:val="22"/>
            <w:lang w:eastAsia="es-AR"/>
            <w:rPrChange w:id="164" w:author="usuario" w:date="2020-09-01T16:59:00Z">
              <w:rPr>
                <w:rFonts w:eastAsiaTheme="minorEastAsia"/>
                <w:noProof/>
                <w:sz w:val="22"/>
                <w:lang w:val="es-AR" w:eastAsia="es-AR"/>
              </w:rPr>
            </w:rPrChange>
          </w:rPr>
          <w:tab/>
        </w:r>
        <w:r w:rsidRPr="009159B6">
          <w:rPr>
            <w:noProof/>
          </w:rPr>
          <w:t>AtoN Cost Reduction (affecting cost of providing AtoN service)</w:t>
        </w:r>
        <w:r w:rsidRPr="009159B6">
          <w:rPr>
            <w:noProof/>
          </w:rPr>
          <w:tab/>
        </w:r>
        <w:r w:rsidRPr="0027658D">
          <w:rPr>
            <w:noProof/>
          </w:rPr>
          <w:fldChar w:fldCharType="begin"/>
        </w:r>
        <w:r w:rsidRPr="009159B6">
          <w:rPr>
            <w:noProof/>
          </w:rPr>
          <w:instrText xml:space="preserve"> PAGEREF _Toc49294843 \h </w:instrText>
        </w:r>
      </w:ins>
      <w:r w:rsidRPr="0027658D">
        <w:rPr>
          <w:noProof/>
        </w:rPr>
      </w:r>
      <w:r w:rsidRPr="0027658D">
        <w:rPr>
          <w:noProof/>
          <w:rPrChange w:id="165" w:author="usuario" w:date="2020-09-01T16:59:00Z">
            <w:rPr>
              <w:noProof/>
            </w:rPr>
          </w:rPrChange>
        </w:rPr>
        <w:fldChar w:fldCharType="separate"/>
      </w:r>
      <w:ins w:id="166" w:author="Mariano Marpegan" w:date="2020-08-26T00:40:00Z">
        <w:r w:rsidRPr="009159B6">
          <w:rPr>
            <w:noProof/>
          </w:rPr>
          <w:t>12</w:t>
        </w:r>
        <w:r w:rsidRPr="0027658D">
          <w:rPr>
            <w:noProof/>
          </w:rPr>
          <w:fldChar w:fldCharType="end"/>
        </w:r>
      </w:ins>
    </w:p>
    <w:p w14:paraId="62BDE414" w14:textId="7B690FFC" w:rsidR="00E95848" w:rsidRPr="009159B6" w:rsidRDefault="00E95848">
      <w:pPr>
        <w:pStyle w:val="TOC1"/>
        <w:rPr>
          <w:ins w:id="167" w:author="Mariano Marpegan" w:date="2020-08-26T00:40:00Z"/>
          <w:rFonts w:eastAsiaTheme="minorEastAsia"/>
          <w:b w:val="0"/>
          <w:color w:val="auto"/>
          <w:lang w:eastAsia="es-AR"/>
          <w:rPrChange w:id="168" w:author="usuario" w:date="2020-09-01T16:59:00Z">
            <w:rPr>
              <w:ins w:id="169" w:author="Mariano Marpegan" w:date="2020-08-26T00:40:00Z"/>
              <w:rFonts w:eastAsiaTheme="minorEastAsia"/>
              <w:b w:val="0"/>
              <w:color w:val="auto"/>
              <w:lang w:val="es-AR" w:eastAsia="es-AR"/>
            </w:rPr>
          </w:rPrChange>
        </w:rPr>
      </w:pPr>
      <w:ins w:id="170" w:author="Mariano Marpegan" w:date="2020-08-26T00:40:00Z">
        <w:r w:rsidRPr="009159B6">
          <w:t>4</w:t>
        </w:r>
        <w:r w:rsidRPr="009159B6">
          <w:rPr>
            <w:rFonts w:eastAsiaTheme="minorEastAsia"/>
            <w:b w:val="0"/>
            <w:color w:val="auto"/>
            <w:lang w:eastAsia="es-AR"/>
            <w:rPrChange w:id="171" w:author="usuario" w:date="2020-09-01T16:59:00Z">
              <w:rPr>
                <w:rFonts w:eastAsiaTheme="minorEastAsia"/>
                <w:b w:val="0"/>
                <w:color w:val="auto"/>
                <w:lang w:val="es-AR" w:eastAsia="es-AR"/>
              </w:rPr>
            </w:rPrChange>
          </w:rPr>
          <w:tab/>
        </w:r>
        <w:r w:rsidRPr="009159B6">
          <w:t>SELECTION OF AtoN TO BE MONITORED</w:t>
        </w:r>
        <w:r w:rsidRPr="009159B6">
          <w:tab/>
        </w:r>
        <w:r w:rsidRPr="0027658D">
          <w:fldChar w:fldCharType="begin"/>
        </w:r>
        <w:r w:rsidRPr="009159B6">
          <w:instrText xml:space="preserve"> PAGEREF _Toc49294844 \h </w:instrText>
        </w:r>
      </w:ins>
      <w:r w:rsidRPr="0027658D">
        <w:rPr>
          <w:rPrChange w:id="172" w:author="usuario" w:date="2020-09-01T16:59:00Z">
            <w:rPr/>
          </w:rPrChange>
        </w:rPr>
        <w:fldChar w:fldCharType="separate"/>
      </w:r>
      <w:ins w:id="173" w:author="Mariano Marpegan" w:date="2020-08-26T00:40:00Z">
        <w:r w:rsidRPr="009159B6">
          <w:t>13</w:t>
        </w:r>
        <w:r w:rsidRPr="0027658D">
          <w:fldChar w:fldCharType="end"/>
        </w:r>
      </w:ins>
    </w:p>
    <w:p w14:paraId="29E3B74C" w14:textId="6F5BE0B6" w:rsidR="00E95848" w:rsidRPr="009159B6" w:rsidRDefault="00E95848">
      <w:pPr>
        <w:pStyle w:val="TOC2"/>
        <w:rPr>
          <w:ins w:id="174" w:author="Mariano Marpegan" w:date="2020-08-26T00:40:00Z"/>
          <w:rFonts w:eastAsiaTheme="minorEastAsia"/>
          <w:color w:val="auto"/>
          <w:lang w:eastAsia="es-AR"/>
          <w:rPrChange w:id="175" w:author="usuario" w:date="2020-09-01T16:59:00Z">
            <w:rPr>
              <w:ins w:id="176" w:author="Mariano Marpegan" w:date="2020-08-26T00:40:00Z"/>
              <w:rFonts w:eastAsiaTheme="minorEastAsia"/>
              <w:color w:val="auto"/>
              <w:lang w:val="es-AR" w:eastAsia="es-AR"/>
            </w:rPr>
          </w:rPrChange>
        </w:rPr>
      </w:pPr>
      <w:ins w:id="177" w:author="Mariano Marpegan" w:date="2020-08-26T00:40:00Z">
        <w:r w:rsidRPr="009159B6">
          <w:t>4.1</w:t>
        </w:r>
        <w:r w:rsidRPr="009159B6">
          <w:rPr>
            <w:rFonts w:eastAsiaTheme="minorEastAsia"/>
            <w:color w:val="auto"/>
            <w:lang w:eastAsia="es-AR"/>
            <w:rPrChange w:id="178" w:author="usuario" w:date="2020-09-01T16:59:00Z">
              <w:rPr>
                <w:rFonts w:eastAsiaTheme="minorEastAsia"/>
                <w:color w:val="auto"/>
                <w:lang w:val="es-AR" w:eastAsia="es-AR"/>
              </w:rPr>
            </w:rPrChange>
          </w:rPr>
          <w:tab/>
        </w:r>
        <w:r w:rsidRPr="009159B6">
          <w:t>Fixed Aids</w:t>
        </w:r>
        <w:r w:rsidRPr="009159B6">
          <w:tab/>
        </w:r>
        <w:r w:rsidRPr="0027658D">
          <w:fldChar w:fldCharType="begin"/>
        </w:r>
        <w:r w:rsidRPr="009159B6">
          <w:instrText xml:space="preserve"> PAGEREF _Toc49294845 \h </w:instrText>
        </w:r>
      </w:ins>
      <w:r w:rsidRPr="0027658D">
        <w:rPr>
          <w:rPrChange w:id="179" w:author="usuario" w:date="2020-09-01T16:59:00Z">
            <w:rPr/>
          </w:rPrChange>
        </w:rPr>
        <w:fldChar w:fldCharType="separate"/>
      </w:r>
      <w:ins w:id="180" w:author="Mariano Marpegan" w:date="2020-08-26T00:40:00Z">
        <w:r w:rsidRPr="009159B6">
          <w:t>13</w:t>
        </w:r>
        <w:r w:rsidRPr="0027658D">
          <w:fldChar w:fldCharType="end"/>
        </w:r>
      </w:ins>
    </w:p>
    <w:p w14:paraId="1FFBA4E5" w14:textId="1F7D7CE7" w:rsidR="00E95848" w:rsidRPr="009159B6" w:rsidRDefault="00E95848">
      <w:pPr>
        <w:pStyle w:val="TOC3"/>
        <w:tabs>
          <w:tab w:val="left" w:pos="1134"/>
          <w:tab w:val="right" w:leader="dot" w:pos="10195"/>
        </w:tabs>
        <w:rPr>
          <w:ins w:id="181" w:author="Mariano Marpegan" w:date="2020-08-26T00:40:00Z"/>
          <w:rFonts w:eastAsiaTheme="minorEastAsia"/>
          <w:noProof/>
          <w:sz w:val="22"/>
          <w:lang w:eastAsia="es-AR"/>
          <w:rPrChange w:id="182" w:author="usuario" w:date="2020-09-01T16:59:00Z">
            <w:rPr>
              <w:ins w:id="183" w:author="Mariano Marpegan" w:date="2020-08-26T00:40:00Z"/>
              <w:rFonts w:eastAsiaTheme="minorEastAsia"/>
              <w:noProof/>
              <w:sz w:val="22"/>
              <w:lang w:val="es-AR" w:eastAsia="es-AR"/>
            </w:rPr>
          </w:rPrChange>
        </w:rPr>
      </w:pPr>
      <w:ins w:id="184" w:author="Mariano Marpegan" w:date="2020-08-26T00:40:00Z">
        <w:r w:rsidRPr="009159B6">
          <w:rPr>
            <w:noProof/>
          </w:rPr>
          <w:t>4.1.1</w:t>
        </w:r>
        <w:r w:rsidRPr="009159B6">
          <w:rPr>
            <w:rFonts w:eastAsiaTheme="minorEastAsia"/>
            <w:noProof/>
            <w:sz w:val="22"/>
            <w:lang w:eastAsia="es-AR"/>
            <w:rPrChange w:id="185" w:author="usuario" w:date="2020-09-01T16:59:00Z">
              <w:rPr>
                <w:rFonts w:eastAsiaTheme="minorEastAsia"/>
                <w:noProof/>
                <w:sz w:val="22"/>
                <w:lang w:val="es-AR" w:eastAsia="es-AR"/>
              </w:rPr>
            </w:rPrChange>
          </w:rPr>
          <w:tab/>
        </w:r>
        <w:r w:rsidRPr="009159B6">
          <w:rPr>
            <w:noProof/>
          </w:rPr>
          <w:t>Major lighthouses and Stations</w:t>
        </w:r>
        <w:r w:rsidRPr="009159B6">
          <w:rPr>
            <w:noProof/>
          </w:rPr>
          <w:tab/>
        </w:r>
        <w:r w:rsidRPr="0027658D">
          <w:rPr>
            <w:noProof/>
          </w:rPr>
          <w:fldChar w:fldCharType="begin"/>
        </w:r>
        <w:r w:rsidRPr="009159B6">
          <w:rPr>
            <w:noProof/>
          </w:rPr>
          <w:instrText xml:space="preserve"> PAGEREF _Toc49294846 \h </w:instrText>
        </w:r>
      </w:ins>
      <w:r w:rsidRPr="0027658D">
        <w:rPr>
          <w:noProof/>
        </w:rPr>
      </w:r>
      <w:r w:rsidRPr="0027658D">
        <w:rPr>
          <w:noProof/>
          <w:rPrChange w:id="186" w:author="usuario" w:date="2020-09-01T16:59:00Z">
            <w:rPr>
              <w:noProof/>
            </w:rPr>
          </w:rPrChange>
        </w:rPr>
        <w:fldChar w:fldCharType="separate"/>
      </w:r>
      <w:ins w:id="187" w:author="Mariano Marpegan" w:date="2020-08-26T00:40:00Z">
        <w:r w:rsidRPr="009159B6">
          <w:rPr>
            <w:noProof/>
          </w:rPr>
          <w:t>13</w:t>
        </w:r>
        <w:r w:rsidRPr="0027658D">
          <w:rPr>
            <w:noProof/>
          </w:rPr>
          <w:fldChar w:fldCharType="end"/>
        </w:r>
      </w:ins>
    </w:p>
    <w:p w14:paraId="13F1A735" w14:textId="4A289C0D" w:rsidR="00E95848" w:rsidRPr="009159B6" w:rsidRDefault="00E95848">
      <w:pPr>
        <w:pStyle w:val="TOC3"/>
        <w:tabs>
          <w:tab w:val="left" w:pos="1134"/>
          <w:tab w:val="right" w:leader="dot" w:pos="10195"/>
        </w:tabs>
        <w:rPr>
          <w:ins w:id="188" w:author="Mariano Marpegan" w:date="2020-08-26T00:40:00Z"/>
          <w:rFonts w:eastAsiaTheme="minorEastAsia"/>
          <w:noProof/>
          <w:sz w:val="22"/>
          <w:lang w:eastAsia="es-AR"/>
          <w:rPrChange w:id="189" w:author="usuario" w:date="2020-09-01T16:59:00Z">
            <w:rPr>
              <w:ins w:id="190" w:author="Mariano Marpegan" w:date="2020-08-26T00:40:00Z"/>
              <w:rFonts w:eastAsiaTheme="minorEastAsia"/>
              <w:noProof/>
              <w:sz w:val="22"/>
              <w:lang w:val="es-AR" w:eastAsia="es-AR"/>
            </w:rPr>
          </w:rPrChange>
        </w:rPr>
      </w:pPr>
      <w:ins w:id="191" w:author="Mariano Marpegan" w:date="2020-08-26T00:40:00Z">
        <w:r w:rsidRPr="009159B6">
          <w:rPr>
            <w:noProof/>
          </w:rPr>
          <w:t>4.1.2</w:t>
        </w:r>
        <w:r w:rsidRPr="009159B6">
          <w:rPr>
            <w:rFonts w:eastAsiaTheme="minorEastAsia"/>
            <w:noProof/>
            <w:sz w:val="22"/>
            <w:lang w:eastAsia="es-AR"/>
            <w:rPrChange w:id="192" w:author="usuario" w:date="2020-09-01T16:59:00Z">
              <w:rPr>
                <w:rFonts w:eastAsiaTheme="minorEastAsia"/>
                <w:noProof/>
                <w:sz w:val="22"/>
                <w:lang w:val="es-AR" w:eastAsia="es-AR"/>
              </w:rPr>
            </w:rPrChange>
          </w:rPr>
          <w:tab/>
        </w:r>
        <w:r w:rsidRPr="009159B6">
          <w:rPr>
            <w:noProof/>
          </w:rPr>
          <w:t>Minor lights</w:t>
        </w:r>
        <w:r w:rsidRPr="009159B6">
          <w:rPr>
            <w:noProof/>
          </w:rPr>
          <w:tab/>
        </w:r>
        <w:r w:rsidRPr="0027658D">
          <w:rPr>
            <w:noProof/>
          </w:rPr>
          <w:fldChar w:fldCharType="begin"/>
        </w:r>
        <w:r w:rsidRPr="009159B6">
          <w:rPr>
            <w:noProof/>
          </w:rPr>
          <w:instrText xml:space="preserve"> PAGEREF _Toc49294847 \h </w:instrText>
        </w:r>
      </w:ins>
      <w:r w:rsidRPr="0027658D">
        <w:rPr>
          <w:noProof/>
        </w:rPr>
      </w:r>
      <w:r w:rsidRPr="0027658D">
        <w:rPr>
          <w:noProof/>
          <w:rPrChange w:id="193" w:author="usuario" w:date="2020-09-01T16:59:00Z">
            <w:rPr>
              <w:noProof/>
            </w:rPr>
          </w:rPrChange>
        </w:rPr>
        <w:fldChar w:fldCharType="separate"/>
      </w:r>
      <w:ins w:id="194" w:author="Mariano Marpegan" w:date="2020-08-26T00:40:00Z">
        <w:r w:rsidRPr="009159B6">
          <w:rPr>
            <w:noProof/>
          </w:rPr>
          <w:t>13</w:t>
        </w:r>
        <w:r w:rsidRPr="0027658D">
          <w:rPr>
            <w:noProof/>
          </w:rPr>
          <w:fldChar w:fldCharType="end"/>
        </w:r>
      </w:ins>
    </w:p>
    <w:p w14:paraId="38A850B4" w14:textId="09F63A46" w:rsidR="00E95848" w:rsidRPr="009159B6" w:rsidRDefault="00E95848">
      <w:pPr>
        <w:pStyle w:val="TOC3"/>
        <w:tabs>
          <w:tab w:val="left" w:pos="1134"/>
          <w:tab w:val="right" w:leader="dot" w:pos="10195"/>
        </w:tabs>
        <w:rPr>
          <w:ins w:id="195" w:author="Mariano Marpegan" w:date="2020-08-26T00:40:00Z"/>
          <w:rFonts w:eastAsiaTheme="minorEastAsia"/>
          <w:noProof/>
          <w:sz w:val="22"/>
          <w:lang w:eastAsia="es-AR"/>
          <w:rPrChange w:id="196" w:author="usuario" w:date="2020-09-01T16:59:00Z">
            <w:rPr>
              <w:ins w:id="197" w:author="Mariano Marpegan" w:date="2020-08-26T00:40:00Z"/>
              <w:rFonts w:eastAsiaTheme="minorEastAsia"/>
              <w:noProof/>
              <w:sz w:val="22"/>
              <w:lang w:val="es-AR" w:eastAsia="es-AR"/>
            </w:rPr>
          </w:rPrChange>
        </w:rPr>
      </w:pPr>
      <w:ins w:id="198" w:author="Mariano Marpegan" w:date="2020-08-26T00:40:00Z">
        <w:r w:rsidRPr="009159B6">
          <w:rPr>
            <w:noProof/>
          </w:rPr>
          <w:t>4.1.3</w:t>
        </w:r>
        <w:r w:rsidRPr="009159B6">
          <w:rPr>
            <w:rFonts w:eastAsiaTheme="minorEastAsia"/>
            <w:noProof/>
            <w:sz w:val="22"/>
            <w:lang w:eastAsia="es-AR"/>
            <w:rPrChange w:id="199" w:author="usuario" w:date="2020-09-01T16:59:00Z">
              <w:rPr>
                <w:rFonts w:eastAsiaTheme="minorEastAsia"/>
                <w:noProof/>
                <w:sz w:val="22"/>
                <w:lang w:val="es-AR" w:eastAsia="es-AR"/>
              </w:rPr>
            </w:rPrChange>
          </w:rPr>
          <w:tab/>
        </w:r>
        <w:r w:rsidRPr="009159B6">
          <w:rPr>
            <w:noProof/>
          </w:rPr>
          <w:t>Sector lights</w:t>
        </w:r>
        <w:r w:rsidRPr="009159B6">
          <w:rPr>
            <w:noProof/>
          </w:rPr>
          <w:tab/>
        </w:r>
        <w:r w:rsidRPr="0027658D">
          <w:rPr>
            <w:noProof/>
          </w:rPr>
          <w:fldChar w:fldCharType="begin"/>
        </w:r>
        <w:r w:rsidRPr="009159B6">
          <w:rPr>
            <w:noProof/>
          </w:rPr>
          <w:instrText xml:space="preserve"> PAGEREF _Toc49294848 \h </w:instrText>
        </w:r>
      </w:ins>
      <w:r w:rsidRPr="0027658D">
        <w:rPr>
          <w:noProof/>
        </w:rPr>
      </w:r>
      <w:r w:rsidRPr="0027658D">
        <w:rPr>
          <w:noProof/>
          <w:rPrChange w:id="200" w:author="usuario" w:date="2020-09-01T16:59:00Z">
            <w:rPr>
              <w:noProof/>
            </w:rPr>
          </w:rPrChange>
        </w:rPr>
        <w:fldChar w:fldCharType="separate"/>
      </w:r>
      <w:ins w:id="201" w:author="Mariano Marpegan" w:date="2020-08-26T00:40:00Z">
        <w:r w:rsidRPr="009159B6">
          <w:rPr>
            <w:noProof/>
          </w:rPr>
          <w:t>13</w:t>
        </w:r>
        <w:r w:rsidRPr="0027658D">
          <w:rPr>
            <w:noProof/>
          </w:rPr>
          <w:fldChar w:fldCharType="end"/>
        </w:r>
      </w:ins>
    </w:p>
    <w:p w14:paraId="2C2CE8ED" w14:textId="04CEFDA0" w:rsidR="00E95848" w:rsidRPr="009159B6" w:rsidRDefault="00E95848">
      <w:pPr>
        <w:pStyle w:val="TOC3"/>
        <w:tabs>
          <w:tab w:val="left" w:pos="1134"/>
          <w:tab w:val="right" w:leader="dot" w:pos="10195"/>
        </w:tabs>
        <w:rPr>
          <w:ins w:id="202" w:author="Mariano Marpegan" w:date="2020-08-26T00:40:00Z"/>
          <w:rFonts w:eastAsiaTheme="minorEastAsia"/>
          <w:noProof/>
          <w:sz w:val="22"/>
          <w:lang w:eastAsia="es-AR"/>
          <w:rPrChange w:id="203" w:author="usuario" w:date="2020-09-01T16:59:00Z">
            <w:rPr>
              <w:ins w:id="204" w:author="Mariano Marpegan" w:date="2020-08-26T00:40:00Z"/>
              <w:rFonts w:eastAsiaTheme="minorEastAsia"/>
              <w:noProof/>
              <w:sz w:val="22"/>
              <w:lang w:val="es-AR" w:eastAsia="es-AR"/>
            </w:rPr>
          </w:rPrChange>
        </w:rPr>
      </w:pPr>
      <w:ins w:id="205" w:author="Mariano Marpegan" w:date="2020-08-26T00:40:00Z">
        <w:r w:rsidRPr="009159B6">
          <w:rPr>
            <w:noProof/>
          </w:rPr>
          <w:t>4.1.4</w:t>
        </w:r>
        <w:r w:rsidRPr="009159B6">
          <w:rPr>
            <w:rFonts w:eastAsiaTheme="minorEastAsia"/>
            <w:noProof/>
            <w:sz w:val="22"/>
            <w:lang w:eastAsia="es-AR"/>
            <w:rPrChange w:id="206" w:author="usuario" w:date="2020-09-01T16:59:00Z">
              <w:rPr>
                <w:rFonts w:eastAsiaTheme="minorEastAsia"/>
                <w:noProof/>
                <w:sz w:val="22"/>
                <w:lang w:val="es-AR" w:eastAsia="es-AR"/>
              </w:rPr>
            </w:rPrChange>
          </w:rPr>
          <w:tab/>
        </w:r>
        <w:r w:rsidRPr="009159B6">
          <w:rPr>
            <w:noProof/>
          </w:rPr>
          <w:t>Leading lights</w:t>
        </w:r>
        <w:r w:rsidRPr="009159B6">
          <w:rPr>
            <w:noProof/>
          </w:rPr>
          <w:tab/>
        </w:r>
        <w:r w:rsidRPr="0027658D">
          <w:rPr>
            <w:noProof/>
          </w:rPr>
          <w:fldChar w:fldCharType="begin"/>
        </w:r>
        <w:r w:rsidRPr="009159B6">
          <w:rPr>
            <w:noProof/>
          </w:rPr>
          <w:instrText xml:space="preserve"> PAGEREF _Toc49294849 \h </w:instrText>
        </w:r>
      </w:ins>
      <w:r w:rsidRPr="0027658D">
        <w:rPr>
          <w:noProof/>
        </w:rPr>
      </w:r>
      <w:r w:rsidRPr="0027658D">
        <w:rPr>
          <w:noProof/>
          <w:rPrChange w:id="207" w:author="usuario" w:date="2020-09-01T16:59:00Z">
            <w:rPr>
              <w:noProof/>
            </w:rPr>
          </w:rPrChange>
        </w:rPr>
        <w:fldChar w:fldCharType="separate"/>
      </w:r>
      <w:ins w:id="208" w:author="Mariano Marpegan" w:date="2020-08-26T00:40:00Z">
        <w:r w:rsidRPr="009159B6">
          <w:rPr>
            <w:noProof/>
          </w:rPr>
          <w:t>13</w:t>
        </w:r>
        <w:r w:rsidRPr="0027658D">
          <w:rPr>
            <w:noProof/>
          </w:rPr>
          <w:fldChar w:fldCharType="end"/>
        </w:r>
      </w:ins>
    </w:p>
    <w:p w14:paraId="51F09647" w14:textId="68D34BB7" w:rsidR="00E95848" w:rsidRPr="009159B6" w:rsidRDefault="00E95848">
      <w:pPr>
        <w:pStyle w:val="TOC2"/>
        <w:rPr>
          <w:ins w:id="209" w:author="Mariano Marpegan" w:date="2020-08-26T00:40:00Z"/>
          <w:rFonts w:eastAsiaTheme="minorEastAsia"/>
          <w:color w:val="auto"/>
          <w:lang w:eastAsia="es-AR"/>
          <w:rPrChange w:id="210" w:author="usuario" w:date="2020-09-01T16:59:00Z">
            <w:rPr>
              <w:ins w:id="211" w:author="Mariano Marpegan" w:date="2020-08-26T00:40:00Z"/>
              <w:rFonts w:eastAsiaTheme="minorEastAsia"/>
              <w:color w:val="auto"/>
              <w:lang w:val="es-AR" w:eastAsia="es-AR"/>
            </w:rPr>
          </w:rPrChange>
        </w:rPr>
      </w:pPr>
      <w:ins w:id="212" w:author="Mariano Marpegan" w:date="2020-08-26T00:40:00Z">
        <w:r w:rsidRPr="009159B6">
          <w:t>4.2</w:t>
        </w:r>
        <w:r w:rsidRPr="009159B6">
          <w:rPr>
            <w:rFonts w:eastAsiaTheme="minorEastAsia"/>
            <w:color w:val="auto"/>
            <w:lang w:eastAsia="es-AR"/>
            <w:rPrChange w:id="213" w:author="usuario" w:date="2020-09-01T16:59:00Z">
              <w:rPr>
                <w:rFonts w:eastAsiaTheme="minorEastAsia"/>
                <w:color w:val="auto"/>
                <w:lang w:val="es-AR" w:eastAsia="es-AR"/>
              </w:rPr>
            </w:rPrChange>
          </w:rPr>
          <w:tab/>
        </w:r>
        <w:r w:rsidRPr="009159B6">
          <w:t>Floating Aids</w:t>
        </w:r>
        <w:r w:rsidRPr="009159B6">
          <w:tab/>
        </w:r>
        <w:r w:rsidRPr="0027658D">
          <w:fldChar w:fldCharType="begin"/>
        </w:r>
        <w:r w:rsidRPr="009159B6">
          <w:instrText xml:space="preserve"> PAGEREF _Toc49294850 \h </w:instrText>
        </w:r>
      </w:ins>
      <w:r w:rsidRPr="0027658D">
        <w:rPr>
          <w:rPrChange w:id="214" w:author="usuario" w:date="2020-09-01T16:59:00Z">
            <w:rPr/>
          </w:rPrChange>
        </w:rPr>
        <w:fldChar w:fldCharType="separate"/>
      </w:r>
      <w:ins w:id="215" w:author="Mariano Marpegan" w:date="2020-08-26T00:40:00Z">
        <w:r w:rsidRPr="009159B6">
          <w:t>13</w:t>
        </w:r>
        <w:r w:rsidRPr="0027658D">
          <w:fldChar w:fldCharType="end"/>
        </w:r>
      </w:ins>
    </w:p>
    <w:p w14:paraId="15C1F4E4" w14:textId="2FF8E4D3" w:rsidR="00E95848" w:rsidRPr="009159B6" w:rsidRDefault="00E95848">
      <w:pPr>
        <w:pStyle w:val="TOC3"/>
        <w:tabs>
          <w:tab w:val="left" w:pos="1134"/>
          <w:tab w:val="right" w:leader="dot" w:pos="10195"/>
        </w:tabs>
        <w:rPr>
          <w:ins w:id="216" w:author="Mariano Marpegan" w:date="2020-08-26T00:40:00Z"/>
          <w:rFonts w:eastAsiaTheme="minorEastAsia"/>
          <w:noProof/>
          <w:sz w:val="22"/>
          <w:lang w:eastAsia="es-AR"/>
          <w:rPrChange w:id="217" w:author="usuario" w:date="2020-09-01T16:59:00Z">
            <w:rPr>
              <w:ins w:id="218" w:author="Mariano Marpegan" w:date="2020-08-26T00:40:00Z"/>
              <w:rFonts w:eastAsiaTheme="minorEastAsia"/>
              <w:noProof/>
              <w:sz w:val="22"/>
              <w:lang w:val="es-AR" w:eastAsia="es-AR"/>
            </w:rPr>
          </w:rPrChange>
        </w:rPr>
      </w:pPr>
      <w:ins w:id="219" w:author="Mariano Marpegan" w:date="2020-08-26T00:40:00Z">
        <w:r w:rsidRPr="009159B6">
          <w:rPr>
            <w:noProof/>
          </w:rPr>
          <w:t>4.2.1</w:t>
        </w:r>
        <w:r w:rsidRPr="009159B6">
          <w:rPr>
            <w:rFonts w:eastAsiaTheme="minorEastAsia"/>
            <w:noProof/>
            <w:sz w:val="22"/>
            <w:lang w:eastAsia="es-AR"/>
            <w:rPrChange w:id="220" w:author="usuario" w:date="2020-09-01T16:59:00Z">
              <w:rPr>
                <w:rFonts w:eastAsiaTheme="minorEastAsia"/>
                <w:noProof/>
                <w:sz w:val="22"/>
                <w:lang w:val="es-AR" w:eastAsia="es-AR"/>
              </w:rPr>
            </w:rPrChange>
          </w:rPr>
          <w:tab/>
        </w:r>
        <w:r w:rsidRPr="009159B6">
          <w:rPr>
            <w:noProof/>
          </w:rPr>
          <w:t>Lightvessels</w:t>
        </w:r>
        <w:r w:rsidRPr="009159B6">
          <w:rPr>
            <w:noProof/>
          </w:rPr>
          <w:tab/>
        </w:r>
        <w:r w:rsidRPr="0027658D">
          <w:rPr>
            <w:noProof/>
          </w:rPr>
          <w:fldChar w:fldCharType="begin"/>
        </w:r>
        <w:r w:rsidRPr="009159B6">
          <w:rPr>
            <w:noProof/>
          </w:rPr>
          <w:instrText xml:space="preserve"> PAGEREF _Toc49294851 \h </w:instrText>
        </w:r>
      </w:ins>
      <w:r w:rsidRPr="0027658D">
        <w:rPr>
          <w:noProof/>
        </w:rPr>
      </w:r>
      <w:r w:rsidRPr="0027658D">
        <w:rPr>
          <w:noProof/>
          <w:rPrChange w:id="221" w:author="usuario" w:date="2020-09-01T16:59:00Z">
            <w:rPr>
              <w:noProof/>
            </w:rPr>
          </w:rPrChange>
        </w:rPr>
        <w:fldChar w:fldCharType="separate"/>
      </w:r>
      <w:ins w:id="222" w:author="Mariano Marpegan" w:date="2020-08-26T00:40:00Z">
        <w:r w:rsidRPr="009159B6">
          <w:rPr>
            <w:noProof/>
          </w:rPr>
          <w:t>13</w:t>
        </w:r>
        <w:r w:rsidRPr="0027658D">
          <w:rPr>
            <w:noProof/>
          </w:rPr>
          <w:fldChar w:fldCharType="end"/>
        </w:r>
      </w:ins>
    </w:p>
    <w:p w14:paraId="4CDC932A" w14:textId="4EC15FA2" w:rsidR="00E95848" w:rsidRPr="009159B6" w:rsidRDefault="00E95848">
      <w:pPr>
        <w:pStyle w:val="TOC3"/>
        <w:tabs>
          <w:tab w:val="left" w:pos="1134"/>
          <w:tab w:val="right" w:leader="dot" w:pos="10195"/>
        </w:tabs>
        <w:rPr>
          <w:ins w:id="223" w:author="Mariano Marpegan" w:date="2020-08-26T00:40:00Z"/>
          <w:rFonts w:eastAsiaTheme="minorEastAsia"/>
          <w:noProof/>
          <w:sz w:val="22"/>
          <w:lang w:eastAsia="es-AR"/>
          <w:rPrChange w:id="224" w:author="usuario" w:date="2020-09-01T16:59:00Z">
            <w:rPr>
              <w:ins w:id="225" w:author="Mariano Marpegan" w:date="2020-08-26T00:40:00Z"/>
              <w:rFonts w:eastAsiaTheme="minorEastAsia"/>
              <w:noProof/>
              <w:sz w:val="22"/>
              <w:lang w:val="es-AR" w:eastAsia="es-AR"/>
            </w:rPr>
          </w:rPrChange>
        </w:rPr>
      </w:pPr>
      <w:ins w:id="226" w:author="Mariano Marpegan" w:date="2020-08-26T00:40:00Z">
        <w:r w:rsidRPr="009159B6">
          <w:rPr>
            <w:noProof/>
          </w:rPr>
          <w:t>4.2.2</w:t>
        </w:r>
        <w:r w:rsidRPr="009159B6">
          <w:rPr>
            <w:rFonts w:eastAsiaTheme="minorEastAsia"/>
            <w:noProof/>
            <w:sz w:val="22"/>
            <w:lang w:eastAsia="es-AR"/>
            <w:rPrChange w:id="227" w:author="usuario" w:date="2020-09-01T16:59:00Z">
              <w:rPr>
                <w:rFonts w:eastAsiaTheme="minorEastAsia"/>
                <w:noProof/>
                <w:sz w:val="22"/>
                <w:lang w:val="es-AR" w:eastAsia="es-AR"/>
              </w:rPr>
            </w:rPrChange>
          </w:rPr>
          <w:tab/>
        </w:r>
        <w:r w:rsidRPr="009159B6">
          <w:rPr>
            <w:noProof/>
          </w:rPr>
          <w:t>Lanbys and Lightfloats</w:t>
        </w:r>
        <w:r w:rsidRPr="009159B6">
          <w:rPr>
            <w:noProof/>
          </w:rPr>
          <w:tab/>
        </w:r>
        <w:r w:rsidRPr="0027658D">
          <w:rPr>
            <w:noProof/>
          </w:rPr>
          <w:fldChar w:fldCharType="begin"/>
        </w:r>
        <w:r w:rsidRPr="009159B6">
          <w:rPr>
            <w:noProof/>
          </w:rPr>
          <w:instrText xml:space="preserve"> PAGEREF _Toc49294852 \h </w:instrText>
        </w:r>
      </w:ins>
      <w:r w:rsidRPr="0027658D">
        <w:rPr>
          <w:noProof/>
        </w:rPr>
      </w:r>
      <w:r w:rsidRPr="0027658D">
        <w:rPr>
          <w:noProof/>
          <w:rPrChange w:id="228" w:author="usuario" w:date="2020-09-01T16:59:00Z">
            <w:rPr>
              <w:noProof/>
            </w:rPr>
          </w:rPrChange>
        </w:rPr>
        <w:fldChar w:fldCharType="separate"/>
      </w:r>
      <w:ins w:id="229" w:author="Mariano Marpegan" w:date="2020-08-26T00:40:00Z">
        <w:r w:rsidRPr="009159B6">
          <w:rPr>
            <w:noProof/>
          </w:rPr>
          <w:t>14</w:t>
        </w:r>
        <w:r w:rsidRPr="0027658D">
          <w:rPr>
            <w:noProof/>
          </w:rPr>
          <w:fldChar w:fldCharType="end"/>
        </w:r>
      </w:ins>
    </w:p>
    <w:p w14:paraId="45067EE9" w14:textId="76E32786" w:rsidR="00E95848" w:rsidRPr="009159B6" w:rsidRDefault="00E95848">
      <w:pPr>
        <w:pStyle w:val="TOC3"/>
        <w:tabs>
          <w:tab w:val="left" w:pos="1134"/>
          <w:tab w:val="right" w:leader="dot" w:pos="10195"/>
        </w:tabs>
        <w:rPr>
          <w:ins w:id="230" w:author="Mariano Marpegan" w:date="2020-08-26T00:40:00Z"/>
          <w:rFonts w:eastAsiaTheme="minorEastAsia"/>
          <w:noProof/>
          <w:sz w:val="22"/>
          <w:lang w:eastAsia="es-AR"/>
          <w:rPrChange w:id="231" w:author="usuario" w:date="2020-09-01T16:59:00Z">
            <w:rPr>
              <w:ins w:id="232" w:author="Mariano Marpegan" w:date="2020-08-26T00:40:00Z"/>
              <w:rFonts w:eastAsiaTheme="minorEastAsia"/>
              <w:noProof/>
              <w:sz w:val="22"/>
              <w:lang w:val="es-AR" w:eastAsia="es-AR"/>
            </w:rPr>
          </w:rPrChange>
        </w:rPr>
      </w:pPr>
      <w:ins w:id="233" w:author="Mariano Marpegan" w:date="2020-08-26T00:40:00Z">
        <w:r w:rsidRPr="009159B6">
          <w:rPr>
            <w:noProof/>
          </w:rPr>
          <w:t>4.2.3</w:t>
        </w:r>
        <w:r w:rsidRPr="009159B6">
          <w:rPr>
            <w:rFonts w:eastAsiaTheme="minorEastAsia"/>
            <w:noProof/>
            <w:sz w:val="22"/>
            <w:lang w:eastAsia="es-AR"/>
            <w:rPrChange w:id="234" w:author="usuario" w:date="2020-09-01T16:59:00Z">
              <w:rPr>
                <w:rFonts w:eastAsiaTheme="minorEastAsia"/>
                <w:noProof/>
                <w:sz w:val="22"/>
                <w:lang w:val="es-AR" w:eastAsia="es-AR"/>
              </w:rPr>
            </w:rPrChange>
          </w:rPr>
          <w:tab/>
        </w:r>
        <w:r w:rsidRPr="009159B6">
          <w:rPr>
            <w:noProof/>
          </w:rPr>
          <w:t>Major buoys</w:t>
        </w:r>
        <w:r w:rsidRPr="009159B6">
          <w:rPr>
            <w:noProof/>
          </w:rPr>
          <w:tab/>
        </w:r>
        <w:r w:rsidRPr="0027658D">
          <w:rPr>
            <w:noProof/>
          </w:rPr>
          <w:fldChar w:fldCharType="begin"/>
        </w:r>
        <w:r w:rsidRPr="009159B6">
          <w:rPr>
            <w:noProof/>
          </w:rPr>
          <w:instrText xml:space="preserve"> PAGEREF _Toc49294853 \h </w:instrText>
        </w:r>
      </w:ins>
      <w:r w:rsidRPr="0027658D">
        <w:rPr>
          <w:noProof/>
        </w:rPr>
      </w:r>
      <w:r w:rsidRPr="0027658D">
        <w:rPr>
          <w:noProof/>
          <w:rPrChange w:id="235" w:author="usuario" w:date="2020-09-01T16:59:00Z">
            <w:rPr>
              <w:noProof/>
            </w:rPr>
          </w:rPrChange>
        </w:rPr>
        <w:fldChar w:fldCharType="separate"/>
      </w:r>
      <w:ins w:id="236" w:author="Mariano Marpegan" w:date="2020-08-26T00:40:00Z">
        <w:r w:rsidRPr="009159B6">
          <w:rPr>
            <w:noProof/>
          </w:rPr>
          <w:t>14</w:t>
        </w:r>
        <w:r w:rsidRPr="0027658D">
          <w:rPr>
            <w:noProof/>
          </w:rPr>
          <w:fldChar w:fldCharType="end"/>
        </w:r>
      </w:ins>
    </w:p>
    <w:p w14:paraId="253F8384" w14:textId="7E6301E4" w:rsidR="00E95848" w:rsidRPr="009159B6" w:rsidRDefault="00E95848">
      <w:pPr>
        <w:pStyle w:val="TOC3"/>
        <w:tabs>
          <w:tab w:val="left" w:pos="1134"/>
          <w:tab w:val="right" w:leader="dot" w:pos="10195"/>
        </w:tabs>
        <w:rPr>
          <w:ins w:id="237" w:author="Mariano Marpegan" w:date="2020-08-26T00:40:00Z"/>
          <w:rFonts w:eastAsiaTheme="minorEastAsia"/>
          <w:noProof/>
          <w:sz w:val="22"/>
          <w:lang w:eastAsia="es-AR"/>
          <w:rPrChange w:id="238" w:author="usuario" w:date="2020-09-01T16:59:00Z">
            <w:rPr>
              <w:ins w:id="239" w:author="Mariano Marpegan" w:date="2020-08-26T00:40:00Z"/>
              <w:rFonts w:eastAsiaTheme="minorEastAsia"/>
              <w:noProof/>
              <w:sz w:val="22"/>
              <w:lang w:val="es-AR" w:eastAsia="es-AR"/>
            </w:rPr>
          </w:rPrChange>
        </w:rPr>
      </w:pPr>
      <w:ins w:id="240" w:author="Mariano Marpegan" w:date="2020-08-26T00:40:00Z">
        <w:r w:rsidRPr="009159B6">
          <w:rPr>
            <w:noProof/>
          </w:rPr>
          <w:t>4.2.4</w:t>
        </w:r>
        <w:r w:rsidRPr="009159B6">
          <w:rPr>
            <w:rFonts w:eastAsiaTheme="minorEastAsia"/>
            <w:noProof/>
            <w:sz w:val="22"/>
            <w:lang w:eastAsia="es-AR"/>
            <w:rPrChange w:id="241" w:author="usuario" w:date="2020-09-01T16:59:00Z">
              <w:rPr>
                <w:rFonts w:eastAsiaTheme="minorEastAsia"/>
                <w:noProof/>
                <w:sz w:val="22"/>
                <w:lang w:val="es-AR" w:eastAsia="es-AR"/>
              </w:rPr>
            </w:rPrChange>
          </w:rPr>
          <w:tab/>
        </w:r>
        <w:r w:rsidRPr="009159B6">
          <w:rPr>
            <w:noProof/>
          </w:rPr>
          <w:t>Other navigational buoys</w:t>
        </w:r>
        <w:r w:rsidRPr="009159B6">
          <w:rPr>
            <w:noProof/>
          </w:rPr>
          <w:tab/>
        </w:r>
        <w:r w:rsidRPr="0027658D">
          <w:rPr>
            <w:noProof/>
          </w:rPr>
          <w:fldChar w:fldCharType="begin"/>
        </w:r>
        <w:r w:rsidRPr="009159B6">
          <w:rPr>
            <w:noProof/>
          </w:rPr>
          <w:instrText xml:space="preserve"> PAGEREF _Toc49294854 \h </w:instrText>
        </w:r>
      </w:ins>
      <w:r w:rsidRPr="0027658D">
        <w:rPr>
          <w:noProof/>
        </w:rPr>
      </w:r>
      <w:r w:rsidRPr="0027658D">
        <w:rPr>
          <w:noProof/>
          <w:rPrChange w:id="242" w:author="usuario" w:date="2020-09-01T16:59:00Z">
            <w:rPr>
              <w:noProof/>
            </w:rPr>
          </w:rPrChange>
        </w:rPr>
        <w:fldChar w:fldCharType="separate"/>
      </w:r>
      <w:ins w:id="243" w:author="Mariano Marpegan" w:date="2020-08-26T00:40:00Z">
        <w:r w:rsidRPr="009159B6">
          <w:rPr>
            <w:noProof/>
          </w:rPr>
          <w:t>14</w:t>
        </w:r>
        <w:r w:rsidRPr="0027658D">
          <w:rPr>
            <w:noProof/>
          </w:rPr>
          <w:fldChar w:fldCharType="end"/>
        </w:r>
      </w:ins>
    </w:p>
    <w:p w14:paraId="10A534C0" w14:textId="34302AC3" w:rsidR="00E95848" w:rsidRPr="009159B6" w:rsidRDefault="00E95848">
      <w:pPr>
        <w:pStyle w:val="TOC2"/>
        <w:rPr>
          <w:ins w:id="244" w:author="Mariano Marpegan" w:date="2020-08-26T00:40:00Z"/>
          <w:rFonts w:eastAsiaTheme="minorEastAsia"/>
          <w:color w:val="auto"/>
          <w:lang w:eastAsia="es-AR"/>
          <w:rPrChange w:id="245" w:author="usuario" w:date="2020-09-01T16:59:00Z">
            <w:rPr>
              <w:ins w:id="246" w:author="Mariano Marpegan" w:date="2020-08-26T00:40:00Z"/>
              <w:rFonts w:eastAsiaTheme="minorEastAsia"/>
              <w:color w:val="auto"/>
              <w:lang w:val="es-AR" w:eastAsia="es-AR"/>
            </w:rPr>
          </w:rPrChange>
        </w:rPr>
      </w:pPr>
      <w:ins w:id="247" w:author="Mariano Marpegan" w:date="2020-08-26T00:40:00Z">
        <w:r w:rsidRPr="009159B6">
          <w:t>4.3</w:t>
        </w:r>
        <w:r w:rsidRPr="009159B6">
          <w:rPr>
            <w:rFonts w:eastAsiaTheme="minorEastAsia"/>
            <w:color w:val="auto"/>
            <w:lang w:eastAsia="es-AR"/>
            <w:rPrChange w:id="248" w:author="usuario" w:date="2020-09-01T16:59:00Z">
              <w:rPr>
                <w:rFonts w:eastAsiaTheme="minorEastAsia"/>
                <w:color w:val="auto"/>
                <w:lang w:val="es-AR" w:eastAsia="es-AR"/>
              </w:rPr>
            </w:rPrChange>
          </w:rPr>
          <w:tab/>
        </w:r>
        <w:r w:rsidRPr="009159B6">
          <w:t>AtoN on Offshore Structures</w:t>
        </w:r>
        <w:r w:rsidRPr="009159B6">
          <w:tab/>
        </w:r>
        <w:r w:rsidRPr="0027658D">
          <w:fldChar w:fldCharType="begin"/>
        </w:r>
        <w:r w:rsidRPr="009159B6">
          <w:instrText xml:space="preserve"> PAGEREF _Toc49294855 \h </w:instrText>
        </w:r>
      </w:ins>
      <w:r w:rsidRPr="0027658D">
        <w:rPr>
          <w:rPrChange w:id="249" w:author="usuario" w:date="2020-09-01T16:59:00Z">
            <w:rPr/>
          </w:rPrChange>
        </w:rPr>
        <w:fldChar w:fldCharType="separate"/>
      </w:r>
      <w:ins w:id="250" w:author="Mariano Marpegan" w:date="2020-08-26T00:40:00Z">
        <w:r w:rsidRPr="009159B6">
          <w:t>14</w:t>
        </w:r>
        <w:r w:rsidRPr="0027658D">
          <w:fldChar w:fldCharType="end"/>
        </w:r>
      </w:ins>
    </w:p>
    <w:p w14:paraId="2CE55C67" w14:textId="7AF7E843" w:rsidR="00E95848" w:rsidRPr="009159B6" w:rsidRDefault="00E95848">
      <w:pPr>
        <w:pStyle w:val="TOC2"/>
        <w:rPr>
          <w:ins w:id="251" w:author="Mariano Marpegan" w:date="2020-08-26T00:40:00Z"/>
          <w:rFonts w:eastAsiaTheme="minorEastAsia"/>
          <w:color w:val="auto"/>
          <w:lang w:eastAsia="es-AR"/>
          <w:rPrChange w:id="252" w:author="usuario" w:date="2020-09-01T16:59:00Z">
            <w:rPr>
              <w:ins w:id="253" w:author="Mariano Marpegan" w:date="2020-08-26T00:40:00Z"/>
              <w:rFonts w:eastAsiaTheme="minorEastAsia"/>
              <w:color w:val="auto"/>
              <w:lang w:val="es-AR" w:eastAsia="es-AR"/>
            </w:rPr>
          </w:rPrChange>
        </w:rPr>
      </w:pPr>
      <w:ins w:id="254" w:author="Mariano Marpegan" w:date="2020-08-26T00:40:00Z">
        <w:r w:rsidRPr="009159B6">
          <w:t>4.4</w:t>
        </w:r>
        <w:r w:rsidRPr="009159B6">
          <w:rPr>
            <w:rFonts w:eastAsiaTheme="minorEastAsia"/>
            <w:color w:val="auto"/>
            <w:lang w:eastAsia="es-AR"/>
            <w:rPrChange w:id="255" w:author="usuario" w:date="2020-09-01T16:59:00Z">
              <w:rPr>
                <w:rFonts w:eastAsiaTheme="minorEastAsia"/>
                <w:color w:val="auto"/>
                <w:lang w:val="es-AR" w:eastAsia="es-AR"/>
              </w:rPr>
            </w:rPrChange>
          </w:rPr>
          <w:tab/>
        </w:r>
        <w:r w:rsidRPr="009159B6">
          <w:t>AIS-AtoN</w:t>
        </w:r>
        <w:r w:rsidRPr="009159B6">
          <w:tab/>
        </w:r>
        <w:r w:rsidRPr="0027658D">
          <w:fldChar w:fldCharType="begin"/>
        </w:r>
        <w:r w:rsidRPr="009159B6">
          <w:instrText xml:space="preserve"> PAGEREF _Toc49294856 \h </w:instrText>
        </w:r>
      </w:ins>
      <w:r w:rsidRPr="0027658D">
        <w:rPr>
          <w:rPrChange w:id="256" w:author="usuario" w:date="2020-09-01T16:59:00Z">
            <w:rPr/>
          </w:rPrChange>
        </w:rPr>
        <w:fldChar w:fldCharType="separate"/>
      </w:r>
      <w:ins w:id="257" w:author="Mariano Marpegan" w:date="2020-08-26T00:40:00Z">
        <w:r w:rsidRPr="009159B6">
          <w:t>14</w:t>
        </w:r>
        <w:r w:rsidRPr="0027658D">
          <w:fldChar w:fldCharType="end"/>
        </w:r>
      </w:ins>
    </w:p>
    <w:p w14:paraId="7616AD29" w14:textId="1A3F399C" w:rsidR="00E95848" w:rsidRPr="009159B6" w:rsidRDefault="00E95848">
      <w:pPr>
        <w:pStyle w:val="TOC2"/>
        <w:rPr>
          <w:ins w:id="258" w:author="Mariano Marpegan" w:date="2020-08-26T00:40:00Z"/>
          <w:rFonts w:eastAsiaTheme="minorEastAsia"/>
          <w:color w:val="auto"/>
          <w:lang w:eastAsia="es-AR"/>
          <w:rPrChange w:id="259" w:author="usuario" w:date="2020-09-01T16:59:00Z">
            <w:rPr>
              <w:ins w:id="260" w:author="Mariano Marpegan" w:date="2020-08-26T00:40:00Z"/>
              <w:rFonts w:eastAsiaTheme="minorEastAsia"/>
              <w:color w:val="auto"/>
              <w:lang w:val="es-AR" w:eastAsia="es-AR"/>
            </w:rPr>
          </w:rPrChange>
        </w:rPr>
      </w:pPr>
      <w:ins w:id="261" w:author="Mariano Marpegan" w:date="2020-08-26T00:40:00Z">
        <w:r w:rsidRPr="009159B6">
          <w:t>4.5</w:t>
        </w:r>
        <w:r w:rsidRPr="009159B6">
          <w:rPr>
            <w:rFonts w:eastAsiaTheme="minorEastAsia"/>
            <w:color w:val="auto"/>
            <w:lang w:eastAsia="es-AR"/>
            <w:rPrChange w:id="262" w:author="usuario" w:date="2020-09-01T16:59:00Z">
              <w:rPr>
                <w:rFonts w:eastAsiaTheme="minorEastAsia"/>
                <w:color w:val="auto"/>
                <w:lang w:val="es-AR" w:eastAsia="es-AR"/>
              </w:rPr>
            </w:rPrChange>
          </w:rPr>
          <w:tab/>
        </w:r>
        <w:r w:rsidRPr="009159B6">
          <w:t>AtoN on Aquaculture Sites</w:t>
        </w:r>
        <w:r w:rsidRPr="009159B6">
          <w:tab/>
        </w:r>
        <w:r w:rsidRPr="0027658D">
          <w:fldChar w:fldCharType="begin"/>
        </w:r>
        <w:r w:rsidRPr="009159B6">
          <w:instrText xml:space="preserve"> PAGEREF _Toc49294857 \h </w:instrText>
        </w:r>
      </w:ins>
      <w:r w:rsidRPr="0027658D">
        <w:rPr>
          <w:rPrChange w:id="263" w:author="usuario" w:date="2020-09-01T16:59:00Z">
            <w:rPr/>
          </w:rPrChange>
        </w:rPr>
        <w:fldChar w:fldCharType="separate"/>
      </w:r>
      <w:ins w:id="264" w:author="Mariano Marpegan" w:date="2020-08-26T00:40:00Z">
        <w:r w:rsidRPr="009159B6">
          <w:t>14</w:t>
        </w:r>
        <w:r w:rsidRPr="0027658D">
          <w:fldChar w:fldCharType="end"/>
        </w:r>
      </w:ins>
    </w:p>
    <w:p w14:paraId="5EFE049D" w14:textId="6E84F701" w:rsidR="00E95848" w:rsidRPr="009159B6" w:rsidRDefault="00E95848">
      <w:pPr>
        <w:pStyle w:val="TOC1"/>
        <w:rPr>
          <w:ins w:id="265" w:author="Mariano Marpegan" w:date="2020-08-26T00:40:00Z"/>
          <w:rFonts w:eastAsiaTheme="minorEastAsia"/>
          <w:b w:val="0"/>
          <w:color w:val="auto"/>
          <w:lang w:eastAsia="es-AR"/>
          <w:rPrChange w:id="266" w:author="usuario" w:date="2020-09-01T16:59:00Z">
            <w:rPr>
              <w:ins w:id="267" w:author="Mariano Marpegan" w:date="2020-08-26T00:40:00Z"/>
              <w:rFonts w:eastAsiaTheme="minorEastAsia"/>
              <w:b w:val="0"/>
              <w:color w:val="auto"/>
              <w:lang w:val="es-AR" w:eastAsia="es-AR"/>
            </w:rPr>
          </w:rPrChange>
        </w:rPr>
      </w:pPr>
      <w:ins w:id="268" w:author="Mariano Marpegan" w:date="2020-08-26T00:40:00Z">
        <w:r w:rsidRPr="009159B6">
          <w:t>5</w:t>
        </w:r>
        <w:r w:rsidRPr="009159B6">
          <w:rPr>
            <w:rFonts w:eastAsiaTheme="minorEastAsia"/>
            <w:b w:val="0"/>
            <w:color w:val="auto"/>
            <w:lang w:eastAsia="es-AR"/>
            <w:rPrChange w:id="269" w:author="usuario" w:date="2020-09-01T16:59:00Z">
              <w:rPr>
                <w:rFonts w:eastAsiaTheme="minorEastAsia"/>
                <w:b w:val="0"/>
                <w:color w:val="auto"/>
                <w:lang w:val="es-AR" w:eastAsia="es-AR"/>
              </w:rPr>
            </w:rPrChange>
          </w:rPr>
          <w:tab/>
        </w:r>
        <w:r w:rsidRPr="009159B6">
          <w:t>RCMS SIGNALS AND COMMANDS</w:t>
        </w:r>
        <w:r w:rsidRPr="009159B6">
          <w:tab/>
        </w:r>
        <w:r w:rsidRPr="0027658D">
          <w:fldChar w:fldCharType="begin"/>
        </w:r>
        <w:r w:rsidRPr="009159B6">
          <w:instrText xml:space="preserve"> PAGEREF _Toc49294858 \h </w:instrText>
        </w:r>
      </w:ins>
      <w:r w:rsidRPr="0027658D">
        <w:rPr>
          <w:rPrChange w:id="270" w:author="usuario" w:date="2020-09-01T16:59:00Z">
            <w:rPr/>
          </w:rPrChange>
        </w:rPr>
        <w:fldChar w:fldCharType="separate"/>
      </w:r>
      <w:ins w:id="271" w:author="Mariano Marpegan" w:date="2020-08-26T00:40:00Z">
        <w:r w:rsidRPr="009159B6">
          <w:t>14</w:t>
        </w:r>
        <w:r w:rsidRPr="0027658D">
          <w:fldChar w:fldCharType="end"/>
        </w:r>
      </w:ins>
    </w:p>
    <w:p w14:paraId="5203EBA7" w14:textId="7D4D59E1" w:rsidR="00E95848" w:rsidRPr="009159B6" w:rsidRDefault="00E95848">
      <w:pPr>
        <w:pStyle w:val="TOC2"/>
        <w:rPr>
          <w:ins w:id="272" w:author="Mariano Marpegan" w:date="2020-08-26T00:40:00Z"/>
          <w:rFonts w:eastAsiaTheme="minorEastAsia"/>
          <w:color w:val="auto"/>
          <w:lang w:eastAsia="es-AR"/>
          <w:rPrChange w:id="273" w:author="usuario" w:date="2020-09-01T16:59:00Z">
            <w:rPr>
              <w:ins w:id="274" w:author="Mariano Marpegan" w:date="2020-08-26T00:40:00Z"/>
              <w:rFonts w:eastAsiaTheme="minorEastAsia"/>
              <w:color w:val="auto"/>
              <w:lang w:val="es-AR" w:eastAsia="es-AR"/>
            </w:rPr>
          </w:rPrChange>
        </w:rPr>
      </w:pPr>
      <w:ins w:id="275" w:author="Mariano Marpegan" w:date="2020-08-26T00:40:00Z">
        <w:r w:rsidRPr="009159B6">
          <w:t>5.1</w:t>
        </w:r>
        <w:r w:rsidRPr="009159B6">
          <w:rPr>
            <w:rFonts w:eastAsiaTheme="minorEastAsia"/>
            <w:color w:val="auto"/>
            <w:lang w:eastAsia="es-AR"/>
            <w:rPrChange w:id="276" w:author="usuario" w:date="2020-09-01T16:59:00Z">
              <w:rPr>
                <w:rFonts w:eastAsiaTheme="minorEastAsia"/>
                <w:color w:val="auto"/>
                <w:lang w:val="es-AR" w:eastAsia="es-AR"/>
              </w:rPr>
            </w:rPrChange>
          </w:rPr>
          <w:tab/>
        </w:r>
        <w:r w:rsidRPr="009159B6">
          <w:t>Introduction</w:t>
        </w:r>
        <w:r w:rsidRPr="009159B6">
          <w:tab/>
        </w:r>
        <w:r w:rsidRPr="0027658D">
          <w:fldChar w:fldCharType="begin"/>
        </w:r>
        <w:r w:rsidRPr="009159B6">
          <w:instrText xml:space="preserve"> PAGEREF _Toc49294859 \h </w:instrText>
        </w:r>
      </w:ins>
      <w:r w:rsidRPr="0027658D">
        <w:rPr>
          <w:rPrChange w:id="277" w:author="usuario" w:date="2020-09-01T16:59:00Z">
            <w:rPr/>
          </w:rPrChange>
        </w:rPr>
        <w:fldChar w:fldCharType="separate"/>
      </w:r>
      <w:ins w:id="278" w:author="Mariano Marpegan" w:date="2020-08-26T00:40:00Z">
        <w:r w:rsidRPr="009159B6">
          <w:t>14</w:t>
        </w:r>
        <w:r w:rsidRPr="0027658D">
          <w:fldChar w:fldCharType="end"/>
        </w:r>
      </w:ins>
    </w:p>
    <w:p w14:paraId="7B743FBA" w14:textId="5AB1D86F" w:rsidR="00E95848" w:rsidRPr="009159B6" w:rsidRDefault="00E95848">
      <w:pPr>
        <w:pStyle w:val="TOC2"/>
        <w:rPr>
          <w:ins w:id="279" w:author="Mariano Marpegan" w:date="2020-08-26T00:40:00Z"/>
          <w:rFonts w:eastAsiaTheme="minorEastAsia"/>
          <w:color w:val="auto"/>
          <w:lang w:eastAsia="es-AR"/>
          <w:rPrChange w:id="280" w:author="usuario" w:date="2020-09-01T16:59:00Z">
            <w:rPr>
              <w:ins w:id="281" w:author="Mariano Marpegan" w:date="2020-08-26T00:40:00Z"/>
              <w:rFonts w:eastAsiaTheme="minorEastAsia"/>
              <w:color w:val="auto"/>
              <w:lang w:val="es-AR" w:eastAsia="es-AR"/>
            </w:rPr>
          </w:rPrChange>
        </w:rPr>
      </w:pPr>
      <w:ins w:id="282" w:author="Mariano Marpegan" w:date="2020-08-26T00:40:00Z">
        <w:r w:rsidRPr="009159B6">
          <w:lastRenderedPageBreak/>
          <w:t>5.2</w:t>
        </w:r>
        <w:r w:rsidRPr="009159B6">
          <w:rPr>
            <w:rFonts w:eastAsiaTheme="minorEastAsia"/>
            <w:color w:val="auto"/>
            <w:lang w:eastAsia="es-AR"/>
            <w:rPrChange w:id="283" w:author="usuario" w:date="2020-09-01T16:59:00Z">
              <w:rPr>
                <w:rFonts w:eastAsiaTheme="minorEastAsia"/>
                <w:color w:val="auto"/>
                <w:lang w:val="es-AR" w:eastAsia="es-AR"/>
              </w:rPr>
            </w:rPrChange>
          </w:rPr>
          <w:tab/>
        </w:r>
        <w:r w:rsidRPr="009159B6">
          <w:t>Priorities</w:t>
        </w:r>
        <w:r w:rsidRPr="009159B6">
          <w:tab/>
        </w:r>
        <w:r w:rsidRPr="005D1DDE">
          <w:fldChar w:fldCharType="begin"/>
        </w:r>
        <w:r w:rsidRPr="009159B6">
          <w:instrText xml:space="preserve"> PAGEREF _Toc49294860 \h </w:instrText>
        </w:r>
      </w:ins>
      <w:r w:rsidRPr="005D1DDE">
        <w:rPr>
          <w:rPrChange w:id="284" w:author="usuario" w:date="2020-09-01T16:59:00Z">
            <w:rPr/>
          </w:rPrChange>
        </w:rPr>
        <w:fldChar w:fldCharType="separate"/>
      </w:r>
      <w:ins w:id="285" w:author="Mariano Marpegan" w:date="2020-08-26T00:40:00Z">
        <w:r w:rsidRPr="009159B6">
          <w:t>14</w:t>
        </w:r>
        <w:r w:rsidRPr="005D1DDE">
          <w:fldChar w:fldCharType="end"/>
        </w:r>
      </w:ins>
    </w:p>
    <w:p w14:paraId="35BDCF83" w14:textId="312D12E5" w:rsidR="00E95848" w:rsidRPr="009159B6" w:rsidRDefault="00E95848">
      <w:pPr>
        <w:pStyle w:val="TOC2"/>
        <w:rPr>
          <w:ins w:id="286" w:author="Mariano Marpegan" w:date="2020-08-26T00:40:00Z"/>
          <w:rFonts w:eastAsiaTheme="minorEastAsia"/>
          <w:color w:val="auto"/>
          <w:lang w:eastAsia="es-AR"/>
          <w:rPrChange w:id="287" w:author="usuario" w:date="2020-09-01T16:59:00Z">
            <w:rPr>
              <w:ins w:id="288" w:author="Mariano Marpegan" w:date="2020-08-26T00:40:00Z"/>
              <w:rFonts w:eastAsiaTheme="minorEastAsia"/>
              <w:color w:val="auto"/>
              <w:lang w:val="es-AR" w:eastAsia="es-AR"/>
            </w:rPr>
          </w:rPrChange>
        </w:rPr>
      </w:pPr>
      <w:ins w:id="289" w:author="Mariano Marpegan" w:date="2020-08-26T00:40:00Z">
        <w:r w:rsidRPr="009159B6">
          <w:t>5.3</w:t>
        </w:r>
        <w:r w:rsidRPr="009159B6">
          <w:rPr>
            <w:rFonts w:eastAsiaTheme="minorEastAsia"/>
            <w:color w:val="auto"/>
            <w:lang w:eastAsia="es-AR"/>
            <w:rPrChange w:id="290" w:author="usuario" w:date="2020-09-01T16:59:00Z">
              <w:rPr>
                <w:rFonts w:eastAsiaTheme="minorEastAsia"/>
                <w:color w:val="auto"/>
                <w:lang w:val="es-AR" w:eastAsia="es-AR"/>
              </w:rPr>
            </w:rPrChange>
          </w:rPr>
          <w:tab/>
        </w:r>
        <w:r w:rsidRPr="009159B6">
          <w:t>Aids to Navigation (AtoN)</w:t>
        </w:r>
        <w:r w:rsidRPr="009159B6">
          <w:tab/>
        </w:r>
        <w:r w:rsidRPr="0027658D">
          <w:fldChar w:fldCharType="begin"/>
        </w:r>
        <w:r w:rsidRPr="009159B6">
          <w:instrText xml:space="preserve"> PAGEREF _Toc49294861 \h </w:instrText>
        </w:r>
      </w:ins>
      <w:r w:rsidRPr="0027658D">
        <w:rPr>
          <w:rPrChange w:id="291" w:author="usuario" w:date="2020-09-01T16:59:00Z">
            <w:rPr/>
          </w:rPrChange>
        </w:rPr>
        <w:fldChar w:fldCharType="separate"/>
      </w:r>
      <w:ins w:id="292" w:author="Mariano Marpegan" w:date="2020-08-26T00:40:00Z">
        <w:r w:rsidRPr="009159B6">
          <w:t>15</w:t>
        </w:r>
        <w:r w:rsidRPr="0027658D">
          <w:fldChar w:fldCharType="end"/>
        </w:r>
      </w:ins>
    </w:p>
    <w:p w14:paraId="4DCEA1B1" w14:textId="5AB7A68F" w:rsidR="00E95848" w:rsidRPr="009159B6" w:rsidRDefault="00E95848">
      <w:pPr>
        <w:pStyle w:val="TOC3"/>
        <w:tabs>
          <w:tab w:val="left" w:pos="1134"/>
          <w:tab w:val="right" w:leader="dot" w:pos="10195"/>
        </w:tabs>
        <w:rPr>
          <w:ins w:id="293" w:author="Mariano Marpegan" w:date="2020-08-26T00:40:00Z"/>
          <w:rFonts w:eastAsiaTheme="minorEastAsia"/>
          <w:noProof/>
          <w:sz w:val="22"/>
          <w:lang w:eastAsia="es-AR"/>
          <w:rPrChange w:id="294" w:author="usuario" w:date="2020-09-01T16:59:00Z">
            <w:rPr>
              <w:ins w:id="295" w:author="Mariano Marpegan" w:date="2020-08-26T00:40:00Z"/>
              <w:rFonts w:eastAsiaTheme="minorEastAsia"/>
              <w:noProof/>
              <w:sz w:val="22"/>
              <w:lang w:val="es-AR" w:eastAsia="es-AR"/>
            </w:rPr>
          </w:rPrChange>
        </w:rPr>
      </w:pPr>
      <w:ins w:id="296" w:author="Mariano Marpegan" w:date="2020-08-26T00:40:00Z">
        <w:r w:rsidRPr="009159B6">
          <w:rPr>
            <w:noProof/>
          </w:rPr>
          <w:t>5.3.1</w:t>
        </w:r>
        <w:r w:rsidRPr="009159B6">
          <w:rPr>
            <w:rFonts w:eastAsiaTheme="minorEastAsia"/>
            <w:noProof/>
            <w:sz w:val="22"/>
            <w:lang w:eastAsia="es-AR"/>
            <w:rPrChange w:id="297" w:author="usuario" w:date="2020-09-01T16:59:00Z">
              <w:rPr>
                <w:rFonts w:eastAsiaTheme="minorEastAsia"/>
                <w:noProof/>
                <w:sz w:val="22"/>
                <w:lang w:val="es-AR" w:eastAsia="es-AR"/>
              </w:rPr>
            </w:rPrChange>
          </w:rPr>
          <w:tab/>
        </w:r>
        <w:r w:rsidRPr="009159B6">
          <w:rPr>
            <w:noProof/>
          </w:rPr>
          <w:t>Navigation Light</w:t>
        </w:r>
        <w:r w:rsidRPr="009159B6">
          <w:rPr>
            <w:noProof/>
          </w:rPr>
          <w:tab/>
        </w:r>
        <w:r w:rsidRPr="0027658D">
          <w:rPr>
            <w:noProof/>
          </w:rPr>
          <w:fldChar w:fldCharType="begin"/>
        </w:r>
        <w:r w:rsidRPr="009159B6">
          <w:rPr>
            <w:noProof/>
          </w:rPr>
          <w:instrText xml:space="preserve"> PAGEREF _Toc49294862 \h </w:instrText>
        </w:r>
      </w:ins>
      <w:r w:rsidRPr="0027658D">
        <w:rPr>
          <w:noProof/>
        </w:rPr>
      </w:r>
      <w:r w:rsidRPr="0027658D">
        <w:rPr>
          <w:noProof/>
          <w:rPrChange w:id="298" w:author="usuario" w:date="2020-09-01T16:59:00Z">
            <w:rPr>
              <w:noProof/>
            </w:rPr>
          </w:rPrChange>
        </w:rPr>
        <w:fldChar w:fldCharType="separate"/>
      </w:r>
      <w:ins w:id="299" w:author="Mariano Marpegan" w:date="2020-08-26T00:40:00Z">
        <w:r w:rsidRPr="009159B6">
          <w:rPr>
            <w:noProof/>
          </w:rPr>
          <w:t>15</w:t>
        </w:r>
        <w:r w:rsidRPr="0027658D">
          <w:rPr>
            <w:noProof/>
          </w:rPr>
          <w:fldChar w:fldCharType="end"/>
        </w:r>
      </w:ins>
    </w:p>
    <w:p w14:paraId="0B1DD99F" w14:textId="639370C9" w:rsidR="00E95848" w:rsidRPr="009159B6" w:rsidRDefault="00E95848">
      <w:pPr>
        <w:pStyle w:val="TOC3"/>
        <w:tabs>
          <w:tab w:val="left" w:pos="1134"/>
          <w:tab w:val="right" w:leader="dot" w:pos="10195"/>
        </w:tabs>
        <w:rPr>
          <w:ins w:id="300" w:author="Mariano Marpegan" w:date="2020-08-26T00:40:00Z"/>
          <w:rFonts w:eastAsiaTheme="minorEastAsia"/>
          <w:noProof/>
          <w:sz w:val="22"/>
          <w:lang w:eastAsia="es-AR"/>
          <w:rPrChange w:id="301" w:author="usuario" w:date="2020-09-01T16:59:00Z">
            <w:rPr>
              <w:ins w:id="302" w:author="Mariano Marpegan" w:date="2020-08-26T00:40:00Z"/>
              <w:rFonts w:eastAsiaTheme="minorEastAsia"/>
              <w:noProof/>
              <w:sz w:val="22"/>
              <w:lang w:val="es-AR" w:eastAsia="es-AR"/>
            </w:rPr>
          </w:rPrChange>
        </w:rPr>
      </w:pPr>
      <w:ins w:id="303" w:author="Mariano Marpegan" w:date="2020-08-26T00:40:00Z">
        <w:r w:rsidRPr="009159B6">
          <w:rPr>
            <w:noProof/>
          </w:rPr>
          <w:t>5.3.2</w:t>
        </w:r>
        <w:r w:rsidRPr="009159B6">
          <w:rPr>
            <w:rFonts w:eastAsiaTheme="minorEastAsia"/>
            <w:noProof/>
            <w:sz w:val="22"/>
            <w:lang w:eastAsia="es-AR"/>
            <w:rPrChange w:id="304" w:author="usuario" w:date="2020-09-01T16:59:00Z">
              <w:rPr>
                <w:rFonts w:eastAsiaTheme="minorEastAsia"/>
                <w:noProof/>
                <w:sz w:val="22"/>
                <w:lang w:val="es-AR" w:eastAsia="es-AR"/>
              </w:rPr>
            </w:rPrChange>
          </w:rPr>
          <w:tab/>
        </w:r>
        <w:r w:rsidRPr="009159B6">
          <w:rPr>
            <w:noProof/>
          </w:rPr>
          <w:t>Racon</w:t>
        </w:r>
        <w:r w:rsidRPr="009159B6">
          <w:rPr>
            <w:noProof/>
          </w:rPr>
          <w:tab/>
        </w:r>
        <w:r w:rsidRPr="0027658D">
          <w:rPr>
            <w:noProof/>
          </w:rPr>
          <w:fldChar w:fldCharType="begin"/>
        </w:r>
        <w:r w:rsidRPr="009159B6">
          <w:rPr>
            <w:noProof/>
          </w:rPr>
          <w:instrText xml:space="preserve"> PAGEREF _Toc49294863 \h </w:instrText>
        </w:r>
      </w:ins>
      <w:r w:rsidRPr="0027658D">
        <w:rPr>
          <w:noProof/>
        </w:rPr>
      </w:r>
      <w:r w:rsidRPr="0027658D">
        <w:rPr>
          <w:noProof/>
          <w:rPrChange w:id="305" w:author="usuario" w:date="2020-09-01T16:59:00Z">
            <w:rPr>
              <w:noProof/>
            </w:rPr>
          </w:rPrChange>
        </w:rPr>
        <w:fldChar w:fldCharType="separate"/>
      </w:r>
      <w:ins w:id="306" w:author="Mariano Marpegan" w:date="2020-08-26T00:40:00Z">
        <w:r w:rsidRPr="009159B6">
          <w:rPr>
            <w:noProof/>
          </w:rPr>
          <w:t>17</w:t>
        </w:r>
        <w:r w:rsidRPr="0027658D">
          <w:rPr>
            <w:noProof/>
          </w:rPr>
          <w:fldChar w:fldCharType="end"/>
        </w:r>
      </w:ins>
    </w:p>
    <w:p w14:paraId="133265D5" w14:textId="37ECD80D" w:rsidR="00E95848" w:rsidRPr="009159B6" w:rsidRDefault="00E95848">
      <w:pPr>
        <w:pStyle w:val="TOC3"/>
        <w:tabs>
          <w:tab w:val="left" w:pos="1134"/>
          <w:tab w:val="right" w:leader="dot" w:pos="10195"/>
        </w:tabs>
        <w:rPr>
          <w:ins w:id="307" w:author="Mariano Marpegan" w:date="2020-08-26T00:40:00Z"/>
          <w:rFonts w:eastAsiaTheme="minorEastAsia"/>
          <w:noProof/>
          <w:sz w:val="22"/>
          <w:lang w:eastAsia="es-AR"/>
          <w:rPrChange w:id="308" w:author="usuario" w:date="2020-09-01T16:59:00Z">
            <w:rPr>
              <w:ins w:id="309" w:author="Mariano Marpegan" w:date="2020-08-26T00:40:00Z"/>
              <w:rFonts w:eastAsiaTheme="minorEastAsia"/>
              <w:noProof/>
              <w:sz w:val="22"/>
              <w:lang w:val="es-AR" w:eastAsia="es-AR"/>
            </w:rPr>
          </w:rPrChange>
        </w:rPr>
      </w:pPr>
      <w:ins w:id="310" w:author="Mariano Marpegan" w:date="2020-08-26T00:40:00Z">
        <w:r w:rsidRPr="009159B6">
          <w:rPr>
            <w:noProof/>
          </w:rPr>
          <w:t>5.3.3</w:t>
        </w:r>
        <w:r w:rsidRPr="009159B6">
          <w:rPr>
            <w:rFonts w:eastAsiaTheme="minorEastAsia"/>
            <w:noProof/>
            <w:sz w:val="22"/>
            <w:lang w:eastAsia="es-AR"/>
            <w:rPrChange w:id="311" w:author="usuario" w:date="2020-09-01T16:59:00Z">
              <w:rPr>
                <w:rFonts w:eastAsiaTheme="minorEastAsia"/>
                <w:noProof/>
                <w:sz w:val="22"/>
                <w:lang w:val="es-AR" w:eastAsia="es-AR"/>
              </w:rPr>
            </w:rPrChange>
          </w:rPr>
          <w:tab/>
        </w:r>
        <w:r w:rsidRPr="009159B6">
          <w:rPr>
            <w:noProof/>
          </w:rPr>
          <w:t>AIS-AtoN</w:t>
        </w:r>
        <w:r w:rsidRPr="009159B6">
          <w:rPr>
            <w:noProof/>
          </w:rPr>
          <w:tab/>
        </w:r>
        <w:r w:rsidRPr="0027658D">
          <w:rPr>
            <w:noProof/>
          </w:rPr>
          <w:fldChar w:fldCharType="begin"/>
        </w:r>
        <w:r w:rsidRPr="009159B6">
          <w:rPr>
            <w:noProof/>
          </w:rPr>
          <w:instrText xml:space="preserve"> PAGEREF _Toc49294864 \h </w:instrText>
        </w:r>
      </w:ins>
      <w:r w:rsidRPr="0027658D">
        <w:rPr>
          <w:noProof/>
        </w:rPr>
      </w:r>
      <w:r w:rsidRPr="0027658D">
        <w:rPr>
          <w:noProof/>
          <w:rPrChange w:id="312" w:author="usuario" w:date="2020-09-01T16:59:00Z">
            <w:rPr>
              <w:noProof/>
            </w:rPr>
          </w:rPrChange>
        </w:rPr>
        <w:fldChar w:fldCharType="separate"/>
      </w:r>
      <w:ins w:id="313" w:author="Mariano Marpegan" w:date="2020-08-26T00:40:00Z">
        <w:r w:rsidRPr="009159B6">
          <w:rPr>
            <w:noProof/>
          </w:rPr>
          <w:t>17</w:t>
        </w:r>
        <w:r w:rsidRPr="0027658D">
          <w:rPr>
            <w:noProof/>
          </w:rPr>
          <w:fldChar w:fldCharType="end"/>
        </w:r>
      </w:ins>
    </w:p>
    <w:p w14:paraId="0F795148" w14:textId="48A2AAF7" w:rsidR="00E95848" w:rsidRPr="009159B6" w:rsidRDefault="00E95848">
      <w:pPr>
        <w:pStyle w:val="TOC3"/>
        <w:tabs>
          <w:tab w:val="left" w:pos="1134"/>
          <w:tab w:val="right" w:leader="dot" w:pos="10195"/>
        </w:tabs>
        <w:rPr>
          <w:ins w:id="314" w:author="Mariano Marpegan" w:date="2020-08-26T00:40:00Z"/>
          <w:rFonts w:eastAsiaTheme="minorEastAsia"/>
          <w:noProof/>
          <w:sz w:val="22"/>
          <w:lang w:eastAsia="es-AR"/>
          <w:rPrChange w:id="315" w:author="usuario" w:date="2020-09-01T16:59:00Z">
            <w:rPr>
              <w:ins w:id="316" w:author="Mariano Marpegan" w:date="2020-08-26T00:40:00Z"/>
              <w:rFonts w:eastAsiaTheme="minorEastAsia"/>
              <w:noProof/>
              <w:sz w:val="22"/>
              <w:lang w:val="es-AR" w:eastAsia="es-AR"/>
            </w:rPr>
          </w:rPrChange>
        </w:rPr>
      </w:pPr>
      <w:ins w:id="317" w:author="Mariano Marpegan" w:date="2020-08-26T00:40:00Z">
        <w:r w:rsidRPr="009159B6">
          <w:rPr>
            <w:noProof/>
          </w:rPr>
          <w:t>5.3.4</w:t>
        </w:r>
        <w:r w:rsidRPr="009159B6">
          <w:rPr>
            <w:rFonts w:eastAsiaTheme="minorEastAsia"/>
            <w:noProof/>
            <w:sz w:val="22"/>
            <w:lang w:eastAsia="es-AR"/>
            <w:rPrChange w:id="318" w:author="usuario" w:date="2020-09-01T16:59:00Z">
              <w:rPr>
                <w:rFonts w:eastAsiaTheme="minorEastAsia"/>
                <w:noProof/>
                <w:sz w:val="22"/>
                <w:lang w:val="es-AR" w:eastAsia="es-AR"/>
              </w:rPr>
            </w:rPrChange>
          </w:rPr>
          <w:tab/>
        </w:r>
        <w:r w:rsidRPr="009159B6">
          <w:rPr>
            <w:noProof/>
          </w:rPr>
          <w:t>Differential Global Positioning System (DGPS)</w:t>
        </w:r>
        <w:r w:rsidRPr="009159B6">
          <w:rPr>
            <w:noProof/>
          </w:rPr>
          <w:tab/>
        </w:r>
        <w:r w:rsidRPr="0027658D">
          <w:rPr>
            <w:noProof/>
          </w:rPr>
          <w:fldChar w:fldCharType="begin"/>
        </w:r>
        <w:r w:rsidRPr="009159B6">
          <w:rPr>
            <w:noProof/>
          </w:rPr>
          <w:instrText xml:space="preserve"> PAGEREF _Toc49294865 \h </w:instrText>
        </w:r>
      </w:ins>
      <w:r w:rsidRPr="0027658D">
        <w:rPr>
          <w:noProof/>
        </w:rPr>
      </w:r>
      <w:r w:rsidRPr="0027658D">
        <w:rPr>
          <w:noProof/>
          <w:rPrChange w:id="319" w:author="usuario" w:date="2020-09-01T16:59:00Z">
            <w:rPr>
              <w:noProof/>
            </w:rPr>
          </w:rPrChange>
        </w:rPr>
        <w:fldChar w:fldCharType="separate"/>
      </w:r>
      <w:ins w:id="320" w:author="Mariano Marpegan" w:date="2020-08-26T00:40:00Z">
        <w:r w:rsidRPr="009159B6">
          <w:rPr>
            <w:noProof/>
          </w:rPr>
          <w:t>18</w:t>
        </w:r>
        <w:r w:rsidRPr="0027658D">
          <w:rPr>
            <w:noProof/>
          </w:rPr>
          <w:fldChar w:fldCharType="end"/>
        </w:r>
      </w:ins>
    </w:p>
    <w:p w14:paraId="3C2FF3C6" w14:textId="7D6A289E" w:rsidR="00E95848" w:rsidRPr="009159B6" w:rsidRDefault="00E95848">
      <w:pPr>
        <w:pStyle w:val="TOC2"/>
        <w:rPr>
          <w:ins w:id="321" w:author="Mariano Marpegan" w:date="2020-08-26T00:40:00Z"/>
          <w:rFonts w:eastAsiaTheme="minorEastAsia"/>
          <w:color w:val="auto"/>
          <w:lang w:eastAsia="es-AR"/>
          <w:rPrChange w:id="322" w:author="usuario" w:date="2020-09-01T16:59:00Z">
            <w:rPr>
              <w:ins w:id="323" w:author="Mariano Marpegan" w:date="2020-08-26T00:40:00Z"/>
              <w:rFonts w:eastAsiaTheme="minorEastAsia"/>
              <w:color w:val="auto"/>
              <w:lang w:val="es-AR" w:eastAsia="es-AR"/>
            </w:rPr>
          </w:rPrChange>
        </w:rPr>
      </w:pPr>
      <w:ins w:id="324" w:author="Mariano Marpegan" w:date="2020-08-26T00:40:00Z">
        <w:r w:rsidRPr="009159B6">
          <w:t>5.4</w:t>
        </w:r>
        <w:r w:rsidRPr="009159B6">
          <w:rPr>
            <w:rFonts w:eastAsiaTheme="minorEastAsia"/>
            <w:color w:val="auto"/>
            <w:lang w:eastAsia="es-AR"/>
            <w:rPrChange w:id="325" w:author="usuario" w:date="2020-09-01T16:59:00Z">
              <w:rPr>
                <w:rFonts w:eastAsiaTheme="minorEastAsia"/>
                <w:color w:val="auto"/>
                <w:lang w:val="es-AR" w:eastAsia="es-AR"/>
              </w:rPr>
            </w:rPrChange>
          </w:rPr>
          <w:tab/>
        </w:r>
        <w:r w:rsidRPr="009159B6">
          <w:t>Power Supplies</w:t>
        </w:r>
        <w:r w:rsidRPr="009159B6">
          <w:tab/>
        </w:r>
        <w:r w:rsidRPr="0027658D">
          <w:fldChar w:fldCharType="begin"/>
        </w:r>
        <w:r w:rsidRPr="009159B6">
          <w:instrText xml:space="preserve"> PAGEREF _Toc49294866 \h </w:instrText>
        </w:r>
      </w:ins>
      <w:r w:rsidRPr="0027658D">
        <w:rPr>
          <w:rPrChange w:id="326" w:author="usuario" w:date="2020-09-01T16:59:00Z">
            <w:rPr/>
          </w:rPrChange>
        </w:rPr>
        <w:fldChar w:fldCharType="separate"/>
      </w:r>
      <w:ins w:id="327" w:author="Mariano Marpegan" w:date="2020-08-26T00:40:00Z">
        <w:r w:rsidRPr="009159B6">
          <w:t>19</w:t>
        </w:r>
        <w:r w:rsidRPr="0027658D">
          <w:fldChar w:fldCharType="end"/>
        </w:r>
      </w:ins>
    </w:p>
    <w:p w14:paraId="16A7CAC0" w14:textId="5339F83B" w:rsidR="00E95848" w:rsidRPr="009159B6" w:rsidRDefault="00E95848">
      <w:pPr>
        <w:pStyle w:val="TOC3"/>
        <w:tabs>
          <w:tab w:val="left" w:pos="1134"/>
          <w:tab w:val="right" w:leader="dot" w:pos="10195"/>
        </w:tabs>
        <w:rPr>
          <w:ins w:id="328" w:author="Mariano Marpegan" w:date="2020-08-26T00:40:00Z"/>
          <w:rFonts w:eastAsiaTheme="minorEastAsia"/>
          <w:noProof/>
          <w:sz w:val="22"/>
          <w:lang w:eastAsia="es-AR"/>
          <w:rPrChange w:id="329" w:author="usuario" w:date="2020-09-01T16:59:00Z">
            <w:rPr>
              <w:ins w:id="330" w:author="Mariano Marpegan" w:date="2020-08-26T00:40:00Z"/>
              <w:rFonts w:eastAsiaTheme="minorEastAsia"/>
              <w:noProof/>
              <w:sz w:val="22"/>
              <w:lang w:val="es-AR" w:eastAsia="es-AR"/>
            </w:rPr>
          </w:rPrChange>
        </w:rPr>
      </w:pPr>
      <w:ins w:id="331" w:author="Mariano Marpegan" w:date="2020-08-26T00:40:00Z">
        <w:r w:rsidRPr="009159B6">
          <w:rPr>
            <w:noProof/>
          </w:rPr>
          <w:t>5.4.1</w:t>
        </w:r>
        <w:r w:rsidRPr="009159B6">
          <w:rPr>
            <w:rFonts w:eastAsiaTheme="minorEastAsia"/>
            <w:noProof/>
            <w:sz w:val="22"/>
            <w:lang w:eastAsia="es-AR"/>
            <w:rPrChange w:id="332" w:author="usuario" w:date="2020-09-01T16:59:00Z">
              <w:rPr>
                <w:rFonts w:eastAsiaTheme="minorEastAsia"/>
                <w:noProof/>
                <w:sz w:val="22"/>
                <w:lang w:val="es-AR" w:eastAsia="es-AR"/>
              </w:rPr>
            </w:rPrChange>
          </w:rPr>
          <w:tab/>
        </w:r>
        <w:r w:rsidRPr="009159B6">
          <w:rPr>
            <w:noProof/>
          </w:rPr>
          <w:t>Mains with a mains failure diesel generator set</w:t>
        </w:r>
        <w:r w:rsidRPr="009159B6">
          <w:rPr>
            <w:noProof/>
          </w:rPr>
          <w:tab/>
        </w:r>
        <w:r w:rsidRPr="0027658D">
          <w:rPr>
            <w:noProof/>
          </w:rPr>
          <w:fldChar w:fldCharType="begin"/>
        </w:r>
        <w:r w:rsidRPr="009159B6">
          <w:rPr>
            <w:noProof/>
          </w:rPr>
          <w:instrText xml:space="preserve"> PAGEREF _Toc49294867 \h </w:instrText>
        </w:r>
      </w:ins>
      <w:r w:rsidRPr="0027658D">
        <w:rPr>
          <w:noProof/>
        </w:rPr>
      </w:r>
      <w:r w:rsidRPr="0027658D">
        <w:rPr>
          <w:noProof/>
          <w:rPrChange w:id="333" w:author="usuario" w:date="2020-09-01T16:59:00Z">
            <w:rPr>
              <w:noProof/>
            </w:rPr>
          </w:rPrChange>
        </w:rPr>
        <w:fldChar w:fldCharType="separate"/>
      </w:r>
      <w:ins w:id="334" w:author="Mariano Marpegan" w:date="2020-08-26T00:40:00Z">
        <w:r w:rsidRPr="009159B6">
          <w:rPr>
            <w:noProof/>
          </w:rPr>
          <w:t>20</w:t>
        </w:r>
        <w:r w:rsidRPr="0027658D">
          <w:rPr>
            <w:noProof/>
          </w:rPr>
          <w:fldChar w:fldCharType="end"/>
        </w:r>
      </w:ins>
    </w:p>
    <w:p w14:paraId="3E19D6BB" w14:textId="4B7C7737" w:rsidR="00E95848" w:rsidRPr="009159B6" w:rsidRDefault="00E95848">
      <w:pPr>
        <w:pStyle w:val="TOC3"/>
        <w:tabs>
          <w:tab w:val="left" w:pos="1134"/>
          <w:tab w:val="right" w:leader="dot" w:pos="10195"/>
        </w:tabs>
        <w:rPr>
          <w:ins w:id="335" w:author="Mariano Marpegan" w:date="2020-08-26T00:40:00Z"/>
          <w:rFonts w:eastAsiaTheme="minorEastAsia"/>
          <w:noProof/>
          <w:sz w:val="22"/>
          <w:lang w:eastAsia="es-AR"/>
          <w:rPrChange w:id="336" w:author="usuario" w:date="2020-09-01T16:59:00Z">
            <w:rPr>
              <w:ins w:id="337" w:author="Mariano Marpegan" w:date="2020-08-26T00:40:00Z"/>
              <w:rFonts w:eastAsiaTheme="minorEastAsia"/>
              <w:noProof/>
              <w:sz w:val="22"/>
              <w:lang w:val="es-AR" w:eastAsia="es-AR"/>
            </w:rPr>
          </w:rPrChange>
        </w:rPr>
      </w:pPr>
      <w:ins w:id="338" w:author="Mariano Marpegan" w:date="2020-08-26T00:40:00Z">
        <w:r w:rsidRPr="009159B6">
          <w:rPr>
            <w:noProof/>
          </w:rPr>
          <w:t>5.4.2</w:t>
        </w:r>
        <w:r w:rsidRPr="009159B6">
          <w:rPr>
            <w:rFonts w:eastAsiaTheme="minorEastAsia"/>
            <w:noProof/>
            <w:sz w:val="22"/>
            <w:lang w:eastAsia="es-AR"/>
            <w:rPrChange w:id="339" w:author="usuario" w:date="2020-09-01T16:59:00Z">
              <w:rPr>
                <w:rFonts w:eastAsiaTheme="minorEastAsia"/>
                <w:noProof/>
                <w:sz w:val="22"/>
                <w:lang w:val="es-AR" w:eastAsia="es-AR"/>
              </w:rPr>
            </w:rPrChange>
          </w:rPr>
          <w:tab/>
        </w:r>
        <w:r w:rsidRPr="009159B6">
          <w:rPr>
            <w:noProof/>
          </w:rPr>
          <w:t>Mains with a battery backup system</w:t>
        </w:r>
        <w:r w:rsidRPr="009159B6">
          <w:rPr>
            <w:noProof/>
          </w:rPr>
          <w:tab/>
        </w:r>
        <w:r w:rsidRPr="0027658D">
          <w:rPr>
            <w:noProof/>
          </w:rPr>
          <w:fldChar w:fldCharType="begin"/>
        </w:r>
        <w:r w:rsidRPr="009159B6">
          <w:rPr>
            <w:noProof/>
          </w:rPr>
          <w:instrText xml:space="preserve"> PAGEREF _Toc49294868 \h </w:instrText>
        </w:r>
      </w:ins>
      <w:r w:rsidRPr="0027658D">
        <w:rPr>
          <w:noProof/>
        </w:rPr>
      </w:r>
      <w:r w:rsidRPr="0027658D">
        <w:rPr>
          <w:noProof/>
          <w:rPrChange w:id="340" w:author="usuario" w:date="2020-09-01T16:59:00Z">
            <w:rPr>
              <w:noProof/>
            </w:rPr>
          </w:rPrChange>
        </w:rPr>
        <w:fldChar w:fldCharType="separate"/>
      </w:r>
      <w:ins w:id="341" w:author="Mariano Marpegan" w:date="2020-08-26T00:40:00Z">
        <w:r w:rsidRPr="009159B6">
          <w:rPr>
            <w:noProof/>
          </w:rPr>
          <w:t>20</w:t>
        </w:r>
        <w:r w:rsidRPr="0027658D">
          <w:rPr>
            <w:noProof/>
          </w:rPr>
          <w:fldChar w:fldCharType="end"/>
        </w:r>
      </w:ins>
    </w:p>
    <w:p w14:paraId="004F9982" w14:textId="2D896E07" w:rsidR="00E95848" w:rsidRPr="009159B6" w:rsidRDefault="00E95848">
      <w:pPr>
        <w:pStyle w:val="TOC3"/>
        <w:tabs>
          <w:tab w:val="left" w:pos="1134"/>
          <w:tab w:val="right" w:leader="dot" w:pos="10195"/>
        </w:tabs>
        <w:rPr>
          <w:ins w:id="342" w:author="Mariano Marpegan" w:date="2020-08-26T00:40:00Z"/>
          <w:rFonts w:eastAsiaTheme="minorEastAsia"/>
          <w:noProof/>
          <w:sz w:val="22"/>
          <w:lang w:eastAsia="es-AR"/>
          <w:rPrChange w:id="343" w:author="usuario" w:date="2020-09-01T16:59:00Z">
            <w:rPr>
              <w:ins w:id="344" w:author="Mariano Marpegan" w:date="2020-08-26T00:40:00Z"/>
              <w:rFonts w:eastAsiaTheme="minorEastAsia"/>
              <w:noProof/>
              <w:sz w:val="22"/>
              <w:lang w:val="es-AR" w:eastAsia="es-AR"/>
            </w:rPr>
          </w:rPrChange>
        </w:rPr>
      </w:pPr>
      <w:ins w:id="345" w:author="Mariano Marpegan" w:date="2020-08-26T00:40:00Z">
        <w:r w:rsidRPr="009159B6">
          <w:rPr>
            <w:noProof/>
          </w:rPr>
          <w:t>5.4.3</w:t>
        </w:r>
        <w:r w:rsidRPr="009159B6">
          <w:rPr>
            <w:rFonts w:eastAsiaTheme="minorEastAsia"/>
            <w:noProof/>
            <w:sz w:val="22"/>
            <w:lang w:eastAsia="es-AR"/>
            <w:rPrChange w:id="346" w:author="usuario" w:date="2020-09-01T16:59:00Z">
              <w:rPr>
                <w:rFonts w:eastAsiaTheme="minorEastAsia"/>
                <w:noProof/>
                <w:sz w:val="22"/>
                <w:lang w:val="es-AR" w:eastAsia="es-AR"/>
              </w:rPr>
            </w:rPrChange>
          </w:rPr>
          <w:tab/>
        </w:r>
        <w:r w:rsidRPr="009159B6">
          <w:rPr>
            <w:noProof/>
          </w:rPr>
          <w:t>Renewable (solar, wind) battery charging system</w:t>
        </w:r>
        <w:r w:rsidRPr="009159B6">
          <w:rPr>
            <w:noProof/>
          </w:rPr>
          <w:tab/>
        </w:r>
        <w:r w:rsidRPr="0027658D">
          <w:rPr>
            <w:noProof/>
          </w:rPr>
          <w:fldChar w:fldCharType="begin"/>
        </w:r>
        <w:r w:rsidRPr="009159B6">
          <w:rPr>
            <w:noProof/>
          </w:rPr>
          <w:instrText xml:space="preserve"> PAGEREF _Toc49294869 \h </w:instrText>
        </w:r>
      </w:ins>
      <w:r w:rsidRPr="0027658D">
        <w:rPr>
          <w:noProof/>
        </w:rPr>
      </w:r>
      <w:r w:rsidRPr="0027658D">
        <w:rPr>
          <w:noProof/>
          <w:rPrChange w:id="347" w:author="usuario" w:date="2020-09-01T16:59:00Z">
            <w:rPr>
              <w:noProof/>
            </w:rPr>
          </w:rPrChange>
        </w:rPr>
        <w:fldChar w:fldCharType="separate"/>
      </w:r>
      <w:ins w:id="348" w:author="Mariano Marpegan" w:date="2020-08-26T00:40:00Z">
        <w:r w:rsidRPr="009159B6">
          <w:rPr>
            <w:noProof/>
          </w:rPr>
          <w:t>21</w:t>
        </w:r>
        <w:r w:rsidRPr="0027658D">
          <w:rPr>
            <w:noProof/>
          </w:rPr>
          <w:fldChar w:fldCharType="end"/>
        </w:r>
      </w:ins>
    </w:p>
    <w:p w14:paraId="08C0ADFA" w14:textId="06D5A9B8" w:rsidR="00E95848" w:rsidRPr="009159B6" w:rsidRDefault="00E95848">
      <w:pPr>
        <w:pStyle w:val="TOC2"/>
        <w:rPr>
          <w:ins w:id="349" w:author="Mariano Marpegan" w:date="2020-08-26T00:40:00Z"/>
          <w:rFonts w:eastAsiaTheme="minorEastAsia"/>
          <w:color w:val="auto"/>
          <w:lang w:eastAsia="es-AR"/>
          <w:rPrChange w:id="350" w:author="usuario" w:date="2020-09-01T16:59:00Z">
            <w:rPr>
              <w:ins w:id="351" w:author="Mariano Marpegan" w:date="2020-08-26T00:40:00Z"/>
              <w:rFonts w:eastAsiaTheme="minorEastAsia"/>
              <w:color w:val="auto"/>
              <w:lang w:val="es-AR" w:eastAsia="es-AR"/>
            </w:rPr>
          </w:rPrChange>
        </w:rPr>
      </w:pPr>
      <w:ins w:id="352" w:author="Mariano Marpegan" w:date="2020-08-26T00:40:00Z">
        <w:r w:rsidRPr="009159B6">
          <w:t>5.5</w:t>
        </w:r>
        <w:r w:rsidRPr="009159B6">
          <w:rPr>
            <w:rFonts w:eastAsiaTheme="minorEastAsia"/>
            <w:color w:val="auto"/>
            <w:lang w:eastAsia="es-AR"/>
            <w:rPrChange w:id="353" w:author="usuario" w:date="2020-09-01T16:59:00Z">
              <w:rPr>
                <w:rFonts w:eastAsiaTheme="minorEastAsia"/>
                <w:color w:val="auto"/>
                <w:lang w:val="es-AR" w:eastAsia="es-AR"/>
              </w:rPr>
            </w:rPrChange>
          </w:rPr>
          <w:tab/>
        </w:r>
        <w:r w:rsidRPr="009159B6">
          <w:t>Ancillary Systems and Sensors</w:t>
        </w:r>
        <w:r w:rsidRPr="009159B6">
          <w:tab/>
        </w:r>
        <w:r w:rsidRPr="0027658D">
          <w:fldChar w:fldCharType="begin"/>
        </w:r>
        <w:r w:rsidRPr="009159B6">
          <w:instrText xml:space="preserve"> PAGEREF _Toc49294870 \h </w:instrText>
        </w:r>
      </w:ins>
      <w:r w:rsidRPr="0027658D">
        <w:rPr>
          <w:rPrChange w:id="354" w:author="usuario" w:date="2020-09-01T16:59:00Z">
            <w:rPr/>
          </w:rPrChange>
        </w:rPr>
        <w:fldChar w:fldCharType="separate"/>
      </w:r>
      <w:ins w:id="355" w:author="Mariano Marpegan" w:date="2020-08-26T00:40:00Z">
        <w:r w:rsidRPr="009159B6">
          <w:t>21</w:t>
        </w:r>
        <w:r w:rsidRPr="0027658D">
          <w:fldChar w:fldCharType="end"/>
        </w:r>
      </w:ins>
    </w:p>
    <w:p w14:paraId="62DF0791" w14:textId="4AD3B506" w:rsidR="00E95848" w:rsidRPr="009159B6" w:rsidRDefault="00E95848">
      <w:pPr>
        <w:pStyle w:val="TOC1"/>
        <w:rPr>
          <w:ins w:id="356" w:author="Mariano Marpegan" w:date="2020-08-26T00:40:00Z"/>
          <w:rFonts w:eastAsiaTheme="minorEastAsia"/>
          <w:b w:val="0"/>
          <w:color w:val="auto"/>
          <w:lang w:eastAsia="es-AR"/>
          <w:rPrChange w:id="357" w:author="usuario" w:date="2020-09-01T16:59:00Z">
            <w:rPr>
              <w:ins w:id="358" w:author="Mariano Marpegan" w:date="2020-08-26T00:40:00Z"/>
              <w:rFonts w:eastAsiaTheme="minorEastAsia"/>
              <w:b w:val="0"/>
              <w:color w:val="auto"/>
              <w:lang w:val="es-AR" w:eastAsia="es-AR"/>
            </w:rPr>
          </w:rPrChange>
        </w:rPr>
      </w:pPr>
      <w:ins w:id="359" w:author="Mariano Marpegan" w:date="2020-08-26T00:40:00Z">
        <w:r w:rsidRPr="009159B6">
          <w:t>6</w:t>
        </w:r>
        <w:r w:rsidRPr="009159B6">
          <w:rPr>
            <w:rFonts w:eastAsiaTheme="minorEastAsia"/>
            <w:b w:val="0"/>
            <w:color w:val="auto"/>
            <w:lang w:eastAsia="es-AR"/>
            <w:rPrChange w:id="360" w:author="usuario" w:date="2020-09-01T16:59:00Z">
              <w:rPr>
                <w:rFonts w:eastAsiaTheme="minorEastAsia"/>
                <w:b w:val="0"/>
                <w:color w:val="auto"/>
                <w:lang w:val="es-AR" w:eastAsia="es-AR"/>
              </w:rPr>
            </w:rPrChange>
          </w:rPr>
          <w:tab/>
        </w:r>
        <w:r w:rsidRPr="009159B6">
          <w:t>OUTSTATION EQUIPMENT</w:t>
        </w:r>
        <w:r w:rsidRPr="009159B6">
          <w:tab/>
        </w:r>
        <w:r w:rsidRPr="0027658D">
          <w:fldChar w:fldCharType="begin"/>
        </w:r>
        <w:r w:rsidRPr="009159B6">
          <w:instrText xml:space="preserve"> PAGEREF _Toc49294871 \h </w:instrText>
        </w:r>
      </w:ins>
      <w:r w:rsidRPr="0027658D">
        <w:rPr>
          <w:rPrChange w:id="361" w:author="usuario" w:date="2020-09-01T16:59:00Z">
            <w:rPr/>
          </w:rPrChange>
        </w:rPr>
        <w:fldChar w:fldCharType="separate"/>
      </w:r>
      <w:ins w:id="362" w:author="Mariano Marpegan" w:date="2020-08-26T00:40:00Z">
        <w:r w:rsidRPr="009159B6">
          <w:t>21</w:t>
        </w:r>
        <w:r w:rsidRPr="0027658D">
          <w:fldChar w:fldCharType="end"/>
        </w:r>
      </w:ins>
    </w:p>
    <w:p w14:paraId="2132334A" w14:textId="4966F393" w:rsidR="00E95848" w:rsidRPr="009159B6" w:rsidRDefault="00E95848">
      <w:pPr>
        <w:pStyle w:val="TOC2"/>
        <w:rPr>
          <w:ins w:id="363" w:author="Mariano Marpegan" w:date="2020-08-26T00:40:00Z"/>
          <w:rFonts w:eastAsiaTheme="minorEastAsia"/>
          <w:color w:val="auto"/>
          <w:lang w:eastAsia="es-AR"/>
          <w:rPrChange w:id="364" w:author="usuario" w:date="2020-09-01T16:59:00Z">
            <w:rPr>
              <w:ins w:id="365" w:author="Mariano Marpegan" w:date="2020-08-26T00:40:00Z"/>
              <w:rFonts w:eastAsiaTheme="minorEastAsia"/>
              <w:color w:val="auto"/>
              <w:lang w:val="es-AR" w:eastAsia="es-AR"/>
            </w:rPr>
          </w:rPrChange>
        </w:rPr>
      </w:pPr>
      <w:ins w:id="366" w:author="Mariano Marpegan" w:date="2020-08-26T00:40:00Z">
        <w:r w:rsidRPr="009159B6">
          <w:t>6.1</w:t>
        </w:r>
        <w:r w:rsidRPr="009159B6">
          <w:rPr>
            <w:rFonts w:eastAsiaTheme="minorEastAsia"/>
            <w:color w:val="auto"/>
            <w:lang w:eastAsia="es-AR"/>
            <w:rPrChange w:id="367" w:author="usuario" w:date="2020-09-01T16:59:00Z">
              <w:rPr>
                <w:rFonts w:eastAsiaTheme="minorEastAsia"/>
                <w:color w:val="auto"/>
                <w:lang w:val="es-AR" w:eastAsia="es-AR"/>
              </w:rPr>
            </w:rPrChange>
          </w:rPr>
          <w:tab/>
        </w:r>
        <w:r w:rsidRPr="009159B6">
          <w:t>Introduction</w:t>
        </w:r>
        <w:r w:rsidRPr="009159B6">
          <w:tab/>
        </w:r>
        <w:r w:rsidRPr="0027658D">
          <w:fldChar w:fldCharType="begin"/>
        </w:r>
        <w:r w:rsidRPr="009159B6">
          <w:instrText xml:space="preserve"> PAGEREF _Toc49294872 \h </w:instrText>
        </w:r>
      </w:ins>
      <w:r w:rsidRPr="0027658D">
        <w:rPr>
          <w:rPrChange w:id="368" w:author="usuario" w:date="2020-09-01T16:59:00Z">
            <w:rPr/>
          </w:rPrChange>
        </w:rPr>
        <w:fldChar w:fldCharType="separate"/>
      </w:r>
      <w:ins w:id="369" w:author="Mariano Marpegan" w:date="2020-08-26T00:40:00Z">
        <w:r w:rsidRPr="009159B6">
          <w:t>21</w:t>
        </w:r>
        <w:r w:rsidRPr="0027658D">
          <w:fldChar w:fldCharType="end"/>
        </w:r>
      </w:ins>
    </w:p>
    <w:p w14:paraId="1DE65E79" w14:textId="69576A68" w:rsidR="00E95848" w:rsidRPr="009159B6" w:rsidRDefault="00E95848">
      <w:pPr>
        <w:pStyle w:val="TOC2"/>
        <w:rPr>
          <w:ins w:id="370" w:author="Mariano Marpegan" w:date="2020-08-26T00:40:00Z"/>
          <w:rFonts w:eastAsiaTheme="minorEastAsia"/>
          <w:color w:val="auto"/>
          <w:lang w:eastAsia="es-AR"/>
          <w:rPrChange w:id="371" w:author="usuario" w:date="2020-09-01T16:59:00Z">
            <w:rPr>
              <w:ins w:id="372" w:author="Mariano Marpegan" w:date="2020-08-26T00:40:00Z"/>
              <w:rFonts w:eastAsiaTheme="minorEastAsia"/>
              <w:color w:val="auto"/>
              <w:lang w:val="es-AR" w:eastAsia="es-AR"/>
            </w:rPr>
          </w:rPrChange>
        </w:rPr>
      </w:pPr>
      <w:ins w:id="373" w:author="Mariano Marpegan" w:date="2020-08-26T00:40:00Z">
        <w:r w:rsidRPr="009159B6">
          <w:t>6.2</w:t>
        </w:r>
        <w:r w:rsidRPr="009159B6">
          <w:rPr>
            <w:rFonts w:eastAsiaTheme="minorEastAsia"/>
            <w:color w:val="auto"/>
            <w:lang w:eastAsia="es-AR"/>
            <w:rPrChange w:id="374" w:author="usuario" w:date="2020-09-01T16:59:00Z">
              <w:rPr>
                <w:rFonts w:eastAsiaTheme="minorEastAsia"/>
                <w:color w:val="auto"/>
                <w:lang w:val="es-AR" w:eastAsia="es-AR"/>
              </w:rPr>
            </w:rPrChange>
          </w:rPr>
          <w:tab/>
        </w:r>
        <w:r w:rsidRPr="009159B6">
          <w:t>Design Considerations</w:t>
        </w:r>
        <w:r w:rsidRPr="009159B6">
          <w:tab/>
        </w:r>
        <w:r w:rsidRPr="0027658D">
          <w:fldChar w:fldCharType="begin"/>
        </w:r>
        <w:r w:rsidRPr="009159B6">
          <w:instrText xml:space="preserve"> PAGEREF _Toc49294873 \h </w:instrText>
        </w:r>
      </w:ins>
      <w:r w:rsidRPr="0027658D">
        <w:rPr>
          <w:rPrChange w:id="375" w:author="usuario" w:date="2020-09-01T16:59:00Z">
            <w:rPr/>
          </w:rPrChange>
        </w:rPr>
        <w:fldChar w:fldCharType="separate"/>
      </w:r>
      <w:ins w:id="376" w:author="Mariano Marpegan" w:date="2020-08-26T00:40:00Z">
        <w:r w:rsidRPr="009159B6">
          <w:t>22</w:t>
        </w:r>
        <w:r w:rsidRPr="0027658D">
          <w:fldChar w:fldCharType="end"/>
        </w:r>
      </w:ins>
    </w:p>
    <w:p w14:paraId="29C31177" w14:textId="175692FC" w:rsidR="00E95848" w:rsidRPr="009159B6" w:rsidRDefault="00E95848">
      <w:pPr>
        <w:pStyle w:val="TOC3"/>
        <w:tabs>
          <w:tab w:val="left" w:pos="1134"/>
          <w:tab w:val="right" w:leader="dot" w:pos="10195"/>
        </w:tabs>
        <w:rPr>
          <w:ins w:id="377" w:author="Mariano Marpegan" w:date="2020-08-26T00:40:00Z"/>
          <w:rFonts w:eastAsiaTheme="minorEastAsia"/>
          <w:noProof/>
          <w:sz w:val="22"/>
          <w:lang w:eastAsia="es-AR"/>
          <w:rPrChange w:id="378" w:author="usuario" w:date="2020-09-01T16:59:00Z">
            <w:rPr>
              <w:ins w:id="379" w:author="Mariano Marpegan" w:date="2020-08-26T00:40:00Z"/>
              <w:rFonts w:eastAsiaTheme="minorEastAsia"/>
              <w:noProof/>
              <w:sz w:val="22"/>
              <w:lang w:val="es-AR" w:eastAsia="es-AR"/>
            </w:rPr>
          </w:rPrChange>
        </w:rPr>
      </w:pPr>
      <w:ins w:id="380" w:author="Mariano Marpegan" w:date="2020-08-26T00:40:00Z">
        <w:r w:rsidRPr="009159B6">
          <w:rPr>
            <w:noProof/>
          </w:rPr>
          <w:t>6.2.1</w:t>
        </w:r>
        <w:r w:rsidRPr="009159B6">
          <w:rPr>
            <w:rFonts w:eastAsiaTheme="minorEastAsia"/>
            <w:noProof/>
            <w:sz w:val="22"/>
            <w:lang w:eastAsia="es-AR"/>
            <w:rPrChange w:id="381" w:author="usuario" w:date="2020-09-01T16:59:00Z">
              <w:rPr>
                <w:rFonts w:eastAsiaTheme="minorEastAsia"/>
                <w:noProof/>
                <w:sz w:val="22"/>
                <w:lang w:val="es-AR" w:eastAsia="es-AR"/>
              </w:rPr>
            </w:rPrChange>
          </w:rPr>
          <w:tab/>
        </w:r>
        <w:r w:rsidRPr="009159B6">
          <w:rPr>
            <w:noProof/>
          </w:rPr>
          <w:t>Design Philosophy</w:t>
        </w:r>
        <w:r w:rsidRPr="009159B6">
          <w:rPr>
            <w:noProof/>
          </w:rPr>
          <w:tab/>
        </w:r>
        <w:r w:rsidRPr="005D1DDE">
          <w:rPr>
            <w:noProof/>
          </w:rPr>
          <w:fldChar w:fldCharType="begin"/>
        </w:r>
        <w:r w:rsidRPr="009159B6">
          <w:rPr>
            <w:noProof/>
          </w:rPr>
          <w:instrText xml:space="preserve"> PAGEREF _Toc49294874 \h </w:instrText>
        </w:r>
      </w:ins>
      <w:r w:rsidRPr="005D1DDE">
        <w:rPr>
          <w:noProof/>
        </w:rPr>
      </w:r>
      <w:r w:rsidRPr="005D1DDE">
        <w:rPr>
          <w:noProof/>
          <w:rPrChange w:id="382" w:author="usuario" w:date="2020-09-01T16:59:00Z">
            <w:rPr>
              <w:noProof/>
            </w:rPr>
          </w:rPrChange>
        </w:rPr>
        <w:fldChar w:fldCharType="separate"/>
      </w:r>
      <w:ins w:id="383" w:author="Mariano Marpegan" w:date="2020-08-26T00:40:00Z">
        <w:r w:rsidRPr="009159B6">
          <w:rPr>
            <w:noProof/>
          </w:rPr>
          <w:t>22</w:t>
        </w:r>
        <w:r w:rsidRPr="005D1DDE">
          <w:rPr>
            <w:noProof/>
          </w:rPr>
          <w:fldChar w:fldCharType="end"/>
        </w:r>
      </w:ins>
    </w:p>
    <w:p w14:paraId="3B81BCFA" w14:textId="30BCADDE" w:rsidR="00E95848" w:rsidRPr="009159B6" w:rsidRDefault="00E95848">
      <w:pPr>
        <w:pStyle w:val="TOC3"/>
        <w:tabs>
          <w:tab w:val="left" w:pos="1134"/>
          <w:tab w:val="right" w:leader="dot" w:pos="10195"/>
        </w:tabs>
        <w:rPr>
          <w:ins w:id="384" w:author="Mariano Marpegan" w:date="2020-08-26T00:40:00Z"/>
          <w:rFonts w:eastAsiaTheme="minorEastAsia"/>
          <w:noProof/>
          <w:sz w:val="22"/>
          <w:lang w:eastAsia="es-AR"/>
          <w:rPrChange w:id="385" w:author="usuario" w:date="2020-09-01T16:59:00Z">
            <w:rPr>
              <w:ins w:id="386" w:author="Mariano Marpegan" w:date="2020-08-26T00:40:00Z"/>
              <w:rFonts w:eastAsiaTheme="minorEastAsia"/>
              <w:noProof/>
              <w:sz w:val="22"/>
              <w:lang w:val="es-AR" w:eastAsia="es-AR"/>
            </w:rPr>
          </w:rPrChange>
        </w:rPr>
      </w:pPr>
      <w:ins w:id="387" w:author="Mariano Marpegan" w:date="2020-08-26T00:40:00Z">
        <w:r w:rsidRPr="009159B6">
          <w:rPr>
            <w:noProof/>
          </w:rPr>
          <w:t>6.2.2</w:t>
        </w:r>
        <w:r w:rsidRPr="009159B6">
          <w:rPr>
            <w:rFonts w:eastAsiaTheme="minorEastAsia"/>
            <w:noProof/>
            <w:sz w:val="22"/>
            <w:lang w:eastAsia="es-AR"/>
            <w:rPrChange w:id="388" w:author="usuario" w:date="2020-09-01T16:59:00Z">
              <w:rPr>
                <w:rFonts w:eastAsiaTheme="minorEastAsia"/>
                <w:noProof/>
                <w:sz w:val="22"/>
                <w:lang w:val="es-AR" w:eastAsia="es-AR"/>
              </w:rPr>
            </w:rPrChange>
          </w:rPr>
          <w:tab/>
        </w:r>
        <w:r w:rsidRPr="009159B6">
          <w:rPr>
            <w:noProof/>
          </w:rPr>
          <w:t>Input / Output (I/O) Segregation</w:t>
        </w:r>
        <w:r w:rsidRPr="009159B6">
          <w:rPr>
            <w:noProof/>
          </w:rPr>
          <w:tab/>
        </w:r>
        <w:r w:rsidRPr="005D1DDE">
          <w:rPr>
            <w:noProof/>
          </w:rPr>
          <w:fldChar w:fldCharType="begin"/>
        </w:r>
        <w:r w:rsidRPr="009159B6">
          <w:rPr>
            <w:noProof/>
          </w:rPr>
          <w:instrText xml:space="preserve"> PAGEREF _Toc49294875 \h </w:instrText>
        </w:r>
      </w:ins>
      <w:r w:rsidRPr="005D1DDE">
        <w:rPr>
          <w:noProof/>
        </w:rPr>
      </w:r>
      <w:r w:rsidRPr="005D1DDE">
        <w:rPr>
          <w:noProof/>
          <w:rPrChange w:id="389" w:author="usuario" w:date="2020-09-01T16:59:00Z">
            <w:rPr>
              <w:noProof/>
            </w:rPr>
          </w:rPrChange>
        </w:rPr>
        <w:fldChar w:fldCharType="separate"/>
      </w:r>
      <w:ins w:id="390" w:author="Mariano Marpegan" w:date="2020-08-26T00:40:00Z">
        <w:r w:rsidRPr="009159B6">
          <w:rPr>
            <w:noProof/>
          </w:rPr>
          <w:t>22</w:t>
        </w:r>
        <w:r w:rsidRPr="005D1DDE">
          <w:rPr>
            <w:noProof/>
          </w:rPr>
          <w:fldChar w:fldCharType="end"/>
        </w:r>
      </w:ins>
    </w:p>
    <w:p w14:paraId="7B3B85E1" w14:textId="18ADB3D2" w:rsidR="00E95848" w:rsidRPr="009159B6" w:rsidRDefault="00E95848">
      <w:pPr>
        <w:pStyle w:val="TOC3"/>
        <w:tabs>
          <w:tab w:val="left" w:pos="1134"/>
          <w:tab w:val="right" w:leader="dot" w:pos="10195"/>
        </w:tabs>
        <w:rPr>
          <w:ins w:id="391" w:author="Mariano Marpegan" w:date="2020-08-26T00:40:00Z"/>
          <w:rFonts w:eastAsiaTheme="minorEastAsia"/>
          <w:noProof/>
          <w:sz w:val="22"/>
          <w:lang w:eastAsia="es-AR"/>
          <w:rPrChange w:id="392" w:author="usuario" w:date="2020-09-01T16:59:00Z">
            <w:rPr>
              <w:ins w:id="393" w:author="Mariano Marpegan" w:date="2020-08-26T00:40:00Z"/>
              <w:rFonts w:eastAsiaTheme="minorEastAsia"/>
              <w:noProof/>
              <w:sz w:val="22"/>
              <w:lang w:val="es-AR" w:eastAsia="es-AR"/>
            </w:rPr>
          </w:rPrChange>
        </w:rPr>
      </w:pPr>
      <w:ins w:id="394" w:author="Mariano Marpegan" w:date="2020-08-26T00:40:00Z">
        <w:r w:rsidRPr="009159B6">
          <w:rPr>
            <w:noProof/>
          </w:rPr>
          <w:t>6.2.3</w:t>
        </w:r>
        <w:r w:rsidRPr="009159B6">
          <w:rPr>
            <w:rFonts w:eastAsiaTheme="minorEastAsia"/>
            <w:noProof/>
            <w:sz w:val="22"/>
            <w:lang w:eastAsia="es-AR"/>
            <w:rPrChange w:id="395" w:author="usuario" w:date="2020-09-01T16:59:00Z">
              <w:rPr>
                <w:rFonts w:eastAsiaTheme="minorEastAsia"/>
                <w:noProof/>
                <w:sz w:val="22"/>
                <w:lang w:val="es-AR" w:eastAsia="es-AR"/>
              </w:rPr>
            </w:rPrChange>
          </w:rPr>
          <w:tab/>
        </w:r>
        <w:r w:rsidRPr="009159B6">
          <w:rPr>
            <w:noProof/>
          </w:rPr>
          <w:t>Energy Consumption</w:t>
        </w:r>
        <w:r w:rsidRPr="009159B6">
          <w:rPr>
            <w:noProof/>
          </w:rPr>
          <w:tab/>
        </w:r>
        <w:r w:rsidRPr="005D1DDE">
          <w:rPr>
            <w:noProof/>
          </w:rPr>
          <w:fldChar w:fldCharType="begin"/>
        </w:r>
        <w:r w:rsidRPr="009159B6">
          <w:rPr>
            <w:noProof/>
          </w:rPr>
          <w:instrText xml:space="preserve"> PAGEREF _Toc49294876 \h </w:instrText>
        </w:r>
      </w:ins>
      <w:r w:rsidRPr="005D1DDE">
        <w:rPr>
          <w:noProof/>
        </w:rPr>
      </w:r>
      <w:r w:rsidRPr="005D1DDE">
        <w:rPr>
          <w:noProof/>
          <w:rPrChange w:id="396" w:author="usuario" w:date="2020-09-01T16:59:00Z">
            <w:rPr>
              <w:noProof/>
            </w:rPr>
          </w:rPrChange>
        </w:rPr>
        <w:fldChar w:fldCharType="separate"/>
      </w:r>
      <w:ins w:id="397" w:author="Mariano Marpegan" w:date="2020-08-26T00:40:00Z">
        <w:r w:rsidRPr="009159B6">
          <w:rPr>
            <w:noProof/>
          </w:rPr>
          <w:t>22</w:t>
        </w:r>
        <w:r w:rsidRPr="005D1DDE">
          <w:rPr>
            <w:noProof/>
          </w:rPr>
          <w:fldChar w:fldCharType="end"/>
        </w:r>
      </w:ins>
    </w:p>
    <w:p w14:paraId="358BF862" w14:textId="67C9BFB2" w:rsidR="00E95848" w:rsidRPr="009159B6" w:rsidRDefault="00E95848">
      <w:pPr>
        <w:pStyle w:val="TOC3"/>
        <w:tabs>
          <w:tab w:val="left" w:pos="1134"/>
          <w:tab w:val="right" w:leader="dot" w:pos="10195"/>
        </w:tabs>
        <w:rPr>
          <w:ins w:id="398" w:author="Mariano Marpegan" w:date="2020-08-26T00:40:00Z"/>
          <w:rFonts w:eastAsiaTheme="minorEastAsia"/>
          <w:noProof/>
          <w:sz w:val="22"/>
          <w:lang w:eastAsia="es-AR"/>
          <w:rPrChange w:id="399" w:author="usuario" w:date="2020-09-01T16:59:00Z">
            <w:rPr>
              <w:ins w:id="400" w:author="Mariano Marpegan" w:date="2020-08-26T00:40:00Z"/>
              <w:rFonts w:eastAsiaTheme="minorEastAsia"/>
              <w:noProof/>
              <w:sz w:val="22"/>
              <w:lang w:val="es-AR" w:eastAsia="es-AR"/>
            </w:rPr>
          </w:rPrChange>
        </w:rPr>
      </w:pPr>
      <w:ins w:id="401" w:author="Mariano Marpegan" w:date="2020-08-26T00:40:00Z">
        <w:r w:rsidRPr="009159B6">
          <w:rPr>
            <w:noProof/>
          </w:rPr>
          <w:t>6.2.4</w:t>
        </w:r>
        <w:r w:rsidRPr="009159B6">
          <w:rPr>
            <w:rFonts w:eastAsiaTheme="minorEastAsia"/>
            <w:noProof/>
            <w:sz w:val="22"/>
            <w:lang w:eastAsia="es-AR"/>
            <w:rPrChange w:id="402" w:author="usuario" w:date="2020-09-01T16:59:00Z">
              <w:rPr>
                <w:rFonts w:eastAsiaTheme="minorEastAsia"/>
                <w:noProof/>
                <w:sz w:val="22"/>
                <w:lang w:val="es-AR" w:eastAsia="es-AR"/>
              </w:rPr>
            </w:rPrChange>
          </w:rPr>
          <w:tab/>
        </w:r>
        <w:r w:rsidRPr="009159B6">
          <w:rPr>
            <w:noProof/>
          </w:rPr>
          <w:t>Microprocessor Systems</w:t>
        </w:r>
        <w:r w:rsidRPr="009159B6">
          <w:rPr>
            <w:noProof/>
          </w:rPr>
          <w:tab/>
        </w:r>
        <w:r w:rsidRPr="005D1DDE">
          <w:rPr>
            <w:noProof/>
          </w:rPr>
          <w:fldChar w:fldCharType="begin"/>
        </w:r>
        <w:r w:rsidRPr="009159B6">
          <w:rPr>
            <w:noProof/>
          </w:rPr>
          <w:instrText xml:space="preserve"> PAGEREF _Toc49294877 \h </w:instrText>
        </w:r>
      </w:ins>
      <w:r w:rsidRPr="005D1DDE">
        <w:rPr>
          <w:noProof/>
        </w:rPr>
      </w:r>
      <w:r w:rsidRPr="005D1DDE">
        <w:rPr>
          <w:noProof/>
          <w:rPrChange w:id="403" w:author="usuario" w:date="2020-09-01T16:59:00Z">
            <w:rPr>
              <w:noProof/>
            </w:rPr>
          </w:rPrChange>
        </w:rPr>
        <w:fldChar w:fldCharType="separate"/>
      </w:r>
      <w:ins w:id="404" w:author="Mariano Marpegan" w:date="2020-08-26T00:40:00Z">
        <w:r w:rsidRPr="009159B6">
          <w:rPr>
            <w:noProof/>
          </w:rPr>
          <w:t>23</w:t>
        </w:r>
        <w:r w:rsidRPr="005D1DDE">
          <w:rPr>
            <w:noProof/>
          </w:rPr>
          <w:fldChar w:fldCharType="end"/>
        </w:r>
      </w:ins>
    </w:p>
    <w:p w14:paraId="55C493F4" w14:textId="3A10C1D0" w:rsidR="00E95848" w:rsidRPr="009159B6" w:rsidRDefault="00E95848">
      <w:pPr>
        <w:pStyle w:val="TOC3"/>
        <w:tabs>
          <w:tab w:val="left" w:pos="1134"/>
          <w:tab w:val="right" w:leader="dot" w:pos="10195"/>
        </w:tabs>
        <w:rPr>
          <w:ins w:id="405" w:author="Mariano Marpegan" w:date="2020-08-26T00:40:00Z"/>
          <w:rFonts w:eastAsiaTheme="minorEastAsia"/>
          <w:noProof/>
          <w:sz w:val="22"/>
          <w:lang w:eastAsia="es-AR"/>
          <w:rPrChange w:id="406" w:author="usuario" w:date="2020-09-01T16:59:00Z">
            <w:rPr>
              <w:ins w:id="407" w:author="Mariano Marpegan" w:date="2020-08-26T00:40:00Z"/>
              <w:rFonts w:eastAsiaTheme="minorEastAsia"/>
              <w:noProof/>
              <w:sz w:val="22"/>
              <w:lang w:val="es-AR" w:eastAsia="es-AR"/>
            </w:rPr>
          </w:rPrChange>
        </w:rPr>
      </w:pPr>
      <w:ins w:id="408" w:author="Mariano Marpegan" w:date="2020-08-26T00:40:00Z">
        <w:r w:rsidRPr="009159B6">
          <w:rPr>
            <w:noProof/>
          </w:rPr>
          <w:t>6.2.5</w:t>
        </w:r>
        <w:r w:rsidRPr="009159B6">
          <w:rPr>
            <w:rFonts w:eastAsiaTheme="minorEastAsia"/>
            <w:noProof/>
            <w:sz w:val="22"/>
            <w:lang w:eastAsia="es-AR"/>
            <w:rPrChange w:id="409" w:author="usuario" w:date="2020-09-01T16:59:00Z">
              <w:rPr>
                <w:rFonts w:eastAsiaTheme="minorEastAsia"/>
                <w:noProof/>
                <w:sz w:val="22"/>
                <w:lang w:val="es-AR" w:eastAsia="es-AR"/>
              </w:rPr>
            </w:rPrChange>
          </w:rPr>
          <w:tab/>
        </w:r>
        <w:r w:rsidRPr="009159B6">
          <w:rPr>
            <w:noProof/>
          </w:rPr>
          <w:t>Communications</w:t>
        </w:r>
        <w:r w:rsidRPr="009159B6">
          <w:rPr>
            <w:noProof/>
          </w:rPr>
          <w:tab/>
        </w:r>
        <w:r w:rsidRPr="005D1DDE">
          <w:rPr>
            <w:noProof/>
          </w:rPr>
          <w:fldChar w:fldCharType="begin"/>
        </w:r>
        <w:r w:rsidRPr="009159B6">
          <w:rPr>
            <w:noProof/>
          </w:rPr>
          <w:instrText xml:space="preserve"> PAGEREF _Toc49294878 \h </w:instrText>
        </w:r>
      </w:ins>
      <w:r w:rsidRPr="005D1DDE">
        <w:rPr>
          <w:noProof/>
        </w:rPr>
      </w:r>
      <w:r w:rsidRPr="005D1DDE">
        <w:rPr>
          <w:noProof/>
          <w:rPrChange w:id="410" w:author="usuario" w:date="2020-09-01T16:59:00Z">
            <w:rPr>
              <w:noProof/>
            </w:rPr>
          </w:rPrChange>
        </w:rPr>
        <w:fldChar w:fldCharType="separate"/>
      </w:r>
      <w:ins w:id="411" w:author="Mariano Marpegan" w:date="2020-08-26T00:40:00Z">
        <w:r w:rsidRPr="009159B6">
          <w:rPr>
            <w:noProof/>
          </w:rPr>
          <w:t>23</w:t>
        </w:r>
        <w:r w:rsidRPr="005D1DDE">
          <w:rPr>
            <w:noProof/>
          </w:rPr>
          <w:fldChar w:fldCharType="end"/>
        </w:r>
      </w:ins>
    </w:p>
    <w:p w14:paraId="716CD500" w14:textId="58B24DE8" w:rsidR="00E95848" w:rsidRPr="009159B6" w:rsidRDefault="00E95848">
      <w:pPr>
        <w:pStyle w:val="TOC3"/>
        <w:tabs>
          <w:tab w:val="left" w:pos="1134"/>
          <w:tab w:val="right" w:leader="dot" w:pos="10195"/>
        </w:tabs>
        <w:rPr>
          <w:ins w:id="412" w:author="Mariano Marpegan" w:date="2020-08-26T00:40:00Z"/>
          <w:rFonts w:eastAsiaTheme="minorEastAsia"/>
          <w:noProof/>
          <w:sz w:val="22"/>
          <w:lang w:eastAsia="es-AR"/>
          <w:rPrChange w:id="413" w:author="usuario" w:date="2020-09-01T16:59:00Z">
            <w:rPr>
              <w:ins w:id="414" w:author="Mariano Marpegan" w:date="2020-08-26T00:40:00Z"/>
              <w:rFonts w:eastAsiaTheme="minorEastAsia"/>
              <w:noProof/>
              <w:sz w:val="22"/>
              <w:lang w:val="es-AR" w:eastAsia="es-AR"/>
            </w:rPr>
          </w:rPrChange>
        </w:rPr>
      </w:pPr>
      <w:ins w:id="415" w:author="Mariano Marpegan" w:date="2020-08-26T00:40:00Z">
        <w:r w:rsidRPr="009159B6">
          <w:rPr>
            <w:noProof/>
          </w:rPr>
          <w:t>6.2.6</w:t>
        </w:r>
        <w:r w:rsidRPr="009159B6">
          <w:rPr>
            <w:rFonts w:eastAsiaTheme="minorEastAsia"/>
            <w:noProof/>
            <w:sz w:val="22"/>
            <w:lang w:eastAsia="es-AR"/>
            <w:rPrChange w:id="416" w:author="usuario" w:date="2020-09-01T16:59:00Z">
              <w:rPr>
                <w:rFonts w:eastAsiaTheme="minorEastAsia"/>
                <w:noProof/>
                <w:sz w:val="22"/>
                <w:lang w:val="es-AR" w:eastAsia="es-AR"/>
              </w:rPr>
            </w:rPrChange>
          </w:rPr>
          <w:tab/>
        </w:r>
        <w:r w:rsidRPr="009159B6">
          <w:rPr>
            <w:noProof/>
          </w:rPr>
          <w:t>(NEW) HARDWARE PROTECTION</w:t>
        </w:r>
        <w:r w:rsidRPr="009159B6">
          <w:rPr>
            <w:noProof/>
          </w:rPr>
          <w:tab/>
        </w:r>
        <w:r w:rsidRPr="005D1DDE">
          <w:rPr>
            <w:noProof/>
          </w:rPr>
          <w:fldChar w:fldCharType="begin"/>
        </w:r>
        <w:r w:rsidRPr="009159B6">
          <w:rPr>
            <w:noProof/>
          </w:rPr>
          <w:instrText xml:space="preserve"> PAGEREF _Toc49294879 \h </w:instrText>
        </w:r>
      </w:ins>
      <w:r w:rsidRPr="005D1DDE">
        <w:rPr>
          <w:noProof/>
        </w:rPr>
      </w:r>
      <w:r w:rsidRPr="005D1DDE">
        <w:rPr>
          <w:noProof/>
          <w:rPrChange w:id="417" w:author="usuario" w:date="2020-09-01T16:59:00Z">
            <w:rPr>
              <w:noProof/>
            </w:rPr>
          </w:rPrChange>
        </w:rPr>
        <w:fldChar w:fldCharType="separate"/>
      </w:r>
      <w:ins w:id="418" w:author="Mariano Marpegan" w:date="2020-08-26T00:40:00Z">
        <w:r w:rsidRPr="009159B6">
          <w:rPr>
            <w:noProof/>
          </w:rPr>
          <w:t>23</w:t>
        </w:r>
        <w:r w:rsidRPr="005D1DDE">
          <w:rPr>
            <w:noProof/>
          </w:rPr>
          <w:fldChar w:fldCharType="end"/>
        </w:r>
      </w:ins>
    </w:p>
    <w:p w14:paraId="77344746" w14:textId="35541BD8" w:rsidR="00E95848" w:rsidRPr="009159B6" w:rsidRDefault="00E95848">
      <w:pPr>
        <w:pStyle w:val="TOC2"/>
        <w:rPr>
          <w:ins w:id="419" w:author="Mariano Marpegan" w:date="2020-08-26T00:40:00Z"/>
          <w:rFonts w:eastAsiaTheme="minorEastAsia"/>
          <w:color w:val="auto"/>
          <w:lang w:eastAsia="es-AR"/>
          <w:rPrChange w:id="420" w:author="usuario" w:date="2020-09-01T16:59:00Z">
            <w:rPr>
              <w:ins w:id="421" w:author="Mariano Marpegan" w:date="2020-08-26T00:40:00Z"/>
              <w:rFonts w:eastAsiaTheme="minorEastAsia"/>
              <w:color w:val="auto"/>
              <w:lang w:val="es-AR" w:eastAsia="es-AR"/>
            </w:rPr>
          </w:rPrChange>
        </w:rPr>
      </w:pPr>
      <w:ins w:id="422" w:author="Mariano Marpegan" w:date="2020-08-26T00:40:00Z">
        <w:r w:rsidRPr="009159B6">
          <w:t>6.3</w:t>
        </w:r>
        <w:r w:rsidRPr="009159B6">
          <w:rPr>
            <w:rFonts w:eastAsiaTheme="minorEastAsia"/>
            <w:color w:val="auto"/>
            <w:lang w:eastAsia="es-AR"/>
            <w:rPrChange w:id="423" w:author="usuario" w:date="2020-09-01T16:59:00Z">
              <w:rPr>
                <w:rFonts w:eastAsiaTheme="minorEastAsia"/>
                <w:color w:val="auto"/>
                <w:lang w:val="es-AR" w:eastAsia="es-AR"/>
              </w:rPr>
            </w:rPrChange>
          </w:rPr>
          <w:tab/>
        </w:r>
        <w:r w:rsidRPr="009159B6">
          <w:t>Local Monitoring</w:t>
        </w:r>
        <w:r w:rsidRPr="009159B6">
          <w:tab/>
        </w:r>
        <w:r w:rsidRPr="005D1DDE">
          <w:fldChar w:fldCharType="begin"/>
        </w:r>
        <w:r w:rsidRPr="009159B6">
          <w:instrText xml:space="preserve"> PAGEREF _Toc49294880 \h </w:instrText>
        </w:r>
      </w:ins>
      <w:r w:rsidRPr="005D1DDE">
        <w:rPr>
          <w:rPrChange w:id="424" w:author="usuario" w:date="2020-09-01T16:59:00Z">
            <w:rPr/>
          </w:rPrChange>
        </w:rPr>
        <w:fldChar w:fldCharType="separate"/>
      </w:r>
      <w:ins w:id="425" w:author="Mariano Marpegan" w:date="2020-08-26T00:40:00Z">
        <w:r w:rsidRPr="009159B6">
          <w:t>23</w:t>
        </w:r>
        <w:r w:rsidRPr="005D1DDE">
          <w:fldChar w:fldCharType="end"/>
        </w:r>
      </w:ins>
    </w:p>
    <w:p w14:paraId="2B9F4663" w14:textId="4B26CF0C" w:rsidR="00E95848" w:rsidRPr="009159B6" w:rsidRDefault="00E95848">
      <w:pPr>
        <w:pStyle w:val="TOC3"/>
        <w:tabs>
          <w:tab w:val="left" w:pos="1134"/>
          <w:tab w:val="right" w:leader="dot" w:pos="10195"/>
        </w:tabs>
        <w:rPr>
          <w:ins w:id="426" w:author="Mariano Marpegan" w:date="2020-08-26T00:40:00Z"/>
          <w:rFonts w:eastAsiaTheme="minorEastAsia"/>
          <w:noProof/>
          <w:sz w:val="22"/>
          <w:lang w:eastAsia="es-AR"/>
          <w:rPrChange w:id="427" w:author="usuario" w:date="2020-09-01T16:59:00Z">
            <w:rPr>
              <w:ins w:id="428" w:author="Mariano Marpegan" w:date="2020-08-26T00:40:00Z"/>
              <w:rFonts w:eastAsiaTheme="minorEastAsia"/>
              <w:noProof/>
              <w:sz w:val="22"/>
              <w:lang w:val="es-AR" w:eastAsia="es-AR"/>
            </w:rPr>
          </w:rPrChange>
        </w:rPr>
      </w:pPr>
      <w:ins w:id="429" w:author="Mariano Marpegan" w:date="2020-08-26T00:40:00Z">
        <w:r w:rsidRPr="009159B6">
          <w:rPr>
            <w:noProof/>
          </w:rPr>
          <w:t>6.3.1</w:t>
        </w:r>
        <w:r w:rsidRPr="009159B6">
          <w:rPr>
            <w:rFonts w:eastAsiaTheme="minorEastAsia"/>
            <w:noProof/>
            <w:sz w:val="22"/>
            <w:lang w:eastAsia="es-AR"/>
            <w:rPrChange w:id="430" w:author="usuario" w:date="2020-09-01T16:59:00Z">
              <w:rPr>
                <w:rFonts w:eastAsiaTheme="minorEastAsia"/>
                <w:noProof/>
                <w:sz w:val="22"/>
                <w:lang w:val="es-AR" w:eastAsia="es-AR"/>
              </w:rPr>
            </w:rPrChange>
          </w:rPr>
          <w:tab/>
        </w:r>
        <w:r w:rsidRPr="009159B6">
          <w:rPr>
            <w:noProof/>
          </w:rPr>
          <w:t>Status Indications</w:t>
        </w:r>
        <w:r w:rsidRPr="009159B6">
          <w:rPr>
            <w:noProof/>
          </w:rPr>
          <w:tab/>
        </w:r>
        <w:r w:rsidRPr="005D1DDE">
          <w:rPr>
            <w:noProof/>
          </w:rPr>
          <w:fldChar w:fldCharType="begin"/>
        </w:r>
        <w:r w:rsidRPr="009159B6">
          <w:rPr>
            <w:noProof/>
          </w:rPr>
          <w:instrText xml:space="preserve"> PAGEREF _Toc49294881 \h </w:instrText>
        </w:r>
      </w:ins>
      <w:r w:rsidRPr="005D1DDE">
        <w:rPr>
          <w:noProof/>
        </w:rPr>
      </w:r>
      <w:r w:rsidRPr="005D1DDE">
        <w:rPr>
          <w:noProof/>
          <w:rPrChange w:id="431" w:author="usuario" w:date="2020-09-01T16:59:00Z">
            <w:rPr>
              <w:noProof/>
            </w:rPr>
          </w:rPrChange>
        </w:rPr>
        <w:fldChar w:fldCharType="separate"/>
      </w:r>
      <w:ins w:id="432" w:author="Mariano Marpegan" w:date="2020-08-26T00:40:00Z">
        <w:r w:rsidRPr="009159B6">
          <w:rPr>
            <w:noProof/>
          </w:rPr>
          <w:t>24</w:t>
        </w:r>
        <w:r w:rsidRPr="005D1DDE">
          <w:rPr>
            <w:noProof/>
          </w:rPr>
          <w:fldChar w:fldCharType="end"/>
        </w:r>
      </w:ins>
    </w:p>
    <w:p w14:paraId="185C047B" w14:textId="12FFA21A" w:rsidR="00E95848" w:rsidRPr="009159B6" w:rsidRDefault="00E95848">
      <w:pPr>
        <w:pStyle w:val="TOC3"/>
        <w:tabs>
          <w:tab w:val="left" w:pos="1134"/>
          <w:tab w:val="right" w:leader="dot" w:pos="10195"/>
        </w:tabs>
        <w:rPr>
          <w:ins w:id="433" w:author="Mariano Marpegan" w:date="2020-08-26T00:40:00Z"/>
          <w:rFonts w:eastAsiaTheme="minorEastAsia"/>
          <w:noProof/>
          <w:sz w:val="22"/>
          <w:lang w:eastAsia="es-AR"/>
          <w:rPrChange w:id="434" w:author="usuario" w:date="2020-09-01T16:59:00Z">
            <w:rPr>
              <w:ins w:id="435" w:author="Mariano Marpegan" w:date="2020-08-26T00:40:00Z"/>
              <w:rFonts w:eastAsiaTheme="minorEastAsia"/>
              <w:noProof/>
              <w:sz w:val="22"/>
              <w:lang w:val="es-AR" w:eastAsia="es-AR"/>
            </w:rPr>
          </w:rPrChange>
        </w:rPr>
      </w:pPr>
      <w:ins w:id="436" w:author="Mariano Marpegan" w:date="2020-08-26T00:40:00Z">
        <w:r w:rsidRPr="009159B6">
          <w:rPr>
            <w:noProof/>
          </w:rPr>
          <w:t>6.3.2</w:t>
        </w:r>
        <w:r w:rsidRPr="009159B6">
          <w:rPr>
            <w:rFonts w:eastAsiaTheme="minorEastAsia"/>
            <w:noProof/>
            <w:sz w:val="22"/>
            <w:lang w:eastAsia="es-AR"/>
            <w:rPrChange w:id="437" w:author="usuario" w:date="2020-09-01T16:59:00Z">
              <w:rPr>
                <w:rFonts w:eastAsiaTheme="minorEastAsia"/>
                <w:noProof/>
                <w:sz w:val="22"/>
                <w:lang w:val="es-AR" w:eastAsia="es-AR"/>
              </w:rPr>
            </w:rPrChange>
          </w:rPr>
          <w:tab/>
        </w:r>
        <w:r w:rsidRPr="009159B6">
          <w:rPr>
            <w:noProof/>
          </w:rPr>
          <w:t>Maintenance</w:t>
        </w:r>
        <w:r w:rsidRPr="009159B6">
          <w:rPr>
            <w:noProof/>
          </w:rPr>
          <w:tab/>
        </w:r>
        <w:r w:rsidRPr="005D1DDE">
          <w:rPr>
            <w:noProof/>
          </w:rPr>
          <w:fldChar w:fldCharType="begin"/>
        </w:r>
        <w:r w:rsidRPr="009159B6">
          <w:rPr>
            <w:noProof/>
          </w:rPr>
          <w:instrText xml:space="preserve"> PAGEREF _Toc49294882 \h </w:instrText>
        </w:r>
      </w:ins>
      <w:r w:rsidRPr="005D1DDE">
        <w:rPr>
          <w:noProof/>
        </w:rPr>
      </w:r>
      <w:r w:rsidRPr="005D1DDE">
        <w:rPr>
          <w:noProof/>
          <w:rPrChange w:id="438" w:author="usuario" w:date="2020-09-01T16:59:00Z">
            <w:rPr>
              <w:noProof/>
            </w:rPr>
          </w:rPrChange>
        </w:rPr>
        <w:fldChar w:fldCharType="separate"/>
      </w:r>
      <w:ins w:id="439" w:author="Mariano Marpegan" w:date="2020-08-26T00:40:00Z">
        <w:r w:rsidRPr="009159B6">
          <w:rPr>
            <w:noProof/>
          </w:rPr>
          <w:t>24</w:t>
        </w:r>
        <w:r w:rsidRPr="005D1DDE">
          <w:rPr>
            <w:noProof/>
          </w:rPr>
          <w:fldChar w:fldCharType="end"/>
        </w:r>
      </w:ins>
    </w:p>
    <w:p w14:paraId="1D24A539" w14:textId="324AD122" w:rsidR="00E95848" w:rsidRPr="009159B6" w:rsidRDefault="00E95848">
      <w:pPr>
        <w:pStyle w:val="TOC2"/>
        <w:rPr>
          <w:ins w:id="440" w:author="Mariano Marpegan" w:date="2020-08-26T00:40:00Z"/>
          <w:rFonts w:eastAsiaTheme="minorEastAsia"/>
          <w:color w:val="auto"/>
          <w:lang w:eastAsia="es-AR"/>
          <w:rPrChange w:id="441" w:author="usuario" w:date="2020-09-01T16:59:00Z">
            <w:rPr>
              <w:ins w:id="442" w:author="Mariano Marpegan" w:date="2020-08-26T00:40:00Z"/>
              <w:rFonts w:eastAsiaTheme="minorEastAsia"/>
              <w:color w:val="auto"/>
              <w:lang w:val="es-AR" w:eastAsia="es-AR"/>
            </w:rPr>
          </w:rPrChange>
        </w:rPr>
      </w:pPr>
      <w:ins w:id="443" w:author="Mariano Marpegan" w:date="2020-08-26T00:40:00Z">
        <w:r w:rsidRPr="009159B6">
          <w:t>6.4</w:t>
        </w:r>
        <w:r w:rsidRPr="009159B6">
          <w:rPr>
            <w:rFonts w:eastAsiaTheme="minorEastAsia"/>
            <w:color w:val="auto"/>
            <w:lang w:eastAsia="es-AR"/>
            <w:rPrChange w:id="444" w:author="usuario" w:date="2020-09-01T16:59:00Z">
              <w:rPr>
                <w:rFonts w:eastAsiaTheme="minorEastAsia"/>
                <w:color w:val="auto"/>
                <w:lang w:val="es-AR" w:eastAsia="es-AR"/>
              </w:rPr>
            </w:rPrChange>
          </w:rPr>
          <w:tab/>
        </w:r>
        <w:r w:rsidRPr="009159B6">
          <w:t>Remote Control and Monitoring</w:t>
        </w:r>
        <w:r w:rsidRPr="009159B6">
          <w:tab/>
        </w:r>
        <w:r w:rsidRPr="005D1DDE">
          <w:fldChar w:fldCharType="begin"/>
        </w:r>
        <w:r w:rsidRPr="009159B6">
          <w:instrText xml:space="preserve"> PAGEREF _Toc49294883 \h </w:instrText>
        </w:r>
      </w:ins>
      <w:r w:rsidRPr="005D1DDE">
        <w:rPr>
          <w:rPrChange w:id="445" w:author="usuario" w:date="2020-09-01T16:59:00Z">
            <w:rPr/>
          </w:rPrChange>
        </w:rPr>
        <w:fldChar w:fldCharType="separate"/>
      </w:r>
      <w:ins w:id="446" w:author="Mariano Marpegan" w:date="2020-08-26T00:40:00Z">
        <w:r w:rsidRPr="009159B6">
          <w:t>24</w:t>
        </w:r>
        <w:r w:rsidRPr="005D1DDE">
          <w:fldChar w:fldCharType="end"/>
        </w:r>
      </w:ins>
    </w:p>
    <w:p w14:paraId="21E33A93" w14:textId="460ACA16" w:rsidR="00E95848" w:rsidRPr="009159B6" w:rsidRDefault="00E95848">
      <w:pPr>
        <w:pStyle w:val="TOC3"/>
        <w:tabs>
          <w:tab w:val="left" w:pos="1134"/>
          <w:tab w:val="right" w:leader="dot" w:pos="10195"/>
        </w:tabs>
        <w:rPr>
          <w:ins w:id="447" w:author="Mariano Marpegan" w:date="2020-08-26T00:40:00Z"/>
          <w:rFonts w:eastAsiaTheme="minorEastAsia"/>
          <w:noProof/>
          <w:sz w:val="22"/>
          <w:lang w:eastAsia="es-AR"/>
          <w:rPrChange w:id="448" w:author="usuario" w:date="2020-09-01T16:59:00Z">
            <w:rPr>
              <w:ins w:id="449" w:author="Mariano Marpegan" w:date="2020-08-26T00:40:00Z"/>
              <w:rFonts w:eastAsiaTheme="minorEastAsia"/>
              <w:noProof/>
              <w:sz w:val="22"/>
              <w:lang w:val="es-AR" w:eastAsia="es-AR"/>
            </w:rPr>
          </w:rPrChange>
        </w:rPr>
      </w:pPr>
      <w:ins w:id="450" w:author="Mariano Marpegan" w:date="2020-08-26T00:40:00Z">
        <w:r w:rsidRPr="009159B6">
          <w:rPr>
            <w:noProof/>
          </w:rPr>
          <w:t>6.4.1</w:t>
        </w:r>
        <w:r w:rsidRPr="009159B6">
          <w:rPr>
            <w:rFonts w:eastAsiaTheme="minorEastAsia"/>
            <w:noProof/>
            <w:sz w:val="22"/>
            <w:lang w:eastAsia="es-AR"/>
            <w:rPrChange w:id="451" w:author="usuario" w:date="2020-09-01T16:59:00Z">
              <w:rPr>
                <w:rFonts w:eastAsiaTheme="minorEastAsia"/>
                <w:noProof/>
                <w:sz w:val="22"/>
                <w:lang w:val="es-AR" w:eastAsia="es-AR"/>
              </w:rPr>
            </w:rPrChange>
          </w:rPr>
          <w:tab/>
        </w:r>
        <w:r w:rsidRPr="009159B6">
          <w:rPr>
            <w:noProof/>
          </w:rPr>
          <w:t>SCADA systems</w:t>
        </w:r>
        <w:r w:rsidRPr="009159B6">
          <w:rPr>
            <w:noProof/>
          </w:rPr>
          <w:tab/>
        </w:r>
        <w:r w:rsidRPr="005D1DDE">
          <w:rPr>
            <w:noProof/>
          </w:rPr>
          <w:fldChar w:fldCharType="begin"/>
        </w:r>
        <w:r w:rsidRPr="009159B6">
          <w:rPr>
            <w:noProof/>
          </w:rPr>
          <w:instrText xml:space="preserve"> PAGEREF _Toc49294884 \h </w:instrText>
        </w:r>
      </w:ins>
      <w:r w:rsidRPr="005D1DDE">
        <w:rPr>
          <w:noProof/>
        </w:rPr>
      </w:r>
      <w:r w:rsidRPr="005D1DDE">
        <w:rPr>
          <w:noProof/>
          <w:rPrChange w:id="452" w:author="usuario" w:date="2020-09-01T16:59:00Z">
            <w:rPr>
              <w:noProof/>
            </w:rPr>
          </w:rPrChange>
        </w:rPr>
        <w:fldChar w:fldCharType="separate"/>
      </w:r>
      <w:ins w:id="453" w:author="Mariano Marpegan" w:date="2020-08-26T00:40:00Z">
        <w:r w:rsidRPr="009159B6">
          <w:rPr>
            <w:noProof/>
          </w:rPr>
          <w:t>24</w:t>
        </w:r>
        <w:r w:rsidRPr="005D1DDE">
          <w:rPr>
            <w:noProof/>
          </w:rPr>
          <w:fldChar w:fldCharType="end"/>
        </w:r>
      </w:ins>
    </w:p>
    <w:p w14:paraId="254ADC17" w14:textId="010E7C42" w:rsidR="00E95848" w:rsidRPr="009159B6" w:rsidRDefault="00E95848">
      <w:pPr>
        <w:pStyle w:val="TOC3"/>
        <w:tabs>
          <w:tab w:val="left" w:pos="1134"/>
          <w:tab w:val="right" w:leader="dot" w:pos="10195"/>
        </w:tabs>
        <w:rPr>
          <w:ins w:id="454" w:author="Mariano Marpegan" w:date="2020-08-26T00:40:00Z"/>
          <w:rFonts w:eastAsiaTheme="minorEastAsia"/>
          <w:noProof/>
          <w:sz w:val="22"/>
          <w:lang w:eastAsia="es-AR"/>
          <w:rPrChange w:id="455" w:author="usuario" w:date="2020-09-01T16:59:00Z">
            <w:rPr>
              <w:ins w:id="456" w:author="Mariano Marpegan" w:date="2020-08-26T00:40:00Z"/>
              <w:rFonts w:eastAsiaTheme="minorEastAsia"/>
              <w:noProof/>
              <w:sz w:val="22"/>
              <w:lang w:val="es-AR" w:eastAsia="es-AR"/>
            </w:rPr>
          </w:rPrChange>
        </w:rPr>
      </w:pPr>
      <w:ins w:id="457" w:author="Mariano Marpegan" w:date="2020-08-26T00:40:00Z">
        <w:r w:rsidRPr="009159B6">
          <w:rPr>
            <w:noProof/>
          </w:rPr>
          <w:t>6.4.2</w:t>
        </w:r>
        <w:r w:rsidRPr="009159B6">
          <w:rPr>
            <w:rFonts w:eastAsiaTheme="minorEastAsia"/>
            <w:noProof/>
            <w:sz w:val="22"/>
            <w:lang w:eastAsia="es-AR"/>
            <w:rPrChange w:id="458" w:author="usuario" w:date="2020-09-01T16:59:00Z">
              <w:rPr>
                <w:rFonts w:eastAsiaTheme="minorEastAsia"/>
                <w:noProof/>
                <w:sz w:val="22"/>
                <w:lang w:val="es-AR" w:eastAsia="es-AR"/>
              </w:rPr>
            </w:rPrChange>
          </w:rPr>
          <w:tab/>
        </w:r>
        <w:r w:rsidRPr="009159B6">
          <w:rPr>
            <w:noProof/>
          </w:rPr>
          <w:t>Automatic Identification System (AIS)</w:t>
        </w:r>
        <w:r w:rsidRPr="009159B6">
          <w:rPr>
            <w:noProof/>
          </w:rPr>
          <w:tab/>
        </w:r>
        <w:r w:rsidRPr="005D1DDE">
          <w:rPr>
            <w:noProof/>
          </w:rPr>
          <w:fldChar w:fldCharType="begin"/>
        </w:r>
        <w:r w:rsidRPr="009159B6">
          <w:rPr>
            <w:noProof/>
          </w:rPr>
          <w:instrText xml:space="preserve"> PAGEREF _Toc49294885 \h </w:instrText>
        </w:r>
      </w:ins>
      <w:r w:rsidRPr="005D1DDE">
        <w:rPr>
          <w:noProof/>
        </w:rPr>
      </w:r>
      <w:r w:rsidRPr="005D1DDE">
        <w:rPr>
          <w:noProof/>
          <w:rPrChange w:id="459" w:author="usuario" w:date="2020-09-01T16:59:00Z">
            <w:rPr>
              <w:noProof/>
            </w:rPr>
          </w:rPrChange>
        </w:rPr>
        <w:fldChar w:fldCharType="separate"/>
      </w:r>
      <w:ins w:id="460" w:author="Mariano Marpegan" w:date="2020-08-26T00:40:00Z">
        <w:r w:rsidRPr="009159B6">
          <w:rPr>
            <w:noProof/>
          </w:rPr>
          <w:t>25</w:t>
        </w:r>
        <w:r w:rsidRPr="005D1DDE">
          <w:rPr>
            <w:noProof/>
          </w:rPr>
          <w:fldChar w:fldCharType="end"/>
        </w:r>
      </w:ins>
    </w:p>
    <w:p w14:paraId="43EA2B28" w14:textId="708EB7C0" w:rsidR="00E95848" w:rsidRPr="009159B6" w:rsidRDefault="00E95848">
      <w:pPr>
        <w:pStyle w:val="TOC3"/>
        <w:tabs>
          <w:tab w:val="left" w:pos="1134"/>
          <w:tab w:val="right" w:leader="dot" w:pos="10195"/>
        </w:tabs>
        <w:rPr>
          <w:ins w:id="461" w:author="Mariano Marpegan" w:date="2020-08-26T00:40:00Z"/>
          <w:rFonts w:eastAsiaTheme="minorEastAsia"/>
          <w:noProof/>
          <w:sz w:val="22"/>
          <w:lang w:eastAsia="es-AR"/>
          <w:rPrChange w:id="462" w:author="usuario" w:date="2020-09-01T16:59:00Z">
            <w:rPr>
              <w:ins w:id="463" w:author="Mariano Marpegan" w:date="2020-08-26T00:40:00Z"/>
              <w:rFonts w:eastAsiaTheme="minorEastAsia"/>
              <w:noProof/>
              <w:sz w:val="22"/>
              <w:lang w:val="es-AR" w:eastAsia="es-AR"/>
            </w:rPr>
          </w:rPrChange>
        </w:rPr>
      </w:pPr>
      <w:ins w:id="464" w:author="Mariano Marpegan" w:date="2020-08-26T00:40:00Z">
        <w:r w:rsidRPr="009159B6">
          <w:rPr>
            <w:noProof/>
          </w:rPr>
          <w:t>6.4.3</w:t>
        </w:r>
        <w:r w:rsidRPr="009159B6">
          <w:rPr>
            <w:rFonts w:eastAsiaTheme="minorEastAsia"/>
            <w:noProof/>
            <w:sz w:val="22"/>
            <w:lang w:eastAsia="es-AR"/>
            <w:rPrChange w:id="465" w:author="usuario" w:date="2020-09-01T16:59:00Z">
              <w:rPr>
                <w:rFonts w:eastAsiaTheme="minorEastAsia"/>
                <w:noProof/>
                <w:sz w:val="22"/>
                <w:lang w:val="es-AR" w:eastAsia="es-AR"/>
              </w:rPr>
            </w:rPrChange>
          </w:rPr>
          <w:tab/>
        </w:r>
        <w:r w:rsidRPr="009159B6">
          <w:rPr>
            <w:noProof/>
          </w:rPr>
          <w:t>Mobile Interrogation Systems</w:t>
        </w:r>
        <w:r w:rsidRPr="009159B6">
          <w:rPr>
            <w:noProof/>
          </w:rPr>
          <w:tab/>
        </w:r>
        <w:r w:rsidRPr="005D1DDE">
          <w:rPr>
            <w:noProof/>
          </w:rPr>
          <w:fldChar w:fldCharType="begin"/>
        </w:r>
        <w:r w:rsidRPr="009159B6">
          <w:rPr>
            <w:noProof/>
          </w:rPr>
          <w:instrText xml:space="preserve"> PAGEREF _Toc49294886 \h </w:instrText>
        </w:r>
      </w:ins>
      <w:r w:rsidRPr="005D1DDE">
        <w:rPr>
          <w:noProof/>
        </w:rPr>
      </w:r>
      <w:r w:rsidRPr="005D1DDE">
        <w:rPr>
          <w:noProof/>
          <w:rPrChange w:id="466" w:author="usuario" w:date="2020-09-01T16:59:00Z">
            <w:rPr>
              <w:noProof/>
            </w:rPr>
          </w:rPrChange>
        </w:rPr>
        <w:fldChar w:fldCharType="separate"/>
      </w:r>
      <w:ins w:id="467" w:author="Mariano Marpegan" w:date="2020-08-26T00:40:00Z">
        <w:r w:rsidRPr="009159B6">
          <w:rPr>
            <w:noProof/>
          </w:rPr>
          <w:t>26</w:t>
        </w:r>
        <w:r w:rsidRPr="005D1DDE">
          <w:rPr>
            <w:noProof/>
          </w:rPr>
          <w:fldChar w:fldCharType="end"/>
        </w:r>
      </w:ins>
    </w:p>
    <w:p w14:paraId="09867E58" w14:textId="3A54EBE4" w:rsidR="00E95848" w:rsidRPr="009159B6" w:rsidRDefault="00E95848">
      <w:pPr>
        <w:pStyle w:val="TOC1"/>
        <w:rPr>
          <w:ins w:id="468" w:author="Mariano Marpegan" w:date="2020-08-26T00:40:00Z"/>
          <w:rFonts w:eastAsiaTheme="minorEastAsia"/>
          <w:b w:val="0"/>
          <w:color w:val="auto"/>
          <w:lang w:eastAsia="es-AR"/>
          <w:rPrChange w:id="469" w:author="usuario" w:date="2020-09-01T16:59:00Z">
            <w:rPr>
              <w:ins w:id="470" w:author="Mariano Marpegan" w:date="2020-08-26T00:40:00Z"/>
              <w:rFonts w:eastAsiaTheme="minorEastAsia"/>
              <w:b w:val="0"/>
              <w:color w:val="auto"/>
              <w:lang w:val="es-AR" w:eastAsia="es-AR"/>
            </w:rPr>
          </w:rPrChange>
        </w:rPr>
      </w:pPr>
      <w:ins w:id="471" w:author="Mariano Marpegan" w:date="2020-08-26T00:40:00Z">
        <w:r w:rsidRPr="009159B6">
          <w:t>7</w:t>
        </w:r>
        <w:r w:rsidRPr="009159B6">
          <w:rPr>
            <w:rFonts w:eastAsiaTheme="minorEastAsia"/>
            <w:b w:val="0"/>
            <w:color w:val="auto"/>
            <w:lang w:eastAsia="es-AR"/>
            <w:rPrChange w:id="472" w:author="usuario" w:date="2020-09-01T16:59:00Z">
              <w:rPr>
                <w:rFonts w:eastAsiaTheme="minorEastAsia"/>
                <w:b w:val="0"/>
                <w:color w:val="auto"/>
                <w:lang w:val="es-AR" w:eastAsia="es-AR"/>
              </w:rPr>
            </w:rPrChange>
          </w:rPr>
          <w:tab/>
        </w:r>
        <w:r w:rsidRPr="009159B6">
          <w:t>COMMUNICATION LINKS</w:t>
        </w:r>
        <w:r w:rsidRPr="009159B6">
          <w:tab/>
        </w:r>
        <w:r w:rsidRPr="005D1DDE">
          <w:fldChar w:fldCharType="begin"/>
        </w:r>
        <w:r w:rsidRPr="009159B6">
          <w:instrText xml:space="preserve"> PAGEREF _Toc49294887 \h </w:instrText>
        </w:r>
      </w:ins>
      <w:r w:rsidRPr="005D1DDE">
        <w:rPr>
          <w:rPrChange w:id="473" w:author="usuario" w:date="2020-09-01T16:59:00Z">
            <w:rPr/>
          </w:rPrChange>
        </w:rPr>
        <w:fldChar w:fldCharType="separate"/>
      </w:r>
      <w:ins w:id="474" w:author="Mariano Marpegan" w:date="2020-08-26T00:40:00Z">
        <w:r w:rsidRPr="009159B6">
          <w:t>26</w:t>
        </w:r>
        <w:r w:rsidRPr="005D1DDE">
          <w:fldChar w:fldCharType="end"/>
        </w:r>
      </w:ins>
    </w:p>
    <w:p w14:paraId="07A99D29" w14:textId="63070D22" w:rsidR="00E95848" w:rsidRPr="009159B6" w:rsidRDefault="00E95848">
      <w:pPr>
        <w:pStyle w:val="TOC2"/>
        <w:rPr>
          <w:ins w:id="475" w:author="Mariano Marpegan" w:date="2020-08-26T00:40:00Z"/>
          <w:rFonts w:eastAsiaTheme="minorEastAsia"/>
          <w:color w:val="auto"/>
          <w:lang w:eastAsia="es-AR"/>
          <w:rPrChange w:id="476" w:author="usuario" w:date="2020-09-01T16:59:00Z">
            <w:rPr>
              <w:ins w:id="477" w:author="Mariano Marpegan" w:date="2020-08-26T00:40:00Z"/>
              <w:rFonts w:eastAsiaTheme="minorEastAsia"/>
              <w:color w:val="auto"/>
              <w:lang w:val="es-AR" w:eastAsia="es-AR"/>
            </w:rPr>
          </w:rPrChange>
        </w:rPr>
      </w:pPr>
      <w:ins w:id="478" w:author="Mariano Marpegan" w:date="2020-08-26T00:40:00Z">
        <w:r w:rsidRPr="009159B6">
          <w:t>7.1</w:t>
        </w:r>
        <w:r w:rsidRPr="009159B6">
          <w:rPr>
            <w:rFonts w:eastAsiaTheme="minorEastAsia"/>
            <w:color w:val="auto"/>
            <w:lang w:eastAsia="es-AR"/>
            <w:rPrChange w:id="479" w:author="usuario" w:date="2020-09-01T16:59:00Z">
              <w:rPr>
                <w:rFonts w:eastAsiaTheme="minorEastAsia"/>
                <w:color w:val="auto"/>
                <w:lang w:val="es-AR" w:eastAsia="es-AR"/>
              </w:rPr>
            </w:rPrChange>
          </w:rPr>
          <w:tab/>
        </w:r>
        <w:r w:rsidRPr="009159B6">
          <w:t>General</w:t>
        </w:r>
        <w:r w:rsidRPr="009159B6">
          <w:tab/>
        </w:r>
        <w:r w:rsidRPr="005D1DDE">
          <w:fldChar w:fldCharType="begin"/>
        </w:r>
        <w:r w:rsidRPr="009159B6">
          <w:instrText xml:space="preserve"> PAGEREF _Toc49294888 \h </w:instrText>
        </w:r>
      </w:ins>
      <w:r w:rsidRPr="005D1DDE">
        <w:rPr>
          <w:rPrChange w:id="480" w:author="usuario" w:date="2020-09-01T16:59:00Z">
            <w:rPr/>
          </w:rPrChange>
        </w:rPr>
        <w:fldChar w:fldCharType="separate"/>
      </w:r>
      <w:ins w:id="481" w:author="Mariano Marpegan" w:date="2020-08-26T00:40:00Z">
        <w:r w:rsidRPr="009159B6">
          <w:t>26</w:t>
        </w:r>
        <w:r w:rsidRPr="005D1DDE">
          <w:fldChar w:fldCharType="end"/>
        </w:r>
      </w:ins>
    </w:p>
    <w:p w14:paraId="10FEE14C" w14:textId="6EC5CE50" w:rsidR="00E95848" w:rsidRPr="009159B6" w:rsidRDefault="00E95848">
      <w:pPr>
        <w:pStyle w:val="TOC2"/>
        <w:rPr>
          <w:ins w:id="482" w:author="Mariano Marpegan" w:date="2020-08-26T00:40:00Z"/>
          <w:rFonts w:eastAsiaTheme="minorEastAsia"/>
          <w:color w:val="auto"/>
          <w:lang w:eastAsia="es-AR"/>
          <w:rPrChange w:id="483" w:author="usuario" w:date="2020-09-01T16:59:00Z">
            <w:rPr>
              <w:ins w:id="484" w:author="Mariano Marpegan" w:date="2020-08-26T00:40:00Z"/>
              <w:rFonts w:eastAsiaTheme="minorEastAsia"/>
              <w:color w:val="auto"/>
              <w:lang w:val="es-AR" w:eastAsia="es-AR"/>
            </w:rPr>
          </w:rPrChange>
        </w:rPr>
      </w:pPr>
      <w:ins w:id="485" w:author="Mariano Marpegan" w:date="2020-08-26T00:40:00Z">
        <w:r w:rsidRPr="009159B6">
          <w:t>7.2</w:t>
        </w:r>
        <w:r w:rsidRPr="009159B6">
          <w:rPr>
            <w:rFonts w:eastAsiaTheme="minorEastAsia"/>
            <w:color w:val="auto"/>
            <w:lang w:eastAsia="es-AR"/>
            <w:rPrChange w:id="486" w:author="usuario" w:date="2020-09-01T16:59:00Z">
              <w:rPr>
                <w:rFonts w:eastAsiaTheme="minorEastAsia"/>
                <w:color w:val="auto"/>
                <w:lang w:val="es-AR" w:eastAsia="es-AR"/>
              </w:rPr>
            </w:rPrChange>
          </w:rPr>
          <w:tab/>
        </w:r>
        <w:r w:rsidRPr="009159B6">
          <w:t>Planning</w:t>
        </w:r>
        <w:r w:rsidRPr="009159B6">
          <w:tab/>
        </w:r>
        <w:r w:rsidRPr="005D1DDE">
          <w:fldChar w:fldCharType="begin"/>
        </w:r>
        <w:r w:rsidRPr="009159B6">
          <w:instrText xml:space="preserve"> PAGEREF _Toc49294889 \h </w:instrText>
        </w:r>
      </w:ins>
      <w:r w:rsidRPr="005D1DDE">
        <w:rPr>
          <w:rPrChange w:id="487" w:author="usuario" w:date="2020-09-01T16:59:00Z">
            <w:rPr/>
          </w:rPrChange>
        </w:rPr>
        <w:fldChar w:fldCharType="separate"/>
      </w:r>
      <w:ins w:id="488" w:author="Mariano Marpegan" w:date="2020-08-26T00:40:00Z">
        <w:r w:rsidRPr="009159B6">
          <w:t>26</w:t>
        </w:r>
        <w:r w:rsidRPr="005D1DDE">
          <w:fldChar w:fldCharType="end"/>
        </w:r>
      </w:ins>
    </w:p>
    <w:p w14:paraId="1D15EB51" w14:textId="47019AD6" w:rsidR="00E95848" w:rsidRPr="009159B6" w:rsidRDefault="00E95848">
      <w:pPr>
        <w:pStyle w:val="TOC2"/>
        <w:rPr>
          <w:ins w:id="489" w:author="Mariano Marpegan" w:date="2020-08-26T00:40:00Z"/>
          <w:rFonts w:eastAsiaTheme="minorEastAsia"/>
          <w:color w:val="auto"/>
          <w:lang w:eastAsia="es-AR"/>
          <w:rPrChange w:id="490" w:author="usuario" w:date="2020-09-01T16:59:00Z">
            <w:rPr>
              <w:ins w:id="491" w:author="Mariano Marpegan" w:date="2020-08-26T00:40:00Z"/>
              <w:rFonts w:eastAsiaTheme="minorEastAsia"/>
              <w:color w:val="auto"/>
              <w:lang w:val="es-AR" w:eastAsia="es-AR"/>
            </w:rPr>
          </w:rPrChange>
        </w:rPr>
      </w:pPr>
      <w:ins w:id="492" w:author="Mariano Marpegan" w:date="2020-08-26T00:40:00Z">
        <w:r w:rsidRPr="009159B6">
          <w:t>7.3</w:t>
        </w:r>
        <w:r w:rsidRPr="009159B6">
          <w:rPr>
            <w:rFonts w:eastAsiaTheme="minorEastAsia"/>
            <w:color w:val="auto"/>
            <w:lang w:eastAsia="es-AR"/>
            <w:rPrChange w:id="493" w:author="usuario" w:date="2020-09-01T16:59:00Z">
              <w:rPr>
                <w:rFonts w:eastAsiaTheme="minorEastAsia"/>
                <w:color w:val="auto"/>
                <w:lang w:val="es-AR" w:eastAsia="es-AR"/>
              </w:rPr>
            </w:rPrChange>
          </w:rPr>
          <w:tab/>
        </w:r>
        <w:r w:rsidRPr="009159B6">
          <w:t>Energy Consumption</w:t>
        </w:r>
        <w:r w:rsidRPr="009159B6">
          <w:tab/>
        </w:r>
        <w:r w:rsidRPr="005D1DDE">
          <w:fldChar w:fldCharType="begin"/>
        </w:r>
        <w:r w:rsidRPr="009159B6">
          <w:instrText xml:space="preserve"> PAGEREF _Toc49294890 \h </w:instrText>
        </w:r>
      </w:ins>
      <w:r w:rsidRPr="005D1DDE">
        <w:rPr>
          <w:rPrChange w:id="494" w:author="usuario" w:date="2020-09-01T16:59:00Z">
            <w:rPr/>
          </w:rPrChange>
        </w:rPr>
        <w:fldChar w:fldCharType="separate"/>
      </w:r>
      <w:ins w:id="495" w:author="Mariano Marpegan" w:date="2020-08-26T00:40:00Z">
        <w:r w:rsidRPr="009159B6">
          <w:t>27</w:t>
        </w:r>
        <w:r w:rsidRPr="005D1DDE">
          <w:fldChar w:fldCharType="end"/>
        </w:r>
      </w:ins>
    </w:p>
    <w:p w14:paraId="6CF13992" w14:textId="140D1370" w:rsidR="00E95848" w:rsidRPr="009159B6" w:rsidRDefault="00E95848">
      <w:pPr>
        <w:pStyle w:val="TOC2"/>
        <w:rPr>
          <w:ins w:id="496" w:author="Mariano Marpegan" w:date="2020-08-26T00:40:00Z"/>
          <w:rFonts w:eastAsiaTheme="minorEastAsia"/>
          <w:color w:val="auto"/>
          <w:lang w:eastAsia="es-AR"/>
          <w:rPrChange w:id="497" w:author="usuario" w:date="2020-09-01T16:59:00Z">
            <w:rPr>
              <w:ins w:id="498" w:author="Mariano Marpegan" w:date="2020-08-26T00:40:00Z"/>
              <w:rFonts w:eastAsiaTheme="minorEastAsia"/>
              <w:color w:val="auto"/>
              <w:lang w:val="es-AR" w:eastAsia="es-AR"/>
            </w:rPr>
          </w:rPrChange>
        </w:rPr>
      </w:pPr>
      <w:ins w:id="499" w:author="Mariano Marpegan" w:date="2020-08-26T00:40:00Z">
        <w:r w:rsidRPr="009159B6">
          <w:t>7.4</w:t>
        </w:r>
        <w:r w:rsidRPr="009159B6">
          <w:rPr>
            <w:rFonts w:eastAsiaTheme="minorEastAsia"/>
            <w:color w:val="auto"/>
            <w:lang w:eastAsia="es-AR"/>
            <w:rPrChange w:id="500" w:author="usuario" w:date="2020-09-01T16:59:00Z">
              <w:rPr>
                <w:rFonts w:eastAsiaTheme="minorEastAsia"/>
                <w:color w:val="auto"/>
                <w:lang w:val="es-AR" w:eastAsia="es-AR"/>
              </w:rPr>
            </w:rPrChange>
          </w:rPr>
          <w:tab/>
        </w:r>
        <w:r w:rsidRPr="009159B6">
          <w:t>Types of Communications Links</w:t>
        </w:r>
        <w:r w:rsidRPr="009159B6">
          <w:tab/>
        </w:r>
        <w:r w:rsidRPr="005D1DDE">
          <w:fldChar w:fldCharType="begin"/>
        </w:r>
        <w:r w:rsidRPr="009159B6">
          <w:instrText xml:space="preserve"> PAGEREF _Toc49294891 \h </w:instrText>
        </w:r>
      </w:ins>
      <w:r w:rsidRPr="005D1DDE">
        <w:rPr>
          <w:rPrChange w:id="501" w:author="usuario" w:date="2020-09-01T16:59:00Z">
            <w:rPr/>
          </w:rPrChange>
        </w:rPr>
        <w:fldChar w:fldCharType="separate"/>
      </w:r>
      <w:ins w:id="502" w:author="Mariano Marpegan" w:date="2020-08-26T00:40:00Z">
        <w:r w:rsidRPr="009159B6">
          <w:t>27</w:t>
        </w:r>
        <w:r w:rsidRPr="005D1DDE">
          <w:fldChar w:fldCharType="end"/>
        </w:r>
      </w:ins>
    </w:p>
    <w:p w14:paraId="7D3A8A40" w14:textId="2BA3E183" w:rsidR="00E95848" w:rsidRPr="009159B6" w:rsidRDefault="00E95848">
      <w:pPr>
        <w:pStyle w:val="TOC3"/>
        <w:tabs>
          <w:tab w:val="left" w:pos="1134"/>
          <w:tab w:val="right" w:leader="dot" w:pos="10195"/>
        </w:tabs>
        <w:rPr>
          <w:ins w:id="503" w:author="Mariano Marpegan" w:date="2020-08-26T00:40:00Z"/>
          <w:rFonts w:eastAsiaTheme="minorEastAsia"/>
          <w:noProof/>
          <w:sz w:val="22"/>
          <w:lang w:eastAsia="es-AR"/>
          <w:rPrChange w:id="504" w:author="usuario" w:date="2020-09-01T16:59:00Z">
            <w:rPr>
              <w:ins w:id="505" w:author="Mariano Marpegan" w:date="2020-08-26T00:40:00Z"/>
              <w:rFonts w:eastAsiaTheme="minorEastAsia"/>
              <w:noProof/>
              <w:sz w:val="22"/>
              <w:lang w:val="es-AR" w:eastAsia="es-AR"/>
            </w:rPr>
          </w:rPrChange>
        </w:rPr>
      </w:pPr>
      <w:ins w:id="506" w:author="Mariano Marpegan" w:date="2020-08-26T00:40:00Z">
        <w:r w:rsidRPr="009159B6">
          <w:rPr>
            <w:noProof/>
          </w:rPr>
          <w:t>7.4.1</w:t>
        </w:r>
        <w:r w:rsidRPr="009159B6">
          <w:rPr>
            <w:rFonts w:eastAsiaTheme="minorEastAsia"/>
            <w:noProof/>
            <w:sz w:val="22"/>
            <w:lang w:eastAsia="es-AR"/>
            <w:rPrChange w:id="507" w:author="usuario" w:date="2020-09-01T16:59:00Z">
              <w:rPr>
                <w:rFonts w:eastAsiaTheme="minorEastAsia"/>
                <w:noProof/>
                <w:sz w:val="22"/>
                <w:lang w:val="es-AR" w:eastAsia="es-AR"/>
              </w:rPr>
            </w:rPrChange>
          </w:rPr>
          <w:tab/>
        </w:r>
        <w:r w:rsidRPr="009159B6">
          <w:rPr>
            <w:noProof/>
          </w:rPr>
          <w:t>Public and Private Networks</w:t>
        </w:r>
        <w:r w:rsidRPr="009159B6">
          <w:rPr>
            <w:noProof/>
          </w:rPr>
          <w:tab/>
        </w:r>
        <w:r w:rsidRPr="005D1DDE">
          <w:rPr>
            <w:noProof/>
          </w:rPr>
          <w:fldChar w:fldCharType="begin"/>
        </w:r>
        <w:r w:rsidRPr="009159B6">
          <w:rPr>
            <w:noProof/>
          </w:rPr>
          <w:instrText xml:space="preserve"> PAGEREF _Toc49294892 \h </w:instrText>
        </w:r>
      </w:ins>
      <w:r w:rsidRPr="005D1DDE">
        <w:rPr>
          <w:noProof/>
        </w:rPr>
      </w:r>
      <w:r w:rsidRPr="005D1DDE">
        <w:rPr>
          <w:noProof/>
          <w:rPrChange w:id="508" w:author="usuario" w:date="2020-09-01T16:59:00Z">
            <w:rPr>
              <w:noProof/>
            </w:rPr>
          </w:rPrChange>
        </w:rPr>
        <w:fldChar w:fldCharType="separate"/>
      </w:r>
      <w:ins w:id="509" w:author="Mariano Marpegan" w:date="2020-08-26T00:40:00Z">
        <w:r w:rsidRPr="009159B6">
          <w:rPr>
            <w:noProof/>
          </w:rPr>
          <w:t>27</w:t>
        </w:r>
        <w:r w:rsidRPr="005D1DDE">
          <w:rPr>
            <w:noProof/>
          </w:rPr>
          <w:fldChar w:fldCharType="end"/>
        </w:r>
      </w:ins>
    </w:p>
    <w:p w14:paraId="49D6AEF6" w14:textId="21D57D7A" w:rsidR="00E95848" w:rsidRPr="009159B6" w:rsidRDefault="00E95848">
      <w:pPr>
        <w:pStyle w:val="TOC3"/>
        <w:tabs>
          <w:tab w:val="left" w:pos="1134"/>
          <w:tab w:val="right" w:leader="dot" w:pos="10195"/>
        </w:tabs>
        <w:rPr>
          <w:ins w:id="510" w:author="Mariano Marpegan" w:date="2020-08-26T00:40:00Z"/>
          <w:rFonts w:eastAsiaTheme="minorEastAsia"/>
          <w:noProof/>
          <w:sz w:val="22"/>
          <w:lang w:eastAsia="es-AR"/>
          <w:rPrChange w:id="511" w:author="usuario" w:date="2020-09-01T16:59:00Z">
            <w:rPr>
              <w:ins w:id="512" w:author="Mariano Marpegan" w:date="2020-08-26T00:40:00Z"/>
              <w:rFonts w:eastAsiaTheme="minorEastAsia"/>
              <w:noProof/>
              <w:sz w:val="22"/>
              <w:lang w:val="es-AR" w:eastAsia="es-AR"/>
            </w:rPr>
          </w:rPrChange>
        </w:rPr>
      </w:pPr>
      <w:ins w:id="513" w:author="Mariano Marpegan" w:date="2020-08-26T00:40:00Z">
        <w:r w:rsidRPr="009159B6">
          <w:rPr>
            <w:noProof/>
          </w:rPr>
          <w:t>7.4.2</w:t>
        </w:r>
        <w:r w:rsidRPr="009159B6">
          <w:rPr>
            <w:rFonts w:eastAsiaTheme="minorEastAsia"/>
            <w:noProof/>
            <w:sz w:val="22"/>
            <w:lang w:eastAsia="es-AR"/>
            <w:rPrChange w:id="514" w:author="usuario" w:date="2020-09-01T16:59:00Z">
              <w:rPr>
                <w:rFonts w:eastAsiaTheme="minorEastAsia"/>
                <w:noProof/>
                <w:sz w:val="22"/>
                <w:lang w:val="es-AR" w:eastAsia="es-AR"/>
              </w:rPr>
            </w:rPrChange>
          </w:rPr>
          <w:tab/>
        </w:r>
        <w:r w:rsidRPr="009159B6">
          <w:rPr>
            <w:noProof/>
          </w:rPr>
          <w:t>Radio Links</w:t>
        </w:r>
        <w:r w:rsidRPr="009159B6">
          <w:rPr>
            <w:noProof/>
          </w:rPr>
          <w:tab/>
        </w:r>
        <w:r w:rsidRPr="005D1DDE">
          <w:rPr>
            <w:noProof/>
          </w:rPr>
          <w:fldChar w:fldCharType="begin"/>
        </w:r>
        <w:r w:rsidRPr="009159B6">
          <w:rPr>
            <w:noProof/>
          </w:rPr>
          <w:instrText xml:space="preserve"> PAGEREF _Toc49294893 \h </w:instrText>
        </w:r>
      </w:ins>
      <w:r w:rsidRPr="005D1DDE">
        <w:rPr>
          <w:noProof/>
        </w:rPr>
      </w:r>
      <w:r w:rsidRPr="005D1DDE">
        <w:rPr>
          <w:noProof/>
          <w:rPrChange w:id="515" w:author="usuario" w:date="2020-09-01T16:59:00Z">
            <w:rPr>
              <w:noProof/>
            </w:rPr>
          </w:rPrChange>
        </w:rPr>
        <w:fldChar w:fldCharType="separate"/>
      </w:r>
      <w:ins w:id="516" w:author="Mariano Marpegan" w:date="2020-08-26T00:40:00Z">
        <w:r w:rsidRPr="009159B6">
          <w:rPr>
            <w:noProof/>
          </w:rPr>
          <w:t>27</w:t>
        </w:r>
        <w:r w:rsidRPr="005D1DDE">
          <w:rPr>
            <w:noProof/>
          </w:rPr>
          <w:fldChar w:fldCharType="end"/>
        </w:r>
      </w:ins>
    </w:p>
    <w:p w14:paraId="4C02FAFE" w14:textId="57E3152C" w:rsidR="00E95848" w:rsidRPr="009159B6" w:rsidRDefault="00E95848">
      <w:pPr>
        <w:pStyle w:val="TOC3"/>
        <w:tabs>
          <w:tab w:val="left" w:pos="1134"/>
          <w:tab w:val="right" w:leader="dot" w:pos="10195"/>
        </w:tabs>
        <w:rPr>
          <w:ins w:id="517" w:author="Mariano Marpegan" w:date="2020-08-26T00:40:00Z"/>
          <w:rFonts w:eastAsiaTheme="minorEastAsia"/>
          <w:noProof/>
          <w:sz w:val="22"/>
          <w:lang w:eastAsia="es-AR"/>
          <w:rPrChange w:id="518" w:author="usuario" w:date="2020-09-01T16:59:00Z">
            <w:rPr>
              <w:ins w:id="519" w:author="Mariano Marpegan" w:date="2020-08-26T00:40:00Z"/>
              <w:rFonts w:eastAsiaTheme="minorEastAsia"/>
              <w:noProof/>
              <w:sz w:val="22"/>
              <w:lang w:val="es-AR" w:eastAsia="es-AR"/>
            </w:rPr>
          </w:rPrChange>
        </w:rPr>
      </w:pPr>
      <w:ins w:id="520" w:author="Mariano Marpegan" w:date="2020-08-26T00:40:00Z">
        <w:r w:rsidRPr="009159B6">
          <w:rPr>
            <w:noProof/>
          </w:rPr>
          <w:t>7.4.3</w:t>
        </w:r>
        <w:r w:rsidRPr="009159B6">
          <w:rPr>
            <w:rFonts w:eastAsiaTheme="minorEastAsia"/>
            <w:noProof/>
            <w:sz w:val="22"/>
            <w:lang w:eastAsia="es-AR"/>
            <w:rPrChange w:id="521" w:author="usuario" w:date="2020-09-01T16:59:00Z">
              <w:rPr>
                <w:rFonts w:eastAsiaTheme="minorEastAsia"/>
                <w:noProof/>
                <w:sz w:val="22"/>
                <w:lang w:val="es-AR" w:eastAsia="es-AR"/>
              </w:rPr>
            </w:rPrChange>
          </w:rPr>
          <w:tab/>
        </w:r>
        <w:r w:rsidRPr="009159B6">
          <w:rPr>
            <w:noProof/>
          </w:rPr>
          <w:t>AIS</w:t>
        </w:r>
        <w:r w:rsidRPr="009159B6">
          <w:rPr>
            <w:noProof/>
          </w:rPr>
          <w:tab/>
        </w:r>
        <w:r w:rsidRPr="005D1DDE">
          <w:rPr>
            <w:noProof/>
          </w:rPr>
          <w:fldChar w:fldCharType="begin"/>
        </w:r>
        <w:r w:rsidRPr="009159B6">
          <w:rPr>
            <w:noProof/>
          </w:rPr>
          <w:instrText xml:space="preserve"> PAGEREF _Toc49294894 \h </w:instrText>
        </w:r>
      </w:ins>
      <w:r w:rsidRPr="005D1DDE">
        <w:rPr>
          <w:noProof/>
        </w:rPr>
      </w:r>
      <w:r w:rsidRPr="005D1DDE">
        <w:rPr>
          <w:noProof/>
          <w:rPrChange w:id="522" w:author="usuario" w:date="2020-09-01T16:59:00Z">
            <w:rPr>
              <w:noProof/>
            </w:rPr>
          </w:rPrChange>
        </w:rPr>
        <w:fldChar w:fldCharType="separate"/>
      </w:r>
      <w:ins w:id="523" w:author="Mariano Marpegan" w:date="2020-08-26T00:40:00Z">
        <w:r w:rsidRPr="009159B6">
          <w:rPr>
            <w:noProof/>
          </w:rPr>
          <w:t>28</w:t>
        </w:r>
        <w:r w:rsidRPr="005D1DDE">
          <w:rPr>
            <w:noProof/>
          </w:rPr>
          <w:fldChar w:fldCharType="end"/>
        </w:r>
      </w:ins>
    </w:p>
    <w:p w14:paraId="2963C422" w14:textId="3DF0CE4C" w:rsidR="00E95848" w:rsidRPr="009159B6" w:rsidRDefault="00E95848">
      <w:pPr>
        <w:pStyle w:val="TOC3"/>
        <w:tabs>
          <w:tab w:val="left" w:pos="1134"/>
          <w:tab w:val="right" w:leader="dot" w:pos="10195"/>
        </w:tabs>
        <w:rPr>
          <w:ins w:id="524" w:author="Mariano Marpegan" w:date="2020-08-26T00:40:00Z"/>
          <w:rFonts w:eastAsiaTheme="minorEastAsia"/>
          <w:noProof/>
          <w:sz w:val="22"/>
          <w:lang w:eastAsia="es-AR"/>
          <w:rPrChange w:id="525" w:author="usuario" w:date="2020-09-01T16:59:00Z">
            <w:rPr>
              <w:ins w:id="526" w:author="Mariano Marpegan" w:date="2020-08-26T00:40:00Z"/>
              <w:rFonts w:eastAsiaTheme="minorEastAsia"/>
              <w:noProof/>
              <w:sz w:val="22"/>
              <w:lang w:val="es-AR" w:eastAsia="es-AR"/>
            </w:rPr>
          </w:rPrChange>
        </w:rPr>
      </w:pPr>
      <w:ins w:id="527" w:author="Mariano Marpegan" w:date="2020-08-26T00:40:00Z">
        <w:r w:rsidRPr="009159B6">
          <w:rPr>
            <w:noProof/>
          </w:rPr>
          <w:t>7.4.4</w:t>
        </w:r>
        <w:r w:rsidRPr="009159B6">
          <w:rPr>
            <w:rFonts w:eastAsiaTheme="minorEastAsia"/>
            <w:noProof/>
            <w:sz w:val="22"/>
            <w:lang w:eastAsia="es-AR"/>
            <w:rPrChange w:id="528" w:author="usuario" w:date="2020-09-01T16:59:00Z">
              <w:rPr>
                <w:rFonts w:eastAsiaTheme="minorEastAsia"/>
                <w:noProof/>
                <w:sz w:val="22"/>
                <w:lang w:val="es-AR" w:eastAsia="es-AR"/>
              </w:rPr>
            </w:rPrChange>
          </w:rPr>
          <w:tab/>
        </w:r>
        <w:r w:rsidRPr="009159B6">
          <w:rPr>
            <w:noProof/>
          </w:rPr>
          <w:t>Cellular Telephone Systems</w:t>
        </w:r>
        <w:r w:rsidRPr="009159B6">
          <w:rPr>
            <w:noProof/>
          </w:rPr>
          <w:tab/>
        </w:r>
        <w:r w:rsidRPr="005D1DDE">
          <w:rPr>
            <w:noProof/>
          </w:rPr>
          <w:fldChar w:fldCharType="begin"/>
        </w:r>
        <w:r w:rsidRPr="009159B6">
          <w:rPr>
            <w:noProof/>
          </w:rPr>
          <w:instrText xml:space="preserve"> PAGEREF _Toc49294895 \h </w:instrText>
        </w:r>
      </w:ins>
      <w:r w:rsidRPr="005D1DDE">
        <w:rPr>
          <w:noProof/>
        </w:rPr>
      </w:r>
      <w:r w:rsidRPr="005D1DDE">
        <w:rPr>
          <w:noProof/>
          <w:rPrChange w:id="529" w:author="usuario" w:date="2020-09-01T16:59:00Z">
            <w:rPr>
              <w:noProof/>
            </w:rPr>
          </w:rPrChange>
        </w:rPr>
        <w:fldChar w:fldCharType="separate"/>
      </w:r>
      <w:ins w:id="530" w:author="Mariano Marpegan" w:date="2020-08-26T00:40:00Z">
        <w:r w:rsidRPr="009159B6">
          <w:rPr>
            <w:noProof/>
          </w:rPr>
          <w:t>28</w:t>
        </w:r>
        <w:r w:rsidRPr="005D1DDE">
          <w:rPr>
            <w:noProof/>
          </w:rPr>
          <w:fldChar w:fldCharType="end"/>
        </w:r>
      </w:ins>
    </w:p>
    <w:p w14:paraId="7368085E" w14:textId="181F7104" w:rsidR="00E95848" w:rsidRPr="009159B6" w:rsidRDefault="00E95848">
      <w:pPr>
        <w:pStyle w:val="TOC3"/>
        <w:tabs>
          <w:tab w:val="left" w:pos="1134"/>
          <w:tab w:val="right" w:leader="dot" w:pos="10195"/>
        </w:tabs>
        <w:rPr>
          <w:ins w:id="531" w:author="Mariano Marpegan" w:date="2020-08-26T00:40:00Z"/>
          <w:rFonts w:eastAsiaTheme="minorEastAsia"/>
          <w:noProof/>
          <w:sz w:val="22"/>
          <w:lang w:eastAsia="es-AR"/>
          <w:rPrChange w:id="532" w:author="usuario" w:date="2020-09-01T16:59:00Z">
            <w:rPr>
              <w:ins w:id="533" w:author="Mariano Marpegan" w:date="2020-08-26T00:40:00Z"/>
              <w:rFonts w:eastAsiaTheme="minorEastAsia"/>
              <w:noProof/>
              <w:sz w:val="22"/>
              <w:lang w:val="es-AR" w:eastAsia="es-AR"/>
            </w:rPr>
          </w:rPrChange>
        </w:rPr>
      </w:pPr>
      <w:ins w:id="534" w:author="Mariano Marpegan" w:date="2020-08-26T00:40:00Z">
        <w:r w:rsidRPr="009159B6">
          <w:rPr>
            <w:noProof/>
          </w:rPr>
          <w:t>7.4.5</w:t>
        </w:r>
        <w:r w:rsidRPr="009159B6">
          <w:rPr>
            <w:rFonts w:eastAsiaTheme="minorEastAsia"/>
            <w:noProof/>
            <w:sz w:val="22"/>
            <w:lang w:eastAsia="es-AR"/>
            <w:rPrChange w:id="535" w:author="usuario" w:date="2020-09-01T16:59:00Z">
              <w:rPr>
                <w:rFonts w:eastAsiaTheme="minorEastAsia"/>
                <w:noProof/>
                <w:sz w:val="22"/>
                <w:lang w:val="es-AR" w:eastAsia="es-AR"/>
              </w:rPr>
            </w:rPrChange>
          </w:rPr>
          <w:tab/>
        </w:r>
        <w:r w:rsidRPr="009159B6">
          <w:rPr>
            <w:noProof/>
          </w:rPr>
          <w:t>Satellite Communications Systems</w:t>
        </w:r>
        <w:r w:rsidRPr="009159B6">
          <w:rPr>
            <w:noProof/>
          </w:rPr>
          <w:tab/>
        </w:r>
        <w:r w:rsidRPr="005D1DDE">
          <w:rPr>
            <w:noProof/>
          </w:rPr>
          <w:fldChar w:fldCharType="begin"/>
        </w:r>
        <w:r w:rsidRPr="009159B6">
          <w:rPr>
            <w:noProof/>
          </w:rPr>
          <w:instrText xml:space="preserve"> PAGEREF _Toc49294896 \h </w:instrText>
        </w:r>
      </w:ins>
      <w:r w:rsidRPr="005D1DDE">
        <w:rPr>
          <w:noProof/>
        </w:rPr>
      </w:r>
      <w:r w:rsidRPr="005D1DDE">
        <w:rPr>
          <w:noProof/>
          <w:rPrChange w:id="536" w:author="usuario" w:date="2020-09-01T16:59:00Z">
            <w:rPr>
              <w:noProof/>
            </w:rPr>
          </w:rPrChange>
        </w:rPr>
        <w:fldChar w:fldCharType="separate"/>
      </w:r>
      <w:ins w:id="537" w:author="Mariano Marpegan" w:date="2020-08-26T00:40:00Z">
        <w:r w:rsidRPr="009159B6">
          <w:rPr>
            <w:noProof/>
          </w:rPr>
          <w:t>28</w:t>
        </w:r>
        <w:r w:rsidRPr="005D1DDE">
          <w:rPr>
            <w:noProof/>
          </w:rPr>
          <w:fldChar w:fldCharType="end"/>
        </w:r>
      </w:ins>
    </w:p>
    <w:p w14:paraId="7915EAF1" w14:textId="302958EA" w:rsidR="00E95848" w:rsidRPr="009159B6" w:rsidRDefault="00E95848">
      <w:pPr>
        <w:pStyle w:val="TOC3"/>
        <w:tabs>
          <w:tab w:val="left" w:pos="1134"/>
          <w:tab w:val="right" w:leader="dot" w:pos="10195"/>
        </w:tabs>
        <w:rPr>
          <w:ins w:id="538" w:author="Mariano Marpegan" w:date="2020-08-26T00:40:00Z"/>
          <w:rFonts w:eastAsiaTheme="minorEastAsia"/>
          <w:noProof/>
          <w:sz w:val="22"/>
          <w:lang w:eastAsia="es-AR"/>
          <w:rPrChange w:id="539" w:author="usuario" w:date="2020-09-01T16:59:00Z">
            <w:rPr>
              <w:ins w:id="540" w:author="Mariano Marpegan" w:date="2020-08-26T00:40:00Z"/>
              <w:rFonts w:eastAsiaTheme="minorEastAsia"/>
              <w:noProof/>
              <w:sz w:val="22"/>
              <w:lang w:val="es-AR" w:eastAsia="es-AR"/>
            </w:rPr>
          </w:rPrChange>
        </w:rPr>
      </w:pPr>
      <w:ins w:id="541" w:author="Mariano Marpegan" w:date="2020-08-26T00:40:00Z">
        <w:r w:rsidRPr="009159B6">
          <w:rPr>
            <w:noProof/>
          </w:rPr>
          <w:t>7.4.6</w:t>
        </w:r>
        <w:r w:rsidRPr="009159B6">
          <w:rPr>
            <w:rFonts w:eastAsiaTheme="minorEastAsia"/>
            <w:noProof/>
            <w:sz w:val="22"/>
            <w:lang w:eastAsia="es-AR"/>
            <w:rPrChange w:id="542" w:author="usuario" w:date="2020-09-01T16:59:00Z">
              <w:rPr>
                <w:rFonts w:eastAsiaTheme="minorEastAsia"/>
                <w:noProof/>
                <w:sz w:val="22"/>
                <w:lang w:val="es-AR" w:eastAsia="es-AR"/>
              </w:rPr>
            </w:rPrChange>
          </w:rPr>
          <w:tab/>
        </w:r>
        <w:r w:rsidRPr="009159B6">
          <w:rPr>
            <w:noProof/>
          </w:rPr>
          <w:t>Visual Communications</w:t>
        </w:r>
        <w:r w:rsidRPr="009159B6">
          <w:rPr>
            <w:noProof/>
          </w:rPr>
          <w:tab/>
        </w:r>
        <w:r w:rsidRPr="005D1DDE">
          <w:rPr>
            <w:noProof/>
          </w:rPr>
          <w:fldChar w:fldCharType="begin"/>
        </w:r>
        <w:r w:rsidRPr="009159B6">
          <w:rPr>
            <w:noProof/>
          </w:rPr>
          <w:instrText xml:space="preserve"> PAGEREF _Toc49294897 \h </w:instrText>
        </w:r>
      </w:ins>
      <w:r w:rsidRPr="005D1DDE">
        <w:rPr>
          <w:noProof/>
        </w:rPr>
      </w:r>
      <w:r w:rsidRPr="005D1DDE">
        <w:rPr>
          <w:noProof/>
          <w:rPrChange w:id="543" w:author="usuario" w:date="2020-09-01T16:59:00Z">
            <w:rPr>
              <w:noProof/>
            </w:rPr>
          </w:rPrChange>
        </w:rPr>
        <w:fldChar w:fldCharType="separate"/>
      </w:r>
      <w:ins w:id="544" w:author="Mariano Marpegan" w:date="2020-08-26T00:40:00Z">
        <w:r w:rsidRPr="009159B6">
          <w:rPr>
            <w:noProof/>
          </w:rPr>
          <w:t>28</w:t>
        </w:r>
        <w:r w:rsidRPr="005D1DDE">
          <w:rPr>
            <w:noProof/>
          </w:rPr>
          <w:fldChar w:fldCharType="end"/>
        </w:r>
      </w:ins>
    </w:p>
    <w:p w14:paraId="58E315DD" w14:textId="66CC2410" w:rsidR="00E95848" w:rsidRPr="009159B6" w:rsidRDefault="00E95848">
      <w:pPr>
        <w:pStyle w:val="TOC1"/>
        <w:rPr>
          <w:ins w:id="545" w:author="Mariano Marpegan" w:date="2020-08-26T00:40:00Z"/>
          <w:rFonts w:eastAsiaTheme="minorEastAsia"/>
          <w:b w:val="0"/>
          <w:color w:val="auto"/>
          <w:lang w:eastAsia="es-AR"/>
          <w:rPrChange w:id="546" w:author="usuario" w:date="2020-09-01T16:59:00Z">
            <w:rPr>
              <w:ins w:id="547" w:author="Mariano Marpegan" w:date="2020-08-26T00:40:00Z"/>
              <w:rFonts w:eastAsiaTheme="minorEastAsia"/>
              <w:b w:val="0"/>
              <w:color w:val="auto"/>
              <w:lang w:val="es-AR" w:eastAsia="es-AR"/>
            </w:rPr>
          </w:rPrChange>
        </w:rPr>
      </w:pPr>
      <w:ins w:id="548" w:author="Mariano Marpegan" w:date="2020-08-26T00:40:00Z">
        <w:r w:rsidRPr="009159B6">
          <w:t>8</w:t>
        </w:r>
        <w:r w:rsidRPr="009159B6">
          <w:rPr>
            <w:rFonts w:eastAsiaTheme="minorEastAsia"/>
            <w:b w:val="0"/>
            <w:color w:val="auto"/>
            <w:lang w:eastAsia="es-AR"/>
            <w:rPrChange w:id="549" w:author="usuario" w:date="2020-09-01T16:59:00Z">
              <w:rPr>
                <w:rFonts w:eastAsiaTheme="minorEastAsia"/>
                <w:b w:val="0"/>
                <w:color w:val="auto"/>
                <w:lang w:val="es-AR" w:eastAsia="es-AR"/>
              </w:rPr>
            </w:rPrChange>
          </w:rPr>
          <w:tab/>
        </w:r>
        <w:r w:rsidRPr="009159B6">
          <w:t>DISPLAY, STORAGE &amp; CONTROL</w:t>
        </w:r>
        <w:r w:rsidRPr="009159B6">
          <w:tab/>
        </w:r>
        <w:r w:rsidRPr="005D1DDE">
          <w:fldChar w:fldCharType="begin"/>
        </w:r>
        <w:r w:rsidRPr="009159B6">
          <w:instrText xml:space="preserve"> PAGEREF _Toc49294898 \h </w:instrText>
        </w:r>
      </w:ins>
      <w:r w:rsidRPr="005D1DDE">
        <w:rPr>
          <w:rPrChange w:id="550" w:author="usuario" w:date="2020-09-01T16:59:00Z">
            <w:rPr/>
          </w:rPrChange>
        </w:rPr>
        <w:fldChar w:fldCharType="separate"/>
      </w:r>
      <w:ins w:id="551" w:author="Mariano Marpegan" w:date="2020-08-26T00:40:00Z">
        <w:r w:rsidRPr="009159B6">
          <w:t>28</w:t>
        </w:r>
        <w:r w:rsidRPr="005D1DDE">
          <w:fldChar w:fldCharType="end"/>
        </w:r>
      </w:ins>
    </w:p>
    <w:p w14:paraId="1ACA91EF" w14:textId="1D348E08" w:rsidR="00E95848" w:rsidRPr="009159B6" w:rsidRDefault="00E95848">
      <w:pPr>
        <w:pStyle w:val="TOC2"/>
        <w:rPr>
          <w:ins w:id="552" w:author="Mariano Marpegan" w:date="2020-08-26T00:40:00Z"/>
          <w:rFonts w:eastAsiaTheme="minorEastAsia"/>
          <w:color w:val="auto"/>
          <w:lang w:eastAsia="es-AR"/>
          <w:rPrChange w:id="553" w:author="usuario" w:date="2020-09-01T16:59:00Z">
            <w:rPr>
              <w:ins w:id="554" w:author="Mariano Marpegan" w:date="2020-08-26T00:40:00Z"/>
              <w:rFonts w:eastAsiaTheme="minorEastAsia"/>
              <w:color w:val="auto"/>
              <w:lang w:val="es-AR" w:eastAsia="es-AR"/>
            </w:rPr>
          </w:rPrChange>
        </w:rPr>
      </w:pPr>
      <w:ins w:id="555" w:author="Mariano Marpegan" w:date="2020-08-26T00:40:00Z">
        <w:r w:rsidRPr="009159B6">
          <w:lastRenderedPageBreak/>
          <w:t>8.1</w:t>
        </w:r>
        <w:r w:rsidRPr="009159B6">
          <w:rPr>
            <w:rFonts w:eastAsiaTheme="minorEastAsia"/>
            <w:color w:val="auto"/>
            <w:lang w:eastAsia="es-AR"/>
            <w:rPrChange w:id="556" w:author="usuario" w:date="2020-09-01T16:59:00Z">
              <w:rPr>
                <w:rFonts w:eastAsiaTheme="minorEastAsia"/>
                <w:color w:val="auto"/>
                <w:lang w:val="es-AR" w:eastAsia="es-AR"/>
              </w:rPr>
            </w:rPrChange>
          </w:rPr>
          <w:tab/>
        </w:r>
        <w:r w:rsidRPr="009159B6">
          <w:t>Introduction</w:t>
        </w:r>
        <w:r w:rsidRPr="009159B6">
          <w:tab/>
        </w:r>
        <w:r w:rsidRPr="005D1DDE">
          <w:fldChar w:fldCharType="begin"/>
        </w:r>
        <w:r w:rsidRPr="009159B6">
          <w:instrText xml:space="preserve"> PAGEREF _Toc49294899 \h </w:instrText>
        </w:r>
      </w:ins>
      <w:r w:rsidRPr="005D1DDE">
        <w:rPr>
          <w:rPrChange w:id="557" w:author="usuario" w:date="2020-09-01T16:59:00Z">
            <w:rPr/>
          </w:rPrChange>
        </w:rPr>
        <w:fldChar w:fldCharType="separate"/>
      </w:r>
      <w:ins w:id="558" w:author="Mariano Marpegan" w:date="2020-08-26T00:40:00Z">
        <w:r w:rsidRPr="009159B6">
          <w:t>28</w:t>
        </w:r>
        <w:r w:rsidRPr="005D1DDE">
          <w:fldChar w:fldCharType="end"/>
        </w:r>
      </w:ins>
    </w:p>
    <w:p w14:paraId="684D3EB6" w14:textId="2330B701" w:rsidR="00E95848" w:rsidRPr="009159B6" w:rsidRDefault="00E95848">
      <w:pPr>
        <w:pStyle w:val="TOC2"/>
        <w:rPr>
          <w:ins w:id="559" w:author="Mariano Marpegan" w:date="2020-08-26T00:40:00Z"/>
          <w:rFonts w:eastAsiaTheme="minorEastAsia"/>
          <w:color w:val="auto"/>
          <w:lang w:eastAsia="es-AR"/>
          <w:rPrChange w:id="560" w:author="usuario" w:date="2020-09-01T16:59:00Z">
            <w:rPr>
              <w:ins w:id="561" w:author="Mariano Marpegan" w:date="2020-08-26T00:40:00Z"/>
              <w:rFonts w:eastAsiaTheme="minorEastAsia"/>
              <w:color w:val="auto"/>
              <w:lang w:val="es-AR" w:eastAsia="es-AR"/>
            </w:rPr>
          </w:rPrChange>
        </w:rPr>
      </w:pPr>
      <w:ins w:id="562" w:author="Mariano Marpegan" w:date="2020-08-26T00:40:00Z">
        <w:r w:rsidRPr="009159B6">
          <w:t>8.2</w:t>
        </w:r>
        <w:r w:rsidRPr="009159B6">
          <w:rPr>
            <w:rFonts w:eastAsiaTheme="minorEastAsia"/>
            <w:color w:val="auto"/>
            <w:lang w:eastAsia="es-AR"/>
            <w:rPrChange w:id="563" w:author="usuario" w:date="2020-09-01T16:59:00Z">
              <w:rPr>
                <w:rFonts w:eastAsiaTheme="minorEastAsia"/>
                <w:color w:val="auto"/>
                <w:lang w:val="es-AR" w:eastAsia="es-AR"/>
              </w:rPr>
            </w:rPrChange>
          </w:rPr>
          <w:tab/>
        </w:r>
        <w:r w:rsidRPr="009159B6">
          <w:t>Display</w:t>
        </w:r>
        <w:r w:rsidRPr="009159B6">
          <w:tab/>
        </w:r>
        <w:r w:rsidRPr="005D1DDE">
          <w:fldChar w:fldCharType="begin"/>
        </w:r>
        <w:r w:rsidRPr="009159B6">
          <w:instrText xml:space="preserve"> PAGEREF _Toc49294900 \h </w:instrText>
        </w:r>
      </w:ins>
      <w:r w:rsidRPr="005D1DDE">
        <w:rPr>
          <w:rPrChange w:id="564" w:author="usuario" w:date="2020-09-01T16:59:00Z">
            <w:rPr/>
          </w:rPrChange>
        </w:rPr>
        <w:fldChar w:fldCharType="separate"/>
      </w:r>
      <w:ins w:id="565" w:author="Mariano Marpegan" w:date="2020-08-26T00:40:00Z">
        <w:r w:rsidRPr="009159B6">
          <w:t>28</w:t>
        </w:r>
        <w:r w:rsidRPr="005D1DDE">
          <w:fldChar w:fldCharType="end"/>
        </w:r>
      </w:ins>
    </w:p>
    <w:p w14:paraId="766BB17E" w14:textId="14BAA534" w:rsidR="00E95848" w:rsidRPr="009159B6" w:rsidRDefault="00E95848">
      <w:pPr>
        <w:pStyle w:val="TOC3"/>
        <w:tabs>
          <w:tab w:val="left" w:pos="1134"/>
          <w:tab w:val="right" w:leader="dot" w:pos="10195"/>
        </w:tabs>
        <w:rPr>
          <w:ins w:id="566" w:author="Mariano Marpegan" w:date="2020-08-26T00:40:00Z"/>
          <w:rFonts w:eastAsiaTheme="minorEastAsia"/>
          <w:noProof/>
          <w:sz w:val="22"/>
          <w:lang w:eastAsia="es-AR"/>
          <w:rPrChange w:id="567" w:author="usuario" w:date="2020-09-01T16:59:00Z">
            <w:rPr>
              <w:ins w:id="568" w:author="Mariano Marpegan" w:date="2020-08-26T00:40:00Z"/>
              <w:rFonts w:eastAsiaTheme="minorEastAsia"/>
              <w:noProof/>
              <w:sz w:val="22"/>
              <w:lang w:val="es-AR" w:eastAsia="es-AR"/>
            </w:rPr>
          </w:rPrChange>
        </w:rPr>
      </w:pPr>
      <w:ins w:id="569" w:author="Mariano Marpegan" w:date="2020-08-26T00:40:00Z">
        <w:r w:rsidRPr="009159B6">
          <w:rPr>
            <w:noProof/>
          </w:rPr>
          <w:t>8.2.1</w:t>
        </w:r>
        <w:r w:rsidRPr="009159B6">
          <w:rPr>
            <w:rFonts w:eastAsiaTheme="minorEastAsia"/>
            <w:noProof/>
            <w:sz w:val="22"/>
            <w:lang w:eastAsia="es-AR"/>
            <w:rPrChange w:id="570" w:author="usuario" w:date="2020-09-01T16:59:00Z">
              <w:rPr>
                <w:rFonts w:eastAsiaTheme="minorEastAsia"/>
                <w:noProof/>
                <w:sz w:val="22"/>
                <w:lang w:val="es-AR" w:eastAsia="es-AR"/>
              </w:rPr>
            </w:rPrChange>
          </w:rPr>
          <w:tab/>
        </w:r>
        <w:r w:rsidRPr="009159B6">
          <w:rPr>
            <w:noProof/>
          </w:rPr>
          <w:t>Visual Indicator</w:t>
        </w:r>
        <w:r w:rsidRPr="009159B6">
          <w:rPr>
            <w:noProof/>
          </w:rPr>
          <w:tab/>
        </w:r>
        <w:r w:rsidRPr="005D1DDE">
          <w:rPr>
            <w:noProof/>
          </w:rPr>
          <w:fldChar w:fldCharType="begin"/>
        </w:r>
        <w:r w:rsidRPr="009159B6">
          <w:rPr>
            <w:noProof/>
          </w:rPr>
          <w:instrText xml:space="preserve"> PAGEREF _Toc49294901 \h </w:instrText>
        </w:r>
      </w:ins>
      <w:r w:rsidRPr="005D1DDE">
        <w:rPr>
          <w:noProof/>
        </w:rPr>
      </w:r>
      <w:r w:rsidRPr="005D1DDE">
        <w:rPr>
          <w:noProof/>
          <w:rPrChange w:id="571" w:author="usuario" w:date="2020-09-01T16:59:00Z">
            <w:rPr>
              <w:noProof/>
            </w:rPr>
          </w:rPrChange>
        </w:rPr>
        <w:fldChar w:fldCharType="separate"/>
      </w:r>
      <w:ins w:id="572" w:author="Mariano Marpegan" w:date="2020-08-26T00:40:00Z">
        <w:r w:rsidRPr="009159B6">
          <w:rPr>
            <w:noProof/>
          </w:rPr>
          <w:t>29</w:t>
        </w:r>
        <w:r w:rsidRPr="005D1DDE">
          <w:rPr>
            <w:noProof/>
          </w:rPr>
          <w:fldChar w:fldCharType="end"/>
        </w:r>
      </w:ins>
    </w:p>
    <w:p w14:paraId="1C8525C3" w14:textId="7A01AE1E" w:rsidR="00E95848" w:rsidRPr="009159B6" w:rsidRDefault="00E95848">
      <w:pPr>
        <w:pStyle w:val="TOC3"/>
        <w:tabs>
          <w:tab w:val="left" w:pos="1134"/>
          <w:tab w:val="right" w:leader="dot" w:pos="10195"/>
        </w:tabs>
        <w:rPr>
          <w:ins w:id="573" w:author="Mariano Marpegan" w:date="2020-08-26T00:40:00Z"/>
          <w:rFonts w:eastAsiaTheme="minorEastAsia"/>
          <w:noProof/>
          <w:sz w:val="22"/>
          <w:lang w:eastAsia="es-AR"/>
          <w:rPrChange w:id="574" w:author="usuario" w:date="2020-09-01T16:59:00Z">
            <w:rPr>
              <w:ins w:id="575" w:author="Mariano Marpegan" w:date="2020-08-26T00:40:00Z"/>
              <w:rFonts w:eastAsiaTheme="minorEastAsia"/>
              <w:noProof/>
              <w:sz w:val="22"/>
              <w:lang w:val="es-AR" w:eastAsia="es-AR"/>
            </w:rPr>
          </w:rPrChange>
        </w:rPr>
      </w:pPr>
      <w:ins w:id="576" w:author="Mariano Marpegan" w:date="2020-08-26T00:40:00Z">
        <w:r w:rsidRPr="009159B6">
          <w:rPr>
            <w:noProof/>
          </w:rPr>
          <w:t>8.2.2</w:t>
        </w:r>
        <w:r w:rsidRPr="009159B6">
          <w:rPr>
            <w:rFonts w:eastAsiaTheme="minorEastAsia"/>
            <w:noProof/>
            <w:sz w:val="22"/>
            <w:lang w:eastAsia="es-AR"/>
            <w:rPrChange w:id="577" w:author="usuario" w:date="2020-09-01T16:59:00Z">
              <w:rPr>
                <w:rFonts w:eastAsiaTheme="minorEastAsia"/>
                <w:noProof/>
                <w:sz w:val="22"/>
                <w:lang w:val="es-AR" w:eastAsia="es-AR"/>
              </w:rPr>
            </w:rPrChange>
          </w:rPr>
          <w:tab/>
        </w:r>
        <w:r w:rsidRPr="009159B6">
          <w:rPr>
            <w:noProof/>
          </w:rPr>
          <w:t>Annunciator Panels</w:t>
        </w:r>
        <w:r w:rsidRPr="009159B6">
          <w:rPr>
            <w:noProof/>
          </w:rPr>
          <w:tab/>
        </w:r>
        <w:r w:rsidRPr="005D1DDE">
          <w:rPr>
            <w:noProof/>
          </w:rPr>
          <w:fldChar w:fldCharType="begin"/>
        </w:r>
        <w:r w:rsidRPr="009159B6">
          <w:rPr>
            <w:noProof/>
          </w:rPr>
          <w:instrText xml:space="preserve"> PAGEREF _Toc49294902 \h </w:instrText>
        </w:r>
      </w:ins>
      <w:r w:rsidRPr="005D1DDE">
        <w:rPr>
          <w:noProof/>
        </w:rPr>
      </w:r>
      <w:r w:rsidRPr="005D1DDE">
        <w:rPr>
          <w:noProof/>
          <w:rPrChange w:id="578" w:author="usuario" w:date="2020-09-01T16:59:00Z">
            <w:rPr>
              <w:noProof/>
            </w:rPr>
          </w:rPrChange>
        </w:rPr>
        <w:fldChar w:fldCharType="separate"/>
      </w:r>
      <w:ins w:id="579" w:author="Mariano Marpegan" w:date="2020-08-26T00:40:00Z">
        <w:r w:rsidRPr="009159B6">
          <w:rPr>
            <w:noProof/>
          </w:rPr>
          <w:t>29</w:t>
        </w:r>
        <w:r w:rsidRPr="005D1DDE">
          <w:rPr>
            <w:noProof/>
          </w:rPr>
          <w:fldChar w:fldCharType="end"/>
        </w:r>
      </w:ins>
    </w:p>
    <w:p w14:paraId="3B066E66" w14:textId="34D87F6D" w:rsidR="00E95848" w:rsidRPr="009159B6" w:rsidRDefault="00E95848">
      <w:pPr>
        <w:pStyle w:val="TOC3"/>
        <w:tabs>
          <w:tab w:val="left" w:pos="1134"/>
          <w:tab w:val="right" w:leader="dot" w:pos="10195"/>
        </w:tabs>
        <w:rPr>
          <w:ins w:id="580" w:author="Mariano Marpegan" w:date="2020-08-26T00:40:00Z"/>
          <w:rFonts w:eastAsiaTheme="minorEastAsia"/>
          <w:noProof/>
          <w:sz w:val="22"/>
          <w:lang w:eastAsia="es-AR"/>
          <w:rPrChange w:id="581" w:author="usuario" w:date="2020-09-01T16:59:00Z">
            <w:rPr>
              <w:ins w:id="582" w:author="Mariano Marpegan" w:date="2020-08-26T00:40:00Z"/>
              <w:rFonts w:eastAsiaTheme="minorEastAsia"/>
              <w:noProof/>
              <w:sz w:val="22"/>
              <w:lang w:val="es-AR" w:eastAsia="es-AR"/>
            </w:rPr>
          </w:rPrChange>
        </w:rPr>
      </w:pPr>
      <w:ins w:id="583" w:author="Mariano Marpegan" w:date="2020-08-26T00:40:00Z">
        <w:r w:rsidRPr="009159B6">
          <w:rPr>
            <w:noProof/>
          </w:rPr>
          <w:t>8.2.3</w:t>
        </w:r>
        <w:r w:rsidRPr="009159B6">
          <w:rPr>
            <w:rFonts w:eastAsiaTheme="minorEastAsia"/>
            <w:noProof/>
            <w:sz w:val="22"/>
            <w:lang w:eastAsia="es-AR"/>
            <w:rPrChange w:id="584" w:author="usuario" w:date="2020-09-01T16:59:00Z">
              <w:rPr>
                <w:rFonts w:eastAsiaTheme="minorEastAsia"/>
                <w:noProof/>
                <w:sz w:val="22"/>
                <w:lang w:val="es-AR" w:eastAsia="es-AR"/>
              </w:rPr>
            </w:rPrChange>
          </w:rPr>
          <w:tab/>
        </w:r>
        <w:r w:rsidRPr="009159B6">
          <w:rPr>
            <w:noProof/>
          </w:rPr>
          <w:t>Visual Display Unit</w:t>
        </w:r>
        <w:r w:rsidRPr="009159B6">
          <w:rPr>
            <w:noProof/>
          </w:rPr>
          <w:tab/>
        </w:r>
        <w:r w:rsidRPr="005D1DDE">
          <w:rPr>
            <w:noProof/>
          </w:rPr>
          <w:fldChar w:fldCharType="begin"/>
        </w:r>
        <w:r w:rsidRPr="009159B6">
          <w:rPr>
            <w:noProof/>
          </w:rPr>
          <w:instrText xml:space="preserve"> PAGEREF _Toc49294903 \h </w:instrText>
        </w:r>
      </w:ins>
      <w:r w:rsidRPr="005D1DDE">
        <w:rPr>
          <w:noProof/>
        </w:rPr>
      </w:r>
      <w:r w:rsidRPr="005D1DDE">
        <w:rPr>
          <w:noProof/>
          <w:rPrChange w:id="585" w:author="usuario" w:date="2020-09-01T16:59:00Z">
            <w:rPr>
              <w:noProof/>
            </w:rPr>
          </w:rPrChange>
        </w:rPr>
        <w:fldChar w:fldCharType="separate"/>
      </w:r>
      <w:ins w:id="586" w:author="Mariano Marpegan" w:date="2020-08-26T00:40:00Z">
        <w:r w:rsidRPr="009159B6">
          <w:rPr>
            <w:noProof/>
          </w:rPr>
          <w:t>29</w:t>
        </w:r>
        <w:r w:rsidRPr="005D1DDE">
          <w:rPr>
            <w:noProof/>
          </w:rPr>
          <w:fldChar w:fldCharType="end"/>
        </w:r>
      </w:ins>
    </w:p>
    <w:p w14:paraId="00C6209E" w14:textId="26556D79" w:rsidR="00E95848" w:rsidRPr="009159B6" w:rsidRDefault="00E95848">
      <w:pPr>
        <w:pStyle w:val="TOC3"/>
        <w:tabs>
          <w:tab w:val="left" w:pos="1134"/>
          <w:tab w:val="right" w:leader="dot" w:pos="10195"/>
        </w:tabs>
        <w:rPr>
          <w:ins w:id="587" w:author="Mariano Marpegan" w:date="2020-08-26T00:40:00Z"/>
          <w:rFonts w:eastAsiaTheme="minorEastAsia"/>
          <w:noProof/>
          <w:sz w:val="22"/>
          <w:lang w:eastAsia="es-AR"/>
          <w:rPrChange w:id="588" w:author="usuario" w:date="2020-09-01T16:59:00Z">
            <w:rPr>
              <w:ins w:id="589" w:author="Mariano Marpegan" w:date="2020-08-26T00:40:00Z"/>
              <w:rFonts w:eastAsiaTheme="minorEastAsia"/>
              <w:noProof/>
              <w:sz w:val="22"/>
              <w:lang w:val="es-AR" w:eastAsia="es-AR"/>
            </w:rPr>
          </w:rPrChange>
        </w:rPr>
      </w:pPr>
      <w:ins w:id="590" w:author="Mariano Marpegan" w:date="2020-08-26T00:40:00Z">
        <w:r w:rsidRPr="009159B6">
          <w:rPr>
            <w:noProof/>
          </w:rPr>
          <w:t>8.2.4</w:t>
        </w:r>
        <w:r w:rsidRPr="009159B6">
          <w:rPr>
            <w:rFonts w:eastAsiaTheme="minorEastAsia"/>
            <w:noProof/>
            <w:sz w:val="22"/>
            <w:lang w:eastAsia="es-AR"/>
            <w:rPrChange w:id="591" w:author="usuario" w:date="2020-09-01T16:59:00Z">
              <w:rPr>
                <w:rFonts w:eastAsiaTheme="minorEastAsia"/>
                <w:noProof/>
                <w:sz w:val="22"/>
                <w:lang w:val="es-AR" w:eastAsia="es-AR"/>
              </w:rPr>
            </w:rPrChange>
          </w:rPr>
          <w:tab/>
        </w:r>
        <w:r w:rsidRPr="009159B6">
          <w:rPr>
            <w:noProof/>
          </w:rPr>
          <w:t>Online webpages</w:t>
        </w:r>
        <w:r w:rsidRPr="009159B6">
          <w:rPr>
            <w:noProof/>
          </w:rPr>
          <w:tab/>
        </w:r>
        <w:r w:rsidRPr="005D1DDE">
          <w:rPr>
            <w:noProof/>
          </w:rPr>
          <w:fldChar w:fldCharType="begin"/>
        </w:r>
        <w:r w:rsidRPr="009159B6">
          <w:rPr>
            <w:noProof/>
          </w:rPr>
          <w:instrText xml:space="preserve"> PAGEREF _Toc49294904 \h </w:instrText>
        </w:r>
      </w:ins>
      <w:r w:rsidRPr="005D1DDE">
        <w:rPr>
          <w:noProof/>
        </w:rPr>
      </w:r>
      <w:r w:rsidRPr="005D1DDE">
        <w:rPr>
          <w:noProof/>
          <w:rPrChange w:id="592" w:author="usuario" w:date="2020-09-01T16:59:00Z">
            <w:rPr>
              <w:noProof/>
            </w:rPr>
          </w:rPrChange>
        </w:rPr>
        <w:fldChar w:fldCharType="separate"/>
      </w:r>
      <w:ins w:id="593" w:author="Mariano Marpegan" w:date="2020-08-26T00:40:00Z">
        <w:r w:rsidRPr="009159B6">
          <w:rPr>
            <w:noProof/>
          </w:rPr>
          <w:t>29</w:t>
        </w:r>
        <w:r w:rsidRPr="005D1DDE">
          <w:rPr>
            <w:noProof/>
          </w:rPr>
          <w:fldChar w:fldCharType="end"/>
        </w:r>
      </w:ins>
    </w:p>
    <w:p w14:paraId="4BDDED8B" w14:textId="20676948" w:rsidR="00E95848" w:rsidRPr="009159B6" w:rsidRDefault="00E95848">
      <w:pPr>
        <w:pStyle w:val="TOC2"/>
        <w:rPr>
          <w:ins w:id="594" w:author="Mariano Marpegan" w:date="2020-08-26T00:40:00Z"/>
          <w:rFonts w:eastAsiaTheme="minorEastAsia"/>
          <w:color w:val="auto"/>
          <w:lang w:eastAsia="es-AR"/>
          <w:rPrChange w:id="595" w:author="usuario" w:date="2020-09-01T16:59:00Z">
            <w:rPr>
              <w:ins w:id="596" w:author="Mariano Marpegan" w:date="2020-08-26T00:40:00Z"/>
              <w:rFonts w:eastAsiaTheme="minorEastAsia"/>
              <w:color w:val="auto"/>
              <w:lang w:val="es-AR" w:eastAsia="es-AR"/>
            </w:rPr>
          </w:rPrChange>
        </w:rPr>
      </w:pPr>
      <w:ins w:id="597" w:author="Mariano Marpegan" w:date="2020-08-26T00:40:00Z">
        <w:r w:rsidRPr="009159B6">
          <w:t>8.3</w:t>
        </w:r>
        <w:r w:rsidRPr="009159B6">
          <w:rPr>
            <w:rFonts w:eastAsiaTheme="minorEastAsia"/>
            <w:color w:val="auto"/>
            <w:lang w:eastAsia="es-AR"/>
            <w:rPrChange w:id="598" w:author="usuario" w:date="2020-09-01T16:59:00Z">
              <w:rPr>
                <w:rFonts w:eastAsiaTheme="minorEastAsia"/>
                <w:color w:val="auto"/>
                <w:lang w:val="es-AR" w:eastAsia="es-AR"/>
              </w:rPr>
            </w:rPrChange>
          </w:rPr>
          <w:tab/>
        </w:r>
        <w:r w:rsidRPr="009159B6">
          <w:t>Data Storage</w:t>
        </w:r>
        <w:r w:rsidRPr="009159B6">
          <w:tab/>
        </w:r>
        <w:r w:rsidRPr="005D1DDE">
          <w:fldChar w:fldCharType="begin"/>
        </w:r>
        <w:r w:rsidRPr="009159B6">
          <w:instrText xml:space="preserve"> PAGEREF _Toc49294905 \h </w:instrText>
        </w:r>
      </w:ins>
      <w:r w:rsidRPr="005D1DDE">
        <w:rPr>
          <w:rPrChange w:id="599" w:author="usuario" w:date="2020-09-01T16:59:00Z">
            <w:rPr/>
          </w:rPrChange>
        </w:rPr>
        <w:fldChar w:fldCharType="separate"/>
      </w:r>
      <w:ins w:id="600" w:author="Mariano Marpegan" w:date="2020-08-26T00:40:00Z">
        <w:r w:rsidRPr="009159B6">
          <w:t>29</w:t>
        </w:r>
        <w:r w:rsidRPr="005D1DDE">
          <w:fldChar w:fldCharType="end"/>
        </w:r>
      </w:ins>
    </w:p>
    <w:p w14:paraId="1BEEC46B" w14:textId="53BFA032" w:rsidR="00E95848" w:rsidRPr="009159B6" w:rsidRDefault="00E95848">
      <w:pPr>
        <w:pStyle w:val="TOC3"/>
        <w:tabs>
          <w:tab w:val="left" w:pos="1134"/>
          <w:tab w:val="right" w:leader="dot" w:pos="10195"/>
        </w:tabs>
        <w:rPr>
          <w:ins w:id="601" w:author="Mariano Marpegan" w:date="2020-08-26T00:40:00Z"/>
          <w:rFonts w:eastAsiaTheme="minorEastAsia"/>
          <w:noProof/>
          <w:sz w:val="22"/>
          <w:lang w:eastAsia="es-AR"/>
          <w:rPrChange w:id="602" w:author="usuario" w:date="2020-09-01T16:59:00Z">
            <w:rPr>
              <w:ins w:id="603" w:author="Mariano Marpegan" w:date="2020-08-26T00:40:00Z"/>
              <w:rFonts w:eastAsiaTheme="minorEastAsia"/>
              <w:noProof/>
              <w:sz w:val="22"/>
              <w:lang w:val="es-AR" w:eastAsia="es-AR"/>
            </w:rPr>
          </w:rPrChange>
        </w:rPr>
      </w:pPr>
      <w:ins w:id="604" w:author="Mariano Marpegan" w:date="2020-08-26T00:40:00Z">
        <w:r w:rsidRPr="009159B6">
          <w:rPr>
            <w:noProof/>
          </w:rPr>
          <w:t>8.3.1</w:t>
        </w:r>
        <w:r w:rsidRPr="009159B6">
          <w:rPr>
            <w:rFonts w:eastAsiaTheme="minorEastAsia"/>
            <w:noProof/>
            <w:sz w:val="22"/>
            <w:lang w:eastAsia="es-AR"/>
            <w:rPrChange w:id="605" w:author="usuario" w:date="2020-09-01T16:59:00Z">
              <w:rPr>
                <w:rFonts w:eastAsiaTheme="minorEastAsia"/>
                <w:noProof/>
                <w:sz w:val="22"/>
                <w:lang w:val="es-AR" w:eastAsia="es-AR"/>
              </w:rPr>
            </w:rPrChange>
          </w:rPr>
          <w:tab/>
        </w:r>
        <w:r w:rsidRPr="009159B6">
          <w:rPr>
            <w:noProof/>
          </w:rPr>
          <w:t>Paper</w:t>
        </w:r>
        <w:r w:rsidRPr="009159B6">
          <w:rPr>
            <w:noProof/>
          </w:rPr>
          <w:tab/>
        </w:r>
        <w:r w:rsidRPr="005D1DDE">
          <w:rPr>
            <w:noProof/>
          </w:rPr>
          <w:fldChar w:fldCharType="begin"/>
        </w:r>
        <w:r w:rsidRPr="009159B6">
          <w:rPr>
            <w:noProof/>
          </w:rPr>
          <w:instrText xml:space="preserve"> PAGEREF _Toc49294906 \h </w:instrText>
        </w:r>
      </w:ins>
      <w:r w:rsidRPr="005D1DDE">
        <w:rPr>
          <w:noProof/>
        </w:rPr>
      </w:r>
      <w:r w:rsidRPr="005D1DDE">
        <w:rPr>
          <w:noProof/>
          <w:rPrChange w:id="606" w:author="usuario" w:date="2020-09-01T16:59:00Z">
            <w:rPr>
              <w:noProof/>
            </w:rPr>
          </w:rPrChange>
        </w:rPr>
        <w:fldChar w:fldCharType="separate"/>
      </w:r>
      <w:ins w:id="607" w:author="Mariano Marpegan" w:date="2020-08-26T00:40:00Z">
        <w:r w:rsidRPr="009159B6">
          <w:rPr>
            <w:noProof/>
          </w:rPr>
          <w:t>29</w:t>
        </w:r>
        <w:r w:rsidRPr="005D1DDE">
          <w:rPr>
            <w:noProof/>
          </w:rPr>
          <w:fldChar w:fldCharType="end"/>
        </w:r>
      </w:ins>
    </w:p>
    <w:p w14:paraId="31F1F06C" w14:textId="51A64E52" w:rsidR="00E95848" w:rsidRPr="009159B6" w:rsidRDefault="00E95848">
      <w:pPr>
        <w:pStyle w:val="TOC3"/>
        <w:tabs>
          <w:tab w:val="left" w:pos="1134"/>
          <w:tab w:val="right" w:leader="dot" w:pos="10195"/>
        </w:tabs>
        <w:rPr>
          <w:ins w:id="608" w:author="Mariano Marpegan" w:date="2020-08-26T00:40:00Z"/>
          <w:rFonts w:eastAsiaTheme="minorEastAsia"/>
          <w:noProof/>
          <w:sz w:val="22"/>
          <w:lang w:eastAsia="es-AR"/>
          <w:rPrChange w:id="609" w:author="usuario" w:date="2020-09-01T16:59:00Z">
            <w:rPr>
              <w:ins w:id="610" w:author="Mariano Marpegan" w:date="2020-08-26T00:40:00Z"/>
              <w:rFonts w:eastAsiaTheme="minorEastAsia"/>
              <w:noProof/>
              <w:sz w:val="22"/>
              <w:lang w:val="es-AR" w:eastAsia="es-AR"/>
            </w:rPr>
          </w:rPrChange>
        </w:rPr>
      </w:pPr>
      <w:ins w:id="611" w:author="Mariano Marpegan" w:date="2020-08-26T00:40:00Z">
        <w:r w:rsidRPr="009159B6">
          <w:rPr>
            <w:noProof/>
          </w:rPr>
          <w:t>8.3.2</w:t>
        </w:r>
        <w:r w:rsidRPr="009159B6">
          <w:rPr>
            <w:rFonts w:eastAsiaTheme="minorEastAsia"/>
            <w:noProof/>
            <w:sz w:val="22"/>
            <w:lang w:eastAsia="es-AR"/>
            <w:rPrChange w:id="612" w:author="usuario" w:date="2020-09-01T16:59:00Z">
              <w:rPr>
                <w:rFonts w:eastAsiaTheme="minorEastAsia"/>
                <w:noProof/>
                <w:sz w:val="22"/>
                <w:lang w:val="es-AR" w:eastAsia="es-AR"/>
              </w:rPr>
            </w:rPrChange>
          </w:rPr>
          <w:tab/>
        </w:r>
        <w:r w:rsidRPr="009159B6">
          <w:rPr>
            <w:noProof/>
          </w:rPr>
          <w:t>Electronic</w:t>
        </w:r>
        <w:r w:rsidRPr="009159B6">
          <w:rPr>
            <w:noProof/>
          </w:rPr>
          <w:tab/>
        </w:r>
        <w:r w:rsidRPr="005D1DDE">
          <w:rPr>
            <w:noProof/>
          </w:rPr>
          <w:fldChar w:fldCharType="begin"/>
        </w:r>
        <w:r w:rsidRPr="009159B6">
          <w:rPr>
            <w:noProof/>
          </w:rPr>
          <w:instrText xml:space="preserve"> PAGEREF _Toc49294907 \h </w:instrText>
        </w:r>
      </w:ins>
      <w:r w:rsidRPr="005D1DDE">
        <w:rPr>
          <w:noProof/>
        </w:rPr>
      </w:r>
      <w:r w:rsidRPr="005D1DDE">
        <w:rPr>
          <w:noProof/>
          <w:rPrChange w:id="613" w:author="usuario" w:date="2020-09-01T16:59:00Z">
            <w:rPr>
              <w:noProof/>
            </w:rPr>
          </w:rPrChange>
        </w:rPr>
        <w:fldChar w:fldCharType="separate"/>
      </w:r>
      <w:ins w:id="614" w:author="Mariano Marpegan" w:date="2020-08-26T00:40:00Z">
        <w:r w:rsidRPr="009159B6">
          <w:rPr>
            <w:noProof/>
          </w:rPr>
          <w:t>29</w:t>
        </w:r>
        <w:r w:rsidRPr="005D1DDE">
          <w:rPr>
            <w:noProof/>
          </w:rPr>
          <w:fldChar w:fldCharType="end"/>
        </w:r>
      </w:ins>
    </w:p>
    <w:p w14:paraId="29A137E0" w14:textId="6E66AE07" w:rsidR="00E95848" w:rsidRPr="009159B6" w:rsidRDefault="00E95848">
      <w:pPr>
        <w:pStyle w:val="TOC2"/>
        <w:rPr>
          <w:ins w:id="615" w:author="Mariano Marpegan" w:date="2020-08-26T00:40:00Z"/>
          <w:rFonts w:eastAsiaTheme="minorEastAsia"/>
          <w:color w:val="auto"/>
          <w:lang w:eastAsia="es-AR"/>
          <w:rPrChange w:id="616" w:author="usuario" w:date="2020-09-01T16:59:00Z">
            <w:rPr>
              <w:ins w:id="617" w:author="Mariano Marpegan" w:date="2020-08-26T00:40:00Z"/>
              <w:rFonts w:eastAsiaTheme="minorEastAsia"/>
              <w:color w:val="auto"/>
              <w:lang w:val="es-AR" w:eastAsia="es-AR"/>
            </w:rPr>
          </w:rPrChange>
        </w:rPr>
      </w:pPr>
      <w:ins w:id="618" w:author="Mariano Marpegan" w:date="2020-08-26T00:40:00Z">
        <w:r w:rsidRPr="009159B6">
          <w:t>8.4</w:t>
        </w:r>
        <w:r w:rsidRPr="009159B6">
          <w:rPr>
            <w:rFonts w:eastAsiaTheme="minorEastAsia"/>
            <w:color w:val="auto"/>
            <w:lang w:eastAsia="es-AR"/>
            <w:rPrChange w:id="619" w:author="usuario" w:date="2020-09-01T16:59:00Z">
              <w:rPr>
                <w:rFonts w:eastAsiaTheme="minorEastAsia"/>
                <w:color w:val="auto"/>
                <w:lang w:val="es-AR" w:eastAsia="es-AR"/>
              </w:rPr>
            </w:rPrChange>
          </w:rPr>
          <w:tab/>
        </w:r>
        <w:r w:rsidRPr="009159B6">
          <w:t>Control</w:t>
        </w:r>
        <w:r w:rsidRPr="009159B6">
          <w:tab/>
        </w:r>
        <w:r w:rsidRPr="005D1DDE">
          <w:fldChar w:fldCharType="begin"/>
        </w:r>
        <w:r w:rsidRPr="009159B6">
          <w:instrText xml:space="preserve"> PAGEREF _Toc49294908 \h </w:instrText>
        </w:r>
      </w:ins>
      <w:r w:rsidRPr="005D1DDE">
        <w:rPr>
          <w:rPrChange w:id="620" w:author="usuario" w:date="2020-09-01T16:59:00Z">
            <w:rPr/>
          </w:rPrChange>
        </w:rPr>
        <w:fldChar w:fldCharType="separate"/>
      </w:r>
      <w:ins w:id="621" w:author="Mariano Marpegan" w:date="2020-08-26T00:40:00Z">
        <w:r w:rsidRPr="009159B6">
          <w:t>30</w:t>
        </w:r>
        <w:r w:rsidRPr="005D1DDE">
          <w:fldChar w:fldCharType="end"/>
        </w:r>
      </w:ins>
    </w:p>
    <w:p w14:paraId="28E961A5" w14:textId="63C62A0A" w:rsidR="00E95848" w:rsidRPr="009159B6" w:rsidRDefault="00E95848">
      <w:pPr>
        <w:pStyle w:val="TOC2"/>
        <w:rPr>
          <w:ins w:id="622" w:author="Mariano Marpegan" w:date="2020-08-26T00:40:00Z"/>
          <w:rFonts w:eastAsiaTheme="minorEastAsia"/>
          <w:color w:val="auto"/>
          <w:lang w:eastAsia="es-AR"/>
          <w:rPrChange w:id="623" w:author="usuario" w:date="2020-09-01T16:59:00Z">
            <w:rPr>
              <w:ins w:id="624" w:author="Mariano Marpegan" w:date="2020-08-26T00:40:00Z"/>
              <w:rFonts w:eastAsiaTheme="minorEastAsia"/>
              <w:color w:val="auto"/>
              <w:lang w:val="es-AR" w:eastAsia="es-AR"/>
            </w:rPr>
          </w:rPrChange>
        </w:rPr>
      </w:pPr>
      <w:ins w:id="625" w:author="Mariano Marpegan" w:date="2020-08-26T00:40:00Z">
        <w:r w:rsidRPr="009159B6">
          <w:t>8.5</w:t>
        </w:r>
        <w:r w:rsidRPr="009159B6">
          <w:rPr>
            <w:rFonts w:eastAsiaTheme="minorEastAsia"/>
            <w:color w:val="auto"/>
            <w:lang w:eastAsia="es-AR"/>
            <w:rPrChange w:id="626" w:author="usuario" w:date="2020-09-01T16:59:00Z">
              <w:rPr>
                <w:rFonts w:eastAsiaTheme="minorEastAsia"/>
                <w:color w:val="auto"/>
                <w:lang w:val="es-AR" w:eastAsia="es-AR"/>
              </w:rPr>
            </w:rPrChange>
          </w:rPr>
          <w:tab/>
        </w:r>
        <w:r w:rsidRPr="009159B6">
          <w:t>Security of Computer Based Systems</w:t>
        </w:r>
        <w:r w:rsidRPr="009159B6">
          <w:tab/>
        </w:r>
        <w:r w:rsidRPr="005D1DDE">
          <w:fldChar w:fldCharType="begin"/>
        </w:r>
        <w:r w:rsidRPr="009159B6">
          <w:instrText xml:space="preserve"> PAGEREF _Toc49294909 \h </w:instrText>
        </w:r>
      </w:ins>
      <w:r w:rsidRPr="005D1DDE">
        <w:rPr>
          <w:rPrChange w:id="627" w:author="usuario" w:date="2020-09-01T16:59:00Z">
            <w:rPr/>
          </w:rPrChange>
        </w:rPr>
        <w:fldChar w:fldCharType="separate"/>
      </w:r>
      <w:ins w:id="628" w:author="Mariano Marpegan" w:date="2020-08-26T00:40:00Z">
        <w:r w:rsidRPr="009159B6">
          <w:t>30</w:t>
        </w:r>
        <w:r w:rsidRPr="005D1DDE">
          <w:fldChar w:fldCharType="end"/>
        </w:r>
      </w:ins>
    </w:p>
    <w:p w14:paraId="1C53C58B" w14:textId="37A5695E" w:rsidR="00E95848" w:rsidRPr="009159B6" w:rsidRDefault="00E95848">
      <w:pPr>
        <w:pStyle w:val="TOC1"/>
        <w:rPr>
          <w:ins w:id="629" w:author="Mariano Marpegan" w:date="2020-08-26T00:40:00Z"/>
          <w:rFonts w:eastAsiaTheme="minorEastAsia"/>
          <w:b w:val="0"/>
          <w:color w:val="auto"/>
          <w:lang w:eastAsia="es-AR"/>
          <w:rPrChange w:id="630" w:author="usuario" w:date="2020-09-01T16:59:00Z">
            <w:rPr>
              <w:ins w:id="631" w:author="Mariano Marpegan" w:date="2020-08-26T00:40:00Z"/>
              <w:rFonts w:eastAsiaTheme="minorEastAsia"/>
              <w:b w:val="0"/>
              <w:color w:val="auto"/>
              <w:lang w:val="es-AR" w:eastAsia="es-AR"/>
            </w:rPr>
          </w:rPrChange>
        </w:rPr>
      </w:pPr>
      <w:ins w:id="632" w:author="Mariano Marpegan" w:date="2020-08-26T00:40:00Z">
        <w:r w:rsidRPr="009159B6">
          <w:t>9</w:t>
        </w:r>
        <w:r w:rsidRPr="009159B6">
          <w:rPr>
            <w:rFonts w:eastAsiaTheme="minorEastAsia"/>
            <w:b w:val="0"/>
            <w:color w:val="auto"/>
            <w:lang w:eastAsia="es-AR"/>
            <w:rPrChange w:id="633" w:author="usuario" w:date="2020-09-01T16:59:00Z">
              <w:rPr>
                <w:rFonts w:eastAsiaTheme="minorEastAsia"/>
                <w:b w:val="0"/>
                <w:color w:val="auto"/>
                <w:lang w:val="es-AR" w:eastAsia="es-AR"/>
              </w:rPr>
            </w:rPrChange>
          </w:rPr>
          <w:tab/>
        </w:r>
        <w:r w:rsidRPr="009159B6">
          <w:t>INTEGRATION WITH OTHER SYSTEMS</w:t>
        </w:r>
        <w:r w:rsidRPr="009159B6">
          <w:tab/>
        </w:r>
        <w:r w:rsidRPr="005D1DDE">
          <w:fldChar w:fldCharType="begin"/>
        </w:r>
        <w:r w:rsidRPr="009159B6">
          <w:instrText xml:space="preserve"> PAGEREF _Toc49294910 \h </w:instrText>
        </w:r>
      </w:ins>
      <w:r w:rsidRPr="005D1DDE">
        <w:rPr>
          <w:rPrChange w:id="634" w:author="usuario" w:date="2020-09-01T16:59:00Z">
            <w:rPr/>
          </w:rPrChange>
        </w:rPr>
        <w:fldChar w:fldCharType="separate"/>
      </w:r>
      <w:ins w:id="635" w:author="Mariano Marpegan" w:date="2020-08-26T00:40:00Z">
        <w:r w:rsidRPr="009159B6">
          <w:t>30</w:t>
        </w:r>
        <w:r w:rsidRPr="005D1DDE">
          <w:fldChar w:fldCharType="end"/>
        </w:r>
      </w:ins>
    </w:p>
    <w:p w14:paraId="54CE2DBA" w14:textId="436336E6" w:rsidR="00E95848" w:rsidRPr="009159B6" w:rsidRDefault="00E95848">
      <w:pPr>
        <w:pStyle w:val="TOC2"/>
        <w:rPr>
          <w:ins w:id="636" w:author="Mariano Marpegan" w:date="2020-08-26T00:40:00Z"/>
          <w:rFonts w:eastAsiaTheme="minorEastAsia"/>
          <w:color w:val="auto"/>
          <w:lang w:eastAsia="es-AR"/>
          <w:rPrChange w:id="637" w:author="usuario" w:date="2020-09-01T16:59:00Z">
            <w:rPr>
              <w:ins w:id="638" w:author="Mariano Marpegan" w:date="2020-08-26T00:40:00Z"/>
              <w:rFonts w:eastAsiaTheme="minorEastAsia"/>
              <w:color w:val="auto"/>
              <w:lang w:val="es-AR" w:eastAsia="es-AR"/>
            </w:rPr>
          </w:rPrChange>
        </w:rPr>
      </w:pPr>
      <w:ins w:id="639" w:author="Mariano Marpegan" w:date="2020-08-26T00:40:00Z">
        <w:r w:rsidRPr="009159B6">
          <w:t>9.1</w:t>
        </w:r>
        <w:r w:rsidRPr="009159B6">
          <w:rPr>
            <w:rFonts w:eastAsiaTheme="minorEastAsia"/>
            <w:color w:val="auto"/>
            <w:lang w:eastAsia="es-AR"/>
            <w:rPrChange w:id="640" w:author="usuario" w:date="2020-09-01T16:59:00Z">
              <w:rPr>
                <w:rFonts w:eastAsiaTheme="minorEastAsia"/>
                <w:color w:val="auto"/>
                <w:lang w:val="es-AR" w:eastAsia="es-AR"/>
              </w:rPr>
            </w:rPrChange>
          </w:rPr>
          <w:tab/>
        </w:r>
        <w:r w:rsidRPr="009159B6">
          <w:t>Maintenance Systems</w:t>
        </w:r>
        <w:r w:rsidRPr="009159B6">
          <w:tab/>
        </w:r>
        <w:r w:rsidRPr="005D1DDE">
          <w:fldChar w:fldCharType="begin"/>
        </w:r>
        <w:r w:rsidRPr="009159B6">
          <w:instrText xml:space="preserve"> PAGEREF _Toc49294911 \h </w:instrText>
        </w:r>
      </w:ins>
      <w:r w:rsidRPr="005D1DDE">
        <w:rPr>
          <w:rPrChange w:id="641" w:author="usuario" w:date="2020-09-01T16:59:00Z">
            <w:rPr/>
          </w:rPrChange>
        </w:rPr>
        <w:fldChar w:fldCharType="separate"/>
      </w:r>
      <w:ins w:id="642" w:author="Mariano Marpegan" w:date="2020-08-26T00:40:00Z">
        <w:r w:rsidRPr="009159B6">
          <w:t>30</w:t>
        </w:r>
        <w:r w:rsidRPr="005D1DDE">
          <w:fldChar w:fldCharType="end"/>
        </w:r>
      </w:ins>
    </w:p>
    <w:p w14:paraId="04BD164F" w14:textId="5D1E2EFE" w:rsidR="00E95848" w:rsidRPr="009159B6" w:rsidRDefault="00E95848">
      <w:pPr>
        <w:pStyle w:val="TOC2"/>
        <w:rPr>
          <w:ins w:id="643" w:author="Mariano Marpegan" w:date="2020-08-26T00:40:00Z"/>
          <w:rFonts w:eastAsiaTheme="minorEastAsia"/>
          <w:color w:val="auto"/>
          <w:lang w:eastAsia="es-AR"/>
          <w:rPrChange w:id="644" w:author="usuario" w:date="2020-09-01T16:59:00Z">
            <w:rPr>
              <w:ins w:id="645" w:author="Mariano Marpegan" w:date="2020-08-26T00:40:00Z"/>
              <w:rFonts w:eastAsiaTheme="minorEastAsia"/>
              <w:color w:val="auto"/>
              <w:lang w:val="es-AR" w:eastAsia="es-AR"/>
            </w:rPr>
          </w:rPrChange>
        </w:rPr>
      </w:pPr>
      <w:ins w:id="646" w:author="Mariano Marpegan" w:date="2020-08-26T00:40:00Z">
        <w:r w:rsidRPr="009159B6">
          <w:t>9.2</w:t>
        </w:r>
        <w:r w:rsidRPr="009159B6">
          <w:rPr>
            <w:rFonts w:eastAsiaTheme="minorEastAsia"/>
            <w:color w:val="auto"/>
            <w:lang w:eastAsia="es-AR"/>
            <w:rPrChange w:id="647" w:author="usuario" w:date="2020-09-01T16:59:00Z">
              <w:rPr>
                <w:rFonts w:eastAsiaTheme="minorEastAsia"/>
                <w:color w:val="auto"/>
                <w:lang w:val="es-AR" w:eastAsia="es-AR"/>
              </w:rPr>
            </w:rPrChange>
          </w:rPr>
          <w:tab/>
        </w:r>
        <w:r w:rsidRPr="009159B6">
          <w:t>Navigation Warnings and VTS</w:t>
        </w:r>
        <w:r w:rsidRPr="009159B6">
          <w:tab/>
        </w:r>
        <w:r w:rsidRPr="005D1DDE">
          <w:fldChar w:fldCharType="begin"/>
        </w:r>
        <w:r w:rsidRPr="009159B6">
          <w:instrText xml:space="preserve"> PAGEREF _Toc49294912 \h </w:instrText>
        </w:r>
      </w:ins>
      <w:r w:rsidRPr="005D1DDE">
        <w:rPr>
          <w:rPrChange w:id="648" w:author="usuario" w:date="2020-09-01T16:59:00Z">
            <w:rPr/>
          </w:rPrChange>
        </w:rPr>
        <w:fldChar w:fldCharType="separate"/>
      </w:r>
      <w:ins w:id="649" w:author="Mariano Marpegan" w:date="2020-08-26T00:40:00Z">
        <w:r w:rsidRPr="009159B6">
          <w:t>31</w:t>
        </w:r>
        <w:r w:rsidRPr="005D1DDE">
          <w:fldChar w:fldCharType="end"/>
        </w:r>
      </w:ins>
    </w:p>
    <w:p w14:paraId="650D9117" w14:textId="28064188" w:rsidR="00E95848" w:rsidRPr="009159B6" w:rsidRDefault="00E95848">
      <w:pPr>
        <w:pStyle w:val="TOC2"/>
        <w:rPr>
          <w:ins w:id="650" w:author="Mariano Marpegan" w:date="2020-08-26T00:40:00Z"/>
          <w:rFonts w:eastAsiaTheme="minorEastAsia"/>
          <w:color w:val="auto"/>
          <w:lang w:eastAsia="es-AR"/>
          <w:rPrChange w:id="651" w:author="usuario" w:date="2020-09-01T16:59:00Z">
            <w:rPr>
              <w:ins w:id="652" w:author="Mariano Marpegan" w:date="2020-08-26T00:40:00Z"/>
              <w:rFonts w:eastAsiaTheme="minorEastAsia"/>
              <w:color w:val="auto"/>
              <w:lang w:val="es-AR" w:eastAsia="es-AR"/>
            </w:rPr>
          </w:rPrChange>
        </w:rPr>
      </w:pPr>
      <w:ins w:id="653" w:author="Mariano Marpegan" w:date="2020-08-26T00:40:00Z">
        <w:r w:rsidRPr="009159B6">
          <w:t>9.3</w:t>
        </w:r>
        <w:r w:rsidRPr="009159B6">
          <w:rPr>
            <w:rFonts w:eastAsiaTheme="minorEastAsia"/>
            <w:color w:val="auto"/>
            <w:lang w:eastAsia="es-AR"/>
            <w:rPrChange w:id="654" w:author="usuario" w:date="2020-09-01T16:59:00Z">
              <w:rPr>
                <w:rFonts w:eastAsiaTheme="minorEastAsia"/>
                <w:color w:val="auto"/>
                <w:lang w:val="es-AR" w:eastAsia="es-AR"/>
              </w:rPr>
            </w:rPrChange>
          </w:rPr>
          <w:tab/>
        </w:r>
        <w:r w:rsidRPr="009159B6">
          <w:t>Route Planning</w:t>
        </w:r>
        <w:r w:rsidRPr="009159B6">
          <w:tab/>
        </w:r>
        <w:r w:rsidRPr="005D1DDE">
          <w:fldChar w:fldCharType="begin"/>
        </w:r>
        <w:r w:rsidRPr="009159B6">
          <w:instrText xml:space="preserve"> PAGEREF _Toc49294913 \h </w:instrText>
        </w:r>
      </w:ins>
      <w:r w:rsidRPr="005D1DDE">
        <w:rPr>
          <w:rPrChange w:id="655" w:author="usuario" w:date="2020-09-01T16:59:00Z">
            <w:rPr/>
          </w:rPrChange>
        </w:rPr>
        <w:fldChar w:fldCharType="separate"/>
      </w:r>
      <w:ins w:id="656" w:author="Mariano Marpegan" w:date="2020-08-26T00:40:00Z">
        <w:r w:rsidRPr="009159B6">
          <w:t>32</w:t>
        </w:r>
        <w:r w:rsidRPr="005D1DDE">
          <w:fldChar w:fldCharType="end"/>
        </w:r>
      </w:ins>
    </w:p>
    <w:p w14:paraId="548408A1" w14:textId="12854CA7" w:rsidR="00E95848" w:rsidRPr="009159B6" w:rsidRDefault="00E95848">
      <w:pPr>
        <w:pStyle w:val="TOC2"/>
        <w:rPr>
          <w:ins w:id="657" w:author="Mariano Marpegan" w:date="2020-08-26T00:40:00Z"/>
          <w:rFonts w:eastAsiaTheme="minorEastAsia"/>
          <w:color w:val="auto"/>
          <w:lang w:eastAsia="es-AR"/>
          <w:rPrChange w:id="658" w:author="usuario" w:date="2020-09-01T16:59:00Z">
            <w:rPr>
              <w:ins w:id="659" w:author="Mariano Marpegan" w:date="2020-08-26T00:40:00Z"/>
              <w:rFonts w:eastAsiaTheme="minorEastAsia"/>
              <w:color w:val="auto"/>
              <w:lang w:val="es-AR" w:eastAsia="es-AR"/>
            </w:rPr>
          </w:rPrChange>
        </w:rPr>
      </w:pPr>
      <w:ins w:id="660" w:author="Mariano Marpegan" w:date="2020-08-26T00:40:00Z">
        <w:r w:rsidRPr="009159B6">
          <w:t>9.4</w:t>
        </w:r>
        <w:r w:rsidRPr="009159B6">
          <w:rPr>
            <w:rFonts w:eastAsiaTheme="minorEastAsia"/>
            <w:color w:val="auto"/>
            <w:lang w:eastAsia="es-AR"/>
            <w:rPrChange w:id="661" w:author="usuario" w:date="2020-09-01T16:59:00Z">
              <w:rPr>
                <w:rFonts w:eastAsiaTheme="minorEastAsia"/>
                <w:color w:val="auto"/>
                <w:lang w:val="es-AR" w:eastAsia="es-AR"/>
              </w:rPr>
            </w:rPrChange>
          </w:rPr>
          <w:tab/>
        </w:r>
        <w:r w:rsidRPr="009159B6">
          <w:t>AIS Base Station Networks</w:t>
        </w:r>
        <w:r w:rsidRPr="009159B6">
          <w:tab/>
        </w:r>
        <w:r w:rsidRPr="005D1DDE">
          <w:fldChar w:fldCharType="begin"/>
        </w:r>
        <w:r w:rsidRPr="009159B6">
          <w:instrText xml:space="preserve"> PAGEREF _Toc49294914 \h </w:instrText>
        </w:r>
      </w:ins>
      <w:r w:rsidRPr="005D1DDE">
        <w:rPr>
          <w:rPrChange w:id="662" w:author="usuario" w:date="2020-09-01T16:59:00Z">
            <w:rPr/>
          </w:rPrChange>
        </w:rPr>
        <w:fldChar w:fldCharType="separate"/>
      </w:r>
      <w:ins w:id="663" w:author="Mariano Marpegan" w:date="2020-08-26T00:40:00Z">
        <w:r w:rsidRPr="009159B6">
          <w:t>32</w:t>
        </w:r>
        <w:r w:rsidRPr="005D1DDE">
          <w:fldChar w:fldCharType="end"/>
        </w:r>
      </w:ins>
    </w:p>
    <w:p w14:paraId="684BEA31" w14:textId="5CB88C86" w:rsidR="00E95848" w:rsidRPr="009159B6" w:rsidRDefault="00E95848">
      <w:pPr>
        <w:pStyle w:val="TOC1"/>
        <w:rPr>
          <w:ins w:id="664" w:author="Mariano Marpegan" w:date="2020-08-26T00:40:00Z"/>
          <w:rFonts w:eastAsiaTheme="minorEastAsia"/>
          <w:b w:val="0"/>
          <w:color w:val="auto"/>
          <w:lang w:eastAsia="es-AR"/>
          <w:rPrChange w:id="665" w:author="usuario" w:date="2020-09-01T16:59:00Z">
            <w:rPr>
              <w:ins w:id="666" w:author="Mariano Marpegan" w:date="2020-08-26T00:40:00Z"/>
              <w:rFonts w:eastAsiaTheme="minorEastAsia"/>
              <w:b w:val="0"/>
              <w:color w:val="auto"/>
              <w:lang w:val="es-AR" w:eastAsia="es-AR"/>
            </w:rPr>
          </w:rPrChange>
        </w:rPr>
      </w:pPr>
      <w:ins w:id="667" w:author="Mariano Marpegan" w:date="2020-08-26T00:40:00Z">
        <w:r w:rsidRPr="009159B6">
          <w:t>10</w:t>
        </w:r>
        <w:r w:rsidRPr="009159B6">
          <w:rPr>
            <w:rFonts w:eastAsiaTheme="minorEastAsia"/>
            <w:b w:val="0"/>
            <w:color w:val="auto"/>
            <w:lang w:eastAsia="es-AR"/>
            <w:rPrChange w:id="668" w:author="usuario" w:date="2020-09-01T16:59:00Z">
              <w:rPr>
                <w:rFonts w:eastAsiaTheme="minorEastAsia"/>
                <w:b w:val="0"/>
                <w:color w:val="auto"/>
                <w:lang w:val="es-AR" w:eastAsia="es-AR"/>
              </w:rPr>
            </w:rPrChange>
          </w:rPr>
          <w:tab/>
        </w:r>
        <w:r w:rsidRPr="009159B6">
          <w:t>MAINTENANCE AND TESTING</w:t>
        </w:r>
        <w:r w:rsidRPr="009159B6">
          <w:tab/>
        </w:r>
        <w:r w:rsidRPr="005D1DDE">
          <w:fldChar w:fldCharType="begin"/>
        </w:r>
        <w:r w:rsidRPr="009159B6">
          <w:instrText xml:space="preserve"> PAGEREF _Toc49294915 \h </w:instrText>
        </w:r>
      </w:ins>
      <w:r w:rsidRPr="005D1DDE">
        <w:rPr>
          <w:rPrChange w:id="669" w:author="usuario" w:date="2020-09-01T16:59:00Z">
            <w:rPr/>
          </w:rPrChange>
        </w:rPr>
        <w:fldChar w:fldCharType="separate"/>
      </w:r>
      <w:ins w:id="670" w:author="Mariano Marpegan" w:date="2020-08-26T00:40:00Z">
        <w:r w:rsidRPr="009159B6">
          <w:t>32</w:t>
        </w:r>
        <w:r w:rsidRPr="005D1DDE">
          <w:fldChar w:fldCharType="end"/>
        </w:r>
      </w:ins>
    </w:p>
    <w:p w14:paraId="4364549C" w14:textId="22D2153A" w:rsidR="00E95848" w:rsidRPr="009159B6" w:rsidRDefault="00E95848">
      <w:pPr>
        <w:pStyle w:val="TOC2"/>
        <w:rPr>
          <w:ins w:id="671" w:author="Mariano Marpegan" w:date="2020-08-26T00:40:00Z"/>
          <w:rFonts w:eastAsiaTheme="minorEastAsia"/>
          <w:color w:val="auto"/>
          <w:lang w:eastAsia="es-AR"/>
          <w:rPrChange w:id="672" w:author="usuario" w:date="2020-09-01T16:59:00Z">
            <w:rPr>
              <w:ins w:id="673" w:author="Mariano Marpegan" w:date="2020-08-26T00:40:00Z"/>
              <w:rFonts w:eastAsiaTheme="minorEastAsia"/>
              <w:color w:val="auto"/>
              <w:lang w:val="es-AR" w:eastAsia="es-AR"/>
            </w:rPr>
          </w:rPrChange>
        </w:rPr>
      </w:pPr>
      <w:ins w:id="674" w:author="Mariano Marpegan" w:date="2020-08-26T00:40:00Z">
        <w:r w:rsidRPr="009159B6">
          <w:t>10.1</w:t>
        </w:r>
        <w:r w:rsidRPr="009159B6">
          <w:rPr>
            <w:rFonts w:eastAsiaTheme="minorEastAsia"/>
            <w:color w:val="auto"/>
            <w:lang w:eastAsia="es-AR"/>
            <w:rPrChange w:id="675" w:author="usuario" w:date="2020-09-01T16:59:00Z">
              <w:rPr>
                <w:rFonts w:eastAsiaTheme="minorEastAsia"/>
                <w:color w:val="auto"/>
                <w:lang w:val="es-AR" w:eastAsia="es-AR"/>
              </w:rPr>
            </w:rPrChange>
          </w:rPr>
          <w:tab/>
        </w:r>
        <w:r w:rsidRPr="009159B6">
          <w:t>General</w:t>
        </w:r>
        <w:r w:rsidRPr="009159B6">
          <w:tab/>
        </w:r>
        <w:r w:rsidRPr="005D1DDE">
          <w:fldChar w:fldCharType="begin"/>
        </w:r>
        <w:r w:rsidRPr="009159B6">
          <w:instrText xml:space="preserve"> PAGEREF _Toc49294916 \h </w:instrText>
        </w:r>
      </w:ins>
      <w:r w:rsidRPr="005D1DDE">
        <w:rPr>
          <w:rPrChange w:id="676" w:author="usuario" w:date="2020-09-01T16:59:00Z">
            <w:rPr/>
          </w:rPrChange>
        </w:rPr>
        <w:fldChar w:fldCharType="separate"/>
      </w:r>
      <w:ins w:id="677" w:author="Mariano Marpegan" w:date="2020-08-26T00:40:00Z">
        <w:r w:rsidRPr="009159B6">
          <w:t>32</w:t>
        </w:r>
        <w:r w:rsidRPr="005D1DDE">
          <w:fldChar w:fldCharType="end"/>
        </w:r>
      </w:ins>
    </w:p>
    <w:p w14:paraId="7B0EB358" w14:textId="4255CF85" w:rsidR="00E95848" w:rsidRPr="009159B6" w:rsidRDefault="00E95848">
      <w:pPr>
        <w:pStyle w:val="TOC2"/>
        <w:rPr>
          <w:ins w:id="678" w:author="Mariano Marpegan" w:date="2020-08-26T00:40:00Z"/>
          <w:rFonts w:eastAsiaTheme="minorEastAsia"/>
          <w:color w:val="auto"/>
          <w:lang w:eastAsia="es-AR"/>
          <w:rPrChange w:id="679" w:author="usuario" w:date="2020-09-01T16:59:00Z">
            <w:rPr>
              <w:ins w:id="680" w:author="Mariano Marpegan" w:date="2020-08-26T00:40:00Z"/>
              <w:rFonts w:eastAsiaTheme="minorEastAsia"/>
              <w:color w:val="auto"/>
              <w:lang w:val="es-AR" w:eastAsia="es-AR"/>
            </w:rPr>
          </w:rPrChange>
        </w:rPr>
      </w:pPr>
      <w:ins w:id="681" w:author="Mariano Marpegan" w:date="2020-08-26T00:40:00Z">
        <w:r w:rsidRPr="009159B6">
          <w:t>10.2</w:t>
        </w:r>
        <w:r w:rsidRPr="009159B6">
          <w:rPr>
            <w:rFonts w:eastAsiaTheme="minorEastAsia"/>
            <w:color w:val="auto"/>
            <w:lang w:eastAsia="es-AR"/>
            <w:rPrChange w:id="682" w:author="usuario" w:date="2020-09-01T16:59:00Z">
              <w:rPr>
                <w:rFonts w:eastAsiaTheme="minorEastAsia"/>
                <w:color w:val="auto"/>
                <w:lang w:val="es-AR" w:eastAsia="es-AR"/>
              </w:rPr>
            </w:rPrChange>
          </w:rPr>
          <w:tab/>
        </w:r>
        <w:r w:rsidRPr="009159B6">
          <w:t>Outstation Equipment</w:t>
        </w:r>
        <w:r w:rsidRPr="009159B6">
          <w:tab/>
        </w:r>
        <w:r w:rsidRPr="005D1DDE">
          <w:fldChar w:fldCharType="begin"/>
        </w:r>
        <w:r w:rsidRPr="009159B6">
          <w:instrText xml:space="preserve"> PAGEREF _Toc49294917 \h </w:instrText>
        </w:r>
      </w:ins>
      <w:r w:rsidRPr="005D1DDE">
        <w:rPr>
          <w:rPrChange w:id="683" w:author="usuario" w:date="2020-09-01T16:59:00Z">
            <w:rPr/>
          </w:rPrChange>
        </w:rPr>
        <w:fldChar w:fldCharType="separate"/>
      </w:r>
      <w:ins w:id="684" w:author="Mariano Marpegan" w:date="2020-08-26T00:40:00Z">
        <w:r w:rsidRPr="009159B6">
          <w:t>32</w:t>
        </w:r>
        <w:r w:rsidRPr="005D1DDE">
          <w:fldChar w:fldCharType="end"/>
        </w:r>
      </w:ins>
    </w:p>
    <w:p w14:paraId="7E032C87" w14:textId="18317BC6" w:rsidR="00E95848" w:rsidRPr="009159B6" w:rsidRDefault="00E95848">
      <w:pPr>
        <w:pStyle w:val="TOC3"/>
        <w:tabs>
          <w:tab w:val="left" w:pos="1134"/>
          <w:tab w:val="right" w:leader="dot" w:pos="10195"/>
        </w:tabs>
        <w:rPr>
          <w:ins w:id="685" w:author="Mariano Marpegan" w:date="2020-08-26T00:40:00Z"/>
          <w:rFonts w:eastAsiaTheme="minorEastAsia"/>
          <w:noProof/>
          <w:sz w:val="22"/>
          <w:lang w:eastAsia="es-AR"/>
          <w:rPrChange w:id="686" w:author="usuario" w:date="2020-09-01T16:59:00Z">
            <w:rPr>
              <w:ins w:id="687" w:author="Mariano Marpegan" w:date="2020-08-26T00:40:00Z"/>
              <w:rFonts w:eastAsiaTheme="minorEastAsia"/>
              <w:noProof/>
              <w:sz w:val="22"/>
              <w:lang w:val="es-AR" w:eastAsia="es-AR"/>
            </w:rPr>
          </w:rPrChange>
        </w:rPr>
      </w:pPr>
      <w:ins w:id="688" w:author="Mariano Marpegan" w:date="2020-08-26T00:40:00Z">
        <w:r w:rsidRPr="009159B6">
          <w:rPr>
            <w:noProof/>
          </w:rPr>
          <w:t>10.2.1</w:t>
        </w:r>
        <w:r w:rsidRPr="009159B6">
          <w:rPr>
            <w:rFonts w:eastAsiaTheme="minorEastAsia"/>
            <w:noProof/>
            <w:sz w:val="22"/>
            <w:lang w:eastAsia="es-AR"/>
            <w:rPrChange w:id="689" w:author="usuario" w:date="2020-09-01T16:59:00Z">
              <w:rPr>
                <w:rFonts w:eastAsiaTheme="minorEastAsia"/>
                <w:noProof/>
                <w:sz w:val="22"/>
                <w:lang w:val="es-AR" w:eastAsia="es-AR"/>
              </w:rPr>
            </w:rPrChange>
          </w:rPr>
          <w:tab/>
        </w:r>
        <w:r w:rsidRPr="009159B6">
          <w:rPr>
            <w:noProof/>
          </w:rPr>
          <w:t>The system at the outstation can comprise the following equipment:</w:t>
        </w:r>
        <w:r w:rsidRPr="009159B6">
          <w:rPr>
            <w:noProof/>
          </w:rPr>
          <w:tab/>
        </w:r>
        <w:r w:rsidRPr="005D1DDE">
          <w:rPr>
            <w:noProof/>
          </w:rPr>
          <w:fldChar w:fldCharType="begin"/>
        </w:r>
        <w:r w:rsidRPr="009159B6">
          <w:rPr>
            <w:noProof/>
          </w:rPr>
          <w:instrText xml:space="preserve"> PAGEREF _Toc49294918 \h </w:instrText>
        </w:r>
      </w:ins>
      <w:r w:rsidRPr="005D1DDE">
        <w:rPr>
          <w:noProof/>
        </w:rPr>
      </w:r>
      <w:r w:rsidRPr="005D1DDE">
        <w:rPr>
          <w:noProof/>
          <w:rPrChange w:id="690" w:author="usuario" w:date="2020-09-01T16:59:00Z">
            <w:rPr>
              <w:noProof/>
            </w:rPr>
          </w:rPrChange>
        </w:rPr>
        <w:fldChar w:fldCharType="separate"/>
      </w:r>
      <w:ins w:id="691" w:author="Mariano Marpegan" w:date="2020-08-26T00:40:00Z">
        <w:r w:rsidRPr="009159B6">
          <w:rPr>
            <w:noProof/>
          </w:rPr>
          <w:t>32</w:t>
        </w:r>
        <w:r w:rsidRPr="005D1DDE">
          <w:rPr>
            <w:noProof/>
          </w:rPr>
          <w:fldChar w:fldCharType="end"/>
        </w:r>
      </w:ins>
    </w:p>
    <w:p w14:paraId="5AD03718" w14:textId="07DC956C" w:rsidR="00E95848" w:rsidRPr="009159B6" w:rsidRDefault="00E95848">
      <w:pPr>
        <w:pStyle w:val="TOC2"/>
        <w:rPr>
          <w:ins w:id="692" w:author="Mariano Marpegan" w:date="2020-08-26T00:40:00Z"/>
          <w:rFonts w:eastAsiaTheme="minorEastAsia"/>
          <w:color w:val="auto"/>
          <w:lang w:eastAsia="es-AR"/>
          <w:rPrChange w:id="693" w:author="usuario" w:date="2020-09-01T16:59:00Z">
            <w:rPr>
              <w:ins w:id="694" w:author="Mariano Marpegan" w:date="2020-08-26T00:40:00Z"/>
              <w:rFonts w:eastAsiaTheme="minorEastAsia"/>
              <w:color w:val="auto"/>
              <w:lang w:val="es-AR" w:eastAsia="es-AR"/>
            </w:rPr>
          </w:rPrChange>
        </w:rPr>
      </w:pPr>
      <w:ins w:id="695" w:author="Mariano Marpegan" w:date="2020-08-26T00:40:00Z">
        <w:r w:rsidRPr="009159B6">
          <w:t>10.3</w:t>
        </w:r>
        <w:r w:rsidRPr="009159B6">
          <w:rPr>
            <w:rFonts w:eastAsiaTheme="minorEastAsia"/>
            <w:color w:val="auto"/>
            <w:lang w:eastAsia="es-AR"/>
            <w:rPrChange w:id="696" w:author="usuario" w:date="2020-09-01T16:59:00Z">
              <w:rPr>
                <w:rFonts w:eastAsiaTheme="minorEastAsia"/>
                <w:color w:val="auto"/>
                <w:lang w:val="es-AR" w:eastAsia="es-AR"/>
              </w:rPr>
            </w:rPrChange>
          </w:rPr>
          <w:tab/>
        </w:r>
        <w:r w:rsidRPr="009159B6">
          <w:t>Base Station Equipment</w:t>
        </w:r>
        <w:r w:rsidRPr="009159B6">
          <w:tab/>
        </w:r>
        <w:r w:rsidRPr="005D1DDE">
          <w:fldChar w:fldCharType="begin"/>
        </w:r>
        <w:r w:rsidRPr="009159B6">
          <w:instrText xml:space="preserve"> PAGEREF _Toc49294919 \h </w:instrText>
        </w:r>
      </w:ins>
      <w:r w:rsidRPr="005D1DDE">
        <w:rPr>
          <w:rPrChange w:id="697" w:author="usuario" w:date="2020-09-01T16:59:00Z">
            <w:rPr/>
          </w:rPrChange>
        </w:rPr>
        <w:fldChar w:fldCharType="separate"/>
      </w:r>
      <w:ins w:id="698" w:author="Mariano Marpegan" w:date="2020-08-26T00:40:00Z">
        <w:r w:rsidRPr="009159B6">
          <w:t>32</w:t>
        </w:r>
        <w:r w:rsidRPr="005D1DDE">
          <w:fldChar w:fldCharType="end"/>
        </w:r>
      </w:ins>
    </w:p>
    <w:p w14:paraId="00DE7DE5" w14:textId="08F1342F" w:rsidR="00E95848" w:rsidRPr="009159B6" w:rsidRDefault="00E95848">
      <w:pPr>
        <w:pStyle w:val="TOC3"/>
        <w:tabs>
          <w:tab w:val="left" w:pos="1134"/>
          <w:tab w:val="right" w:leader="dot" w:pos="10195"/>
        </w:tabs>
        <w:rPr>
          <w:ins w:id="699" w:author="Mariano Marpegan" w:date="2020-08-26T00:40:00Z"/>
          <w:rFonts w:eastAsiaTheme="minorEastAsia"/>
          <w:noProof/>
          <w:sz w:val="22"/>
          <w:lang w:eastAsia="es-AR"/>
          <w:rPrChange w:id="700" w:author="usuario" w:date="2020-09-01T16:59:00Z">
            <w:rPr>
              <w:ins w:id="701" w:author="Mariano Marpegan" w:date="2020-08-26T00:40:00Z"/>
              <w:rFonts w:eastAsiaTheme="minorEastAsia"/>
              <w:noProof/>
              <w:sz w:val="22"/>
              <w:lang w:val="es-AR" w:eastAsia="es-AR"/>
            </w:rPr>
          </w:rPrChange>
        </w:rPr>
      </w:pPr>
      <w:ins w:id="702" w:author="Mariano Marpegan" w:date="2020-08-26T00:40:00Z">
        <w:r w:rsidRPr="009159B6">
          <w:rPr>
            <w:noProof/>
          </w:rPr>
          <w:t>10.3.1</w:t>
        </w:r>
        <w:r w:rsidRPr="009159B6">
          <w:rPr>
            <w:rFonts w:eastAsiaTheme="minorEastAsia"/>
            <w:noProof/>
            <w:sz w:val="22"/>
            <w:lang w:eastAsia="es-AR"/>
            <w:rPrChange w:id="703" w:author="usuario" w:date="2020-09-01T16:59:00Z">
              <w:rPr>
                <w:rFonts w:eastAsiaTheme="minorEastAsia"/>
                <w:noProof/>
                <w:sz w:val="22"/>
                <w:lang w:val="es-AR" w:eastAsia="es-AR"/>
              </w:rPr>
            </w:rPrChange>
          </w:rPr>
          <w:tab/>
        </w:r>
        <w:r w:rsidRPr="009159B6">
          <w:rPr>
            <w:noProof/>
          </w:rPr>
          <w:t>The equipment at the base station can comprise the following equipment:</w:t>
        </w:r>
        <w:r w:rsidRPr="009159B6">
          <w:rPr>
            <w:noProof/>
          </w:rPr>
          <w:tab/>
        </w:r>
        <w:r w:rsidRPr="005D1DDE">
          <w:rPr>
            <w:noProof/>
          </w:rPr>
          <w:fldChar w:fldCharType="begin"/>
        </w:r>
        <w:r w:rsidRPr="009159B6">
          <w:rPr>
            <w:noProof/>
          </w:rPr>
          <w:instrText xml:space="preserve"> PAGEREF _Toc49294920 \h </w:instrText>
        </w:r>
      </w:ins>
      <w:r w:rsidRPr="005D1DDE">
        <w:rPr>
          <w:noProof/>
        </w:rPr>
      </w:r>
      <w:r w:rsidRPr="005D1DDE">
        <w:rPr>
          <w:noProof/>
          <w:rPrChange w:id="704" w:author="usuario" w:date="2020-09-01T16:59:00Z">
            <w:rPr>
              <w:noProof/>
            </w:rPr>
          </w:rPrChange>
        </w:rPr>
        <w:fldChar w:fldCharType="separate"/>
      </w:r>
      <w:ins w:id="705" w:author="Mariano Marpegan" w:date="2020-08-26T00:40:00Z">
        <w:r w:rsidRPr="009159B6">
          <w:rPr>
            <w:noProof/>
          </w:rPr>
          <w:t>32</w:t>
        </w:r>
        <w:r w:rsidRPr="005D1DDE">
          <w:rPr>
            <w:noProof/>
          </w:rPr>
          <w:fldChar w:fldCharType="end"/>
        </w:r>
      </w:ins>
    </w:p>
    <w:p w14:paraId="72907C6D" w14:textId="30F37076" w:rsidR="00E95848" w:rsidRPr="009159B6" w:rsidRDefault="00E95848">
      <w:pPr>
        <w:pStyle w:val="TOC2"/>
        <w:rPr>
          <w:ins w:id="706" w:author="Mariano Marpegan" w:date="2020-08-26T00:40:00Z"/>
          <w:rFonts w:eastAsiaTheme="minorEastAsia"/>
          <w:color w:val="auto"/>
          <w:lang w:eastAsia="es-AR"/>
          <w:rPrChange w:id="707" w:author="usuario" w:date="2020-09-01T16:59:00Z">
            <w:rPr>
              <w:ins w:id="708" w:author="Mariano Marpegan" w:date="2020-08-26T00:40:00Z"/>
              <w:rFonts w:eastAsiaTheme="minorEastAsia"/>
              <w:color w:val="auto"/>
              <w:lang w:val="es-AR" w:eastAsia="es-AR"/>
            </w:rPr>
          </w:rPrChange>
        </w:rPr>
      </w:pPr>
      <w:ins w:id="709" w:author="Mariano Marpegan" w:date="2020-08-26T00:40:00Z">
        <w:r w:rsidRPr="009159B6">
          <w:t>10.4</w:t>
        </w:r>
        <w:r w:rsidRPr="009159B6">
          <w:rPr>
            <w:rFonts w:eastAsiaTheme="minorEastAsia"/>
            <w:color w:val="auto"/>
            <w:lang w:eastAsia="es-AR"/>
            <w:rPrChange w:id="710" w:author="usuario" w:date="2020-09-01T16:59:00Z">
              <w:rPr>
                <w:rFonts w:eastAsiaTheme="minorEastAsia"/>
                <w:color w:val="auto"/>
                <w:lang w:val="es-AR" w:eastAsia="es-AR"/>
              </w:rPr>
            </w:rPrChange>
          </w:rPr>
          <w:tab/>
        </w:r>
        <w:r w:rsidRPr="009159B6">
          <w:t>Maintenance Procedures</w:t>
        </w:r>
        <w:r w:rsidRPr="009159B6">
          <w:tab/>
        </w:r>
        <w:r w:rsidRPr="005D1DDE">
          <w:fldChar w:fldCharType="begin"/>
        </w:r>
        <w:r w:rsidRPr="009159B6">
          <w:instrText xml:space="preserve"> PAGEREF _Toc49294921 \h </w:instrText>
        </w:r>
      </w:ins>
      <w:r w:rsidRPr="005D1DDE">
        <w:rPr>
          <w:rPrChange w:id="711" w:author="usuario" w:date="2020-09-01T16:59:00Z">
            <w:rPr/>
          </w:rPrChange>
        </w:rPr>
        <w:fldChar w:fldCharType="separate"/>
      </w:r>
      <w:ins w:id="712" w:author="Mariano Marpegan" w:date="2020-08-26T00:40:00Z">
        <w:r w:rsidRPr="009159B6">
          <w:t>33</w:t>
        </w:r>
        <w:r w:rsidRPr="005D1DDE">
          <w:fldChar w:fldCharType="end"/>
        </w:r>
      </w:ins>
    </w:p>
    <w:p w14:paraId="2C025152" w14:textId="7395A04C" w:rsidR="00E95848" w:rsidRPr="009159B6" w:rsidRDefault="00E95848">
      <w:pPr>
        <w:pStyle w:val="TOC2"/>
        <w:rPr>
          <w:ins w:id="713" w:author="Mariano Marpegan" w:date="2020-08-26T00:40:00Z"/>
          <w:rFonts w:eastAsiaTheme="minorEastAsia"/>
          <w:color w:val="auto"/>
          <w:lang w:eastAsia="es-AR"/>
          <w:rPrChange w:id="714" w:author="usuario" w:date="2020-09-01T16:59:00Z">
            <w:rPr>
              <w:ins w:id="715" w:author="Mariano Marpegan" w:date="2020-08-26T00:40:00Z"/>
              <w:rFonts w:eastAsiaTheme="minorEastAsia"/>
              <w:color w:val="auto"/>
              <w:lang w:val="es-AR" w:eastAsia="es-AR"/>
            </w:rPr>
          </w:rPrChange>
        </w:rPr>
      </w:pPr>
      <w:ins w:id="716" w:author="Mariano Marpegan" w:date="2020-08-26T00:40:00Z">
        <w:r w:rsidRPr="009159B6">
          <w:t>10.5</w:t>
        </w:r>
        <w:r w:rsidRPr="009159B6">
          <w:rPr>
            <w:rFonts w:eastAsiaTheme="minorEastAsia"/>
            <w:color w:val="auto"/>
            <w:lang w:eastAsia="es-AR"/>
            <w:rPrChange w:id="717" w:author="usuario" w:date="2020-09-01T16:59:00Z">
              <w:rPr>
                <w:rFonts w:eastAsiaTheme="minorEastAsia"/>
                <w:color w:val="auto"/>
                <w:lang w:val="es-AR" w:eastAsia="es-AR"/>
              </w:rPr>
            </w:rPrChange>
          </w:rPr>
          <w:tab/>
        </w:r>
        <w:r w:rsidRPr="009159B6">
          <w:t>Maintenance Personnel</w:t>
        </w:r>
        <w:r w:rsidRPr="009159B6">
          <w:tab/>
        </w:r>
        <w:r w:rsidRPr="005D1DDE">
          <w:fldChar w:fldCharType="begin"/>
        </w:r>
        <w:r w:rsidRPr="009159B6">
          <w:instrText xml:space="preserve"> PAGEREF _Toc49294922 \h </w:instrText>
        </w:r>
      </w:ins>
      <w:r w:rsidRPr="005D1DDE">
        <w:rPr>
          <w:rPrChange w:id="718" w:author="usuario" w:date="2020-09-01T16:59:00Z">
            <w:rPr/>
          </w:rPrChange>
        </w:rPr>
        <w:fldChar w:fldCharType="separate"/>
      </w:r>
      <w:ins w:id="719" w:author="Mariano Marpegan" w:date="2020-08-26T00:40:00Z">
        <w:r w:rsidRPr="009159B6">
          <w:t>33</w:t>
        </w:r>
        <w:r w:rsidRPr="005D1DDE">
          <w:fldChar w:fldCharType="end"/>
        </w:r>
      </w:ins>
    </w:p>
    <w:p w14:paraId="6FF66F35" w14:textId="153D1BA7" w:rsidR="00E95848" w:rsidRPr="009159B6" w:rsidRDefault="00E95848">
      <w:pPr>
        <w:pStyle w:val="TOC2"/>
        <w:rPr>
          <w:ins w:id="720" w:author="Mariano Marpegan" w:date="2020-08-26T00:40:00Z"/>
          <w:rFonts w:eastAsiaTheme="minorEastAsia"/>
          <w:color w:val="auto"/>
          <w:lang w:eastAsia="es-AR"/>
          <w:rPrChange w:id="721" w:author="usuario" w:date="2020-09-01T16:59:00Z">
            <w:rPr>
              <w:ins w:id="722" w:author="Mariano Marpegan" w:date="2020-08-26T00:40:00Z"/>
              <w:rFonts w:eastAsiaTheme="minorEastAsia"/>
              <w:color w:val="auto"/>
              <w:lang w:val="es-AR" w:eastAsia="es-AR"/>
            </w:rPr>
          </w:rPrChange>
        </w:rPr>
      </w:pPr>
      <w:ins w:id="723" w:author="Mariano Marpegan" w:date="2020-08-26T00:40:00Z">
        <w:r w:rsidRPr="009159B6">
          <w:t>10.6</w:t>
        </w:r>
        <w:r w:rsidRPr="009159B6">
          <w:rPr>
            <w:rFonts w:eastAsiaTheme="minorEastAsia"/>
            <w:color w:val="auto"/>
            <w:lang w:eastAsia="es-AR"/>
            <w:rPrChange w:id="724" w:author="usuario" w:date="2020-09-01T16:59:00Z">
              <w:rPr>
                <w:rFonts w:eastAsiaTheme="minorEastAsia"/>
                <w:color w:val="auto"/>
                <w:lang w:val="es-AR" w:eastAsia="es-AR"/>
              </w:rPr>
            </w:rPrChange>
          </w:rPr>
          <w:tab/>
        </w:r>
        <w:r w:rsidRPr="009159B6">
          <w:t>Maintenance Philosophy</w:t>
        </w:r>
        <w:r w:rsidRPr="009159B6">
          <w:tab/>
        </w:r>
        <w:r w:rsidRPr="005D1DDE">
          <w:fldChar w:fldCharType="begin"/>
        </w:r>
        <w:r w:rsidRPr="009159B6">
          <w:instrText xml:space="preserve"> PAGEREF _Toc49294923 \h </w:instrText>
        </w:r>
      </w:ins>
      <w:r w:rsidRPr="005D1DDE">
        <w:rPr>
          <w:rPrChange w:id="725" w:author="usuario" w:date="2020-09-01T16:59:00Z">
            <w:rPr/>
          </w:rPrChange>
        </w:rPr>
        <w:fldChar w:fldCharType="separate"/>
      </w:r>
      <w:ins w:id="726" w:author="Mariano Marpegan" w:date="2020-08-26T00:40:00Z">
        <w:r w:rsidRPr="009159B6">
          <w:t>33</w:t>
        </w:r>
        <w:r w:rsidRPr="005D1DDE">
          <w:fldChar w:fldCharType="end"/>
        </w:r>
      </w:ins>
    </w:p>
    <w:p w14:paraId="5C153BD7" w14:textId="251399DE" w:rsidR="00E95848" w:rsidRPr="009159B6" w:rsidRDefault="00E95848">
      <w:pPr>
        <w:pStyle w:val="TOC1"/>
        <w:rPr>
          <w:ins w:id="727" w:author="Mariano Marpegan" w:date="2020-08-26T00:40:00Z"/>
          <w:rFonts w:eastAsiaTheme="minorEastAsia"/>
          <w:b w:val="0"/>
          <w:color w:val="auto"/>
          <w:lang w:eastAsia="es-AR"/>
          <w:rPrChange w:id="728" w:author="usuario" w:date="2020-09-01T16:59:00Z">
            <w:rPr>
              <w:ins w:id="729" w:author="Mariano Marpegan" w:date="2020-08-26T00:40:00Z"/>
              <w:rFonts w:eastAsiaTheme="minorEastAsia"/>
              <w:b w:val="0"/>
              <w:color w:val="auto"/>
              <w:lang w:val="es-AR" w:eastAsia="es-AR"/>
            </w:rPr>
          </w:rPrChange>
        </w:rPr>
      </w:pPr>
      <w:ins w:id="730" w:author="Mariano Marpegan" w:date="2020-08-26T00:40:00Z">
        <w:r w:rsidRPr="009159B6">
          <w:t>11</w:t>
        </w:r>
        <w:r w:rsidRPr="009159B6">
          <w:rPr>
            <w:rFonts w:eastAsiaTheme="minorEastAsia"/>
            <w:b w:val="0"/>
            <w:color w:val="auto"/>
            <w:lang w:eastAsia="es-AR"/>
            <w:rPrChange w:id="731" w:author="usuario" w:date="2020-09-01T16:59:00Z">
              <w:rPr>
                <w:rFonts w:eastAsiaTheme="minorEastAsia"/>
                <w:b w:val="0"/>
                <w:color w:val="auto"/>
                <w:lang w:val="es-AR" w:eastAsia="es-AR"/>
              </w:rPr>
            </w:rPrChange>
          </w:rPr>
          <w:tab/>
        </w:r>
        <w:r w:rsidRPr="009159B6">
          <w:t>DOCUMENTATION AND TRAINING</w:t>
        </w:r>
        <w:r w:rsidRPr="009159B6">
          <w:tab/>
        </w:r>
        <w:r w:rsidRPr="005D1DDE">
          <w:fldChar w:fldCharType="begin"/>
        </w:r>
        <w:r w:rsidRPr="009159B6">
          <w:instrText xml:space="preserve"> PAGEREF _Toc49294924 \h </w:instrText>
        </w:r>
      </w:ins>
      <w:r w:rsidRPr="005D1DDE">
        <w:rPr>
          <w:rPrChange w:id="732" w:author="usuario" w:date="2020-09-01T16:59:00Z">
            <w:rPr/>
          </w:rPrChange>
        </w:rPr>
        <w:fldChar w:fldCharType="separate"/>
      </w:r>
      <w:ins w:id="733" w:author="Mariano Marpegan" w:date="2020-08-26T00:40:00Z">
        <w:r w:rsidRPr="009159B6">
          <w:t>34</w:t>
        </w:r>
        <w:r w:rsidRPr="005D1DDE">
          <w:fldChar w:fldCharType="end"/>
        </w:r>
      </w:ins>
    </w:p>
    <w:p w14:paraId="35A57D0D" w14:textId="64835FE9" w:rsidR="00E95848" w:rsidRPr="009159B6" w:rsidRDefault="00E95848">
      <w:pPr>
        <w:pStyle w:val="TOC2"/>
        <w:rPr>
          <w:ins w:id="734" w:author="Mariano Marpegan" w:date="2020-08-26T00:40:00Z"/>
          <w:rFonts w:eastAsiaTheme="minorEastAsia"/>
          <w:color w:val="auto"/>
          <w:lang w:eastAsia="es-AR"/>
          <w:rPrChange w:id="735" w:author="usuario" w:date="2020-09-01T16:59:00Z">
            <w:rPr>
              <w:ins w:id="736" w:author="Mariano Marpegan" w:date="2020-08-26T00:40:00Z"/>
              <w:rFonts w:eastAsiaTheme="minorEastAsia"/>
              <w:color w:val="auto"/>
              <w:lang w:val="es-AR" w:eastAsia="es-AR"/>
            </w:rPr>
          </w:rPrChange>
        </w:rPr>
      </w:pPr>
      <w:ins w:id="737" w:author="Mariano Marpegan" w:date="2020-08-26T00:40:00Z">
        <w:r w:rsidRPr="009159B6">
          <w:t>11.1</w:t>
        </w:r>
        <w:r w:rsidRPr="009159B6">
          <w:rPr>
            <w:rFonts w:eastAsiaTheme="minorEastAsia"/>
            <w:color w:val="auto"/>
            <w:lang w:eastAsia="es-AR"/>
            <w:rPrChange w:id="738" w:author="usuario" w:date="2020-09-01T16:59:00Z">
              <w:rPr>
                <w:rFonts w:eastAsiaTheme="minorEastAsia"/>
                <w:color w:val="auto"/>
                <w:lang w:val="es-AR" w:eastAsia="es-AR"/>
              </w:rPr>
            </w:rPrChange>
          </w:rPr>
          <w:tab/>
        </w:r>
        <w:r w:rsidRPr="009159B6">
          <w:t>Documentation</w:t>
        </w:r>
        <w:r w:rsidRPr="009159B6">
          <w:tab/>
        </w:r>
        <w:r w:rsidRPr="005D1DDE">
          <w:fldChar w:fldCharType="begin"/>
        </w:r>
        <w:r w:rsidRPr="009159B6">
          <w:instrText xml:space="preserve"> PAGEREF _Toc49294925 \h </w:instrText>
        </w:r>
      </w:ins>
      <w:r w:rsidRPr="005D1DDE">
        <w:rPr>
          <w:rPrChange w:id="739" w:author="usuario" w:date="2020-09-01T16:59:00Z">
            <w:rPr/>
          </w:rPrChange>
        </w:rPr>
        <w:fldChar w:fldCharType="separate"/>
      </w:r>
      <w:ins w:id="740" w:author="Mariano Marpegan" w:date="2020-08-26T00:40:00Z">
        <w:r w:rsidRPr="009159B6">
          <w:t>34</w:t>
        </w:r>
        <w:r w:rsidRPr="005D1DDE">
          <w:fldChar w:fldCharType="end"/>
        </w:r>
      </w:ins>
    </w:p>
    <w:p w14:paraId="28BB1C50" w14:textId="17556D8B" w:rsidR="00E95848" w:rsidRPr="009159B6" w:rsidRDefault="00E95848">
      <w:pPr>
        <w:pStyle w:val="TOC2"/>
        <w:rPr>
          <w:ins w:id="741" w:author="Mariano Marpegan" w:date="2020-08-26T00:40:00Z"/>
          <w:rFonts w:eastAsiaTheme="minorEastAsia"/>
          <w:color w:val="auto"/>
          <w:lang w:eastAsia="es-AR"/>
          <w:rPrChange w:id="742" w:author="usuario" w:date="2020-09-01T16:59:00Z">
            <w:rPr>
              <w:ins w:id="743" w:author="Mariano Marpegan" w:date="2020-08-26T00:40:00Z"/>
              <w:rFonts w:eastAsiaTheme="minorEastAsia"/>
              <w:color w:val="auto"/>
              <w:lang w:val="es-AR" w:eastAsia="es-AR"/>
            </w:rPr>
          </w:rPrChange>
        </w:rPr>
      </w:pPr>
      <w:ins w:id="744" w:author="Mariano Marpegan" w:date="2020-08-26T00:40:00Z">
        <w:r w:rsidRPr="009159B6">
          <w:t>11.2</w:t>
        </w:r>
        <w:r w:rsidRPr="009159B6">
          <w:rPr>
            <w:rFonts w:eastAsiaTheme="minorEastAsia"/>
            <w:color w:val="auto"/>
            <w:lang w:eastAsia="es-AR"/>
            <w:rPrChange w:id="745" w:author="usuario" w:date="2020-09-01T16:59:00Z">
              <w:rPr>
                <w:rFonts w:eastAsiaTheme="minorEastAsia"/>
                <w:color w:val="auto"/>
                <w:lang w:val="es-AR" w:eastAsia="es-AR"/>
              </w:rPr>
            </w:rPrChange>
          </w:rPr>
          <w:tab/>
        </w:r>
        <w:r w:rsidRPr="009159B6">
          <w:t>Training</w:t>
        </w:r>
        <w:r w:rsidRPr="009159B6">
          <w:tab/>
        </w:r>
        <w:r w:rsidRPr="005D1DDE">
          <w:fldChar w:fldCharType="begin"/>
        </w:r>
        <w:r w:rsidRPr="009159B6">
          <w:instrText xml:space="preserve"> PAGEREF _Toc49294926 \h </w:instrText>
        </w:r>
      </w:ins>
      <w:r w:rsidRPr="005D1DDE">
        <w:rPr>
          <w:rPrChange w:id="746" w:author="usuario" w:date="2020-09-01T16:59:00Z">
            <w:rPr/>
          </w:rPrChange>
        </w:rPr>
        <w:fldChar w:fldCharType="separate"/>
      </w:r>
      <w:ins w:id="747" w:author="Mariano Marpegan" w:date="2020-08-26T00:40:00Z">
        <w:r w:rsidRPr="009159B6">
          <w:t>34</w:t>
        </w:r>
        <w:r w:rsidRPr="005D1DDE">
          <w:fldChar w:fldCharType="end"/>
        </w:r>
      </w:ins>
    </w:p>
    <w:p w14:paraId="2D39F292" w14:textId="040B9DD2" w:rsidR="00E95848" w:rsidRPr="009159B6" w:rsidRDefault="00E95848">
      <w:pPr>
        <w:pStyle w:val="TOC1"/>
        <w:rPr>
          <w:ins w:id="748" w:author="Mariano Marpegan" w:date="2020-08-26T00:40:00Z"/>
          <w:rFonts w:eastAsiaTheme="minorEastAsia"/>
          <w:b w:val="0"/>
          <w:color w:val="auto"/>
          <w:lang w:eastAsia="es-AR"/>
          <w:rPrChange w:id="749" w:author="usuario" w:date="2020-09-01T16:59:00Z">
            <w:rPr>
              <w:ins w:id="750" w:author="Mariano Marpegan" w:date="2020-08-26T00:40:00Z"/>
              <w:rFonts w:eastAsiaTheme="minorEastAsia"/>
              <w:b w:val="0"/>
              <w:color w:val="auto"/>
              <w:lang w:val="es-AR" w:eastAsia="es-AR"/>
            </w:rPr>
          </w:rPrChange>
        </w:rPr>
      </w:pPr>
      <w:ins w:id="751" w:author="Mariano Marpegan" w:date="2020-08-26T00:40:00Z">
        <w:r w:rsidRPr="009159B6">
          <w:t>12</w:t>
        </w:r>
        <w:r w:rsidRPr="009159B6">
          <w:rPr>
            <w:rFonts w:eastAsiaTheme="minorEastAsia"/>
            <w:b w:val="0"/>
            <w:color w:val="auto"/>
            <w:lang w:eastAsia="es-AR"/>
            <w:rPrChange w:id="752" w:author="usuario" w:date="2020-09-01T16:59:00Z">
              <w:rPr>
                <w:rFonts w:eastAsiaTheme="minorEastAsia"/>
                <w:b w:val="0"/>
                <w:color w:val="auto"/>
                <w:lang w:val="es-AR" w:eastAsia="es-AR"/>
              </w:rPr>
            </w:rPrChange>
          </w:rPr>
          <w:tab/>
        </w:r>
        <w:r w:rsidRPr="009159B6">
          <w:t>FUTURE DEVELOPMENT</w:t>
        </w:r>
        <w:r w:rsidRPr="009159B6">
          <w:tab/>
        </w:r>
        <w:r w:rsidRPr="005D1DDE">
          <w:fldChar w:fldCharType="begin"/>
        </w:r>
        <w:r w:rsidRPr="009159B6">
          <w:instrText xml:space="preserve"> PAGEREF _Toc49294927 \h </w:instrText>
        </w:r>
      </w:ins>
      <w:r w:rsidRPr="005D1DDE">
        <w:rPr>
          <w:rPrChange w:id="753" w:author="usuario" w:date="2020-09-01T16:59:00Z">
            <w:rPr/>
          </w:rPrChange>
        </w:rPr>
        <w:fldChar w:fldCharType="separate"/>
      </w:r>
      <w:ins w:id="754" w:author="Mariano Marpegan" w:date="2020-08-26T00:40:00Z">
        <w:r w:rsidRPr="009159B6">
          <w:t>35</w:t>
        </w:r>
        <w:r w:rsidRPr="005D1DDE">
          <w:fldChar w:fldCharType="end"/>
        </w:r>
      </w:ins>
    </w:p>
    <w:p w14:paraId="231B85C9" w14:textId="6ECE4BE5" w:rsidR="00E95848" w:rsidRPr="009159B6" w:rsidRDefault="00E95848">
      <w:pPr>
        <w:pStyle w:val="TOC2"/>
        <w:rPr>
          <w:ins w:id="755" w:author="Mariano Marpegan" w:date="2020-08-26T00:40:00Z"/>
          <w:rFonts w:eastAsiaTheme="minorEastAsia"/>
          <w:color w:val="auto"/>
          <w:lang w:eastAsia="es-AR"/>
          <w:rPrChange w:id="756" w:author="usuario" w:date="2020-09-01T16:59:00Z">
            <w:rPr>
              <w:ins w:id="757" w:author="Mariano Marpegan" w:date="2020-08-26T00:40:00Z"/>
              <w:rFonts w:eastAsiaTheme="minorEastAsia"/>
              <w:color w:val="auto"/>
              <w:lang w:val="es-AR" w:eastAsia="es-AR"/>
            </w:rPr>
          </w:rPrChange>
        </w:rPr>
      </w:pPr>
      <w:ins w:id="758" w:author="Mariano Marpegan" w:date="2020-08-26T00:40:00Z">
        <w:r w:rsidRPr="009159B6">
          <w:t>12.1</w:t>
        </w:r>
        <w:r w:rsidRPr="009159B6">
          <w:rPr>
            <w:rFonts w:eastAsiaTheme="minorEastAsia"/>
            <w:color w:val="auto"/>
            <w:lang w:eastAsia="es-AR"/>
            <w:rPrChange w:id="759" w:author="usuario" w:date="2020-09-01T16:59:00Z">
              <w:rPr>
                <w:rFonts w:eastAsiaTheme="minorEastAsia"/>
                <w:color w:val="auto"/>
                <w:lang w:val="es-AR" w:eastAsia="es-AR"/>
              </w:rPr>
            </w:rPrChange>
          </w:rPr>
          <w:tab/>
        </w:r>
        <w:r w:rsidRPr="009159B6">
          <w:t>General</w:t>
        </w:r>
        <w:r w:rsidRPr="009159B6">
          <w:tab/>
        </w:r>
        <w:r w:rsidRPr="005D1DDE">
          <w:fldChar w:fldCharType="begin"/>
        </w:r>
        <w:r w:rsidRPr="009159B6">
          <w:instrText xml:space="preserve"> PAGEREF _Toc49294928 \h </w:instrText>
        </w:r>
      </w:ins>
      <w:r w:rsidRPr="005D1DDE">
        <w:rPr>
          <w:rPrChange w:id="760" w:author="usuario" w:date="2020-09-01T16:59:00Z">
            <w:rPr/>
          </w:rPrChange>
        </w:rPr>
        <w:fldChar w:fldCharType="separate"/>
      </w:r>
      <w:ins w:id="761" w:author="Mariano Marpegan" w:date="2020-08-26T00:40:00Z">
        <w:r w:rsidRPr="009159B6">
          <w:t>35</w:t>
        </w:r>
        <w:r w:rsidRPr="005D1DDE">
          <w:fldChar w:fldCharType="end"/>
        </w:r>
      </w:ins>
    </w:p>
    <w:p w14:paraId="71E83314" w14:textId="6069E1C6" w:rsidR="00E95848" w:rsidRPr="009159B6" w:rsidRDefault="00E95848">
      <w:pPr>
        <w:pStyle w:val="TOC2"/>
        <w:rPr>
          <w:ins w:id="762" w:author="Mariano Marpegan" w:date="2020-08-26T00:40:00Z"/>
          <w:rFonts w:eastAsiaTheme="minorEastAsia"/>
          <w:color w:val="auto"/>
          <w:lang w:eastAsia="es-AR"/>
          <w:rPrChange w:id="763" w:author="usuario" w:date="2020-09-01T16:59:00Z">
            <w:rPr>
              <w:ins w:id="764" w:author="Mariano Marpegan" w:date="2020-08-26T00:40:00Z"/>
              <w:rFonts w:eastAsiaTheme="minorEastAsia"/>
              <w:color w:val="auto"/>
              <w:lang w:val="es-AR" w:eastAsia="es-AR"/>
            </w:rPr>
          </w:rPrChange>
        </w:rPr>
      </w:pPr>
      <w:ins w:id="765" w:author="Mariano Marpegan" w:date="2020-08-26T00:40:00Z">
        <w:r w:rsidRPr="009159B6">
          <w:t>12.2</w:t>
        </w:r>
        <w:r w:rsidRPr="009159B6">
          <w:rPr>
            <w:rFonts w:eastAsiaTheme="minorEastAsia"/>
            <w:color w:val="auto"/>
            <w:lang w:eastAsia="es-AR"/>
            <w:rPrChange w:id="766" w:author="usuario" w:date="2020-09-01T16:59:00Z">
              <w:rPr>
                <w:rFonts w:eastAsiaTheme="minorEastAsia"/>
                <w:color w:val="auto"/>
                <w:lang w:val="es-AR" w:eastAsia="es-AR"/>
              </w:rPr>
            </w:rPrChange>
          </w:rPr>
          <w:tab/>
        </w:r>
        <w:r w:rsidRPr="009159B6">
          <w:t>Developments</w:t>
        </w:r>
        <w:r w:rsidRPr="009159B6">
          <w:tab/>
        </w:r>
        <w:r w:rsidRPr="005D1DDE">
          <w:fldChar w:fldCharType="begin"/>
        </w:r>
        <w:r w:rsidRPr="009159B6">
          <w:instrText xml:space="preserve"> PAGEREF _Toc49294929 \h </w:instrText>
        </w:r>
      </w:ins>
      <w:r w:rsidRPr="005D1DDE">
        <w:rPr>
          <w:rPrChange w:id="767" w:author="usuario" w:date="2020-09-01T16:59:00Z">
            <w:rPr/>
          </w:rPrChange>
        </w:rPr>
        <w:fldChar w:fldCharType="separate"/>
      </w:r>
      <w:ins w:id="768" w:author="Mariano Marpegan" w:date="2020-08-26T00:40:00Z">
        <w:r w:rsidRPr="009159B6">
          <w:t>35</w:t>
        </w:r>
        <w:r w:rsidRPr="005D1DDE">
          <w:fldChar w:fldCharType="end"/>
        </w:r>
      </w:ins>
    </w:p>
    <w:p w14:paraId="73FC75E8" w14:textId="7D3364A3" w:rsidR="00E95848" w:rsidRPr="009159B6" w:rsidRDefault="00E95848">
      <w:pPr>
        <w:pStyle w:val="TOC3"/>
        <w:tabs>
          <w:tab w:val="left" w:pos="1134"/>
          <w:tab w:val="right" w:leader="dot" w:pos="10195"/>
        </w:tabs>
        <w:rPr>
          <w:ins w:id="769" w:author="Mariano Marpegan" w:date="2020-08-26T00:40:00Z"/>
          <w:rFonts w:eastAsiaTheme="minorEastAsia"/>
          <w:noProof/>
          <w:sz w:val="22"/>
          <w:lang w:eastAsia="es-AR"/>
          <w:rPrChange w:id="770" w:author="usuario" w:date="2020-09-01T16:59:00Z">
            <w:rPr>
              <w:ins w:id="771" w:author="Mariano Marpegan" w:date="2020-08-26T00:40:00Z"/>
              <w:rFonts w:eastAsiaTheme="minorEastAsia"/>
              <w:noProof/>
              <w:sz w:val="22"/>
              <w:lang w:val="es-AR" w:eastAsia="es-AR"/>
            </w:rPr>
          </w:rPrChange>
        </w:rPr>
      </w:pPr>
      <w:ins w:id="772" w:author="Mariano Marpegan" w:date="2020-08-26T00:40:00Z">
        <w:r w:rsidRPr="009159B6">
          <w:rPr>
            <w:noProof/>
          </w:rPr>
          <w:t>12.2.1</w:t>
        </w:r>
        <w:r w:rsidRPr="009159B6">
          <w:rPr>
            <w:rFonts w:eastAsiaTheme="minorEastAsia"/>
            <w:noProof/>
            <w:sz w:val="22"/>
            <w:lang w:eastAsia="es-AR"/>
            <w:rPrChange w:id="773" w:author="usuario" w:date="2020-09-01T16:59:00Z">
              <w:rPr>
                <w:rFonts w:eastAsiaTheme="minorEastAsia"/>
                <w:noProof/>
                <w:sz w:val="22"/>
                <w:lang w:val="es-AR" w:eastAsia="es-AR"/>
              </w:rPr>
            </w:rPrChange>
          </w:rPr>
          <w:tab/>
        </w:r>
        <w:r w:rsidRPr="009159B6">
          <w:rPr>
            <w:noProof/>
          </w:rPr>
          <w:t>Energy Consumption</w:t>
        </w:r>
        <w:r w:rsidRPr="009159B6">
          <w:rPr>
            <w:noProof/>
          </w:rPr>
          <w:tab/>
        </w:r>
        <w:r w:rsidRPr="005D1DDE">
          <w:rPr>
            <w:noProof/>
          </w:rPr>
          <w:fldChar w:fldCharType="begin"/>
        </w:r>
        <w:r w:rsidRPr="009159B6">
          <w:rPr>
            <w:noProof/>
          </w:rPr>
          <w:instrText xml:space="preserve"> PAGEREF _Toc49294930 \h </w:instrText>
        </w:r>
      </w:ins>
      <w:r w:rsidRPr="005D1DDE">
        <w:rPr>
          <w:noProof/>
        </w:rPr>
      </w:r>
      <w:r w:rsidRPr="005D1DDE">
        <w:rPr>
          <w:noProof/>
          <w:rPrChange w:id="774" w:author="usuario" w:date="2020-09-01T16:59:00Z">
            <w:rPr>
              <w:noProof/>
            </w:rPr>
          </w:rPrChange>
        </w:rPr>
        <w:fldChar w:fldCharType="separate"/>
      </w:r>
      <w:ins w:id="775" w:author="Mariano Marpegan" w:date="2020-08-26T00:40:00Z">
        <w:r w:rsidRPr="009159B6">
          <w:rPr>
            <w:noProof/>
          </w:rPr>
          <w:t>35</w:t>
        </w:r>
        <w:r w:rsidRPr="005D1DDE">
          <w:rPr>
            <w:noProof/>
          </w:rPr>
          <w:fldChar w:fldCharType="end"/>
        </w:r>
      </w:ins>
    </w:p>
    <w:p w14:paraId="374437FF" w14:textId="3ED3B61B" w:rsidR="00E95848" w:rsidRPr="009159B6" w:rsidRDefault="00E95848">
      <w:pPr>
        <w:pStyle w:val="TOC3"/>
        <w:tabs>
          <w:tab w:val="left" w:pos="1134"/>
          <w:tab w:val="right" w:leader="dot" w:pos="10195"/>
        </w:tabs>
        <w:rPr>
          <w:ins w:id="776" w:author="Mariano Marpegan" w:date="2020-08-26T00:40:00Z"/>
          <w:rFonts w:eastAsiaTheme="minorEastAsia"/>
          <w:noProof/>
          <w:sz w:val="22"/>
          <w:lang w:eastAsia="es-AR"/>
          <w:rPrChange w:id="777" w:author="usuario" w:date="2020-09-01T16:59:00Z">
            <w:rPr>
              <w:ins w:id="778" w:author="Mariano Marpegan" w:date="2020-08-26T00:40:00Z"/>
              <w:rFonts w:eastAsiaTheme="minorEastAsia"/>
              <w:noProof/>
              <w:sz w:val="22"/>
              <w:lang w:val="es-AR" w:eastAsia="es-AR"/>
            </w:rPr>
          </w:rPrChange>
        </w:rPr>
      </w:pPr>
      <w:ins w:id="779" w:author="Mariano Marpegan" w:date="2020-08-26T00:40:00Z">
        <w:r w:rsidRPr="009159B6">
          <w:rPr>
            <w:noProof/>
          </w:rPr>
          <w:t>12.2.2</w:t>
        </w:r>
        <w:r w:rsidRPr="009159B6">
          <w:rPr>
            <w:rFonts w:eastAsiaTheme="minorEastAsia"/>
            <w:noProof/>
            <w:sz w:val="22"/>
            <w:lang w:eastAsia="es-AR"/>
            <w:rPrChange w:id="780" w:author="usuario" w:date="2020-09-01T16:59:00Z">
              <w:rPr>
                <w:rFonts w:eastAsiaTheme="minorEastAsia"/>
                <w:noProof/>
                <w:sz w:val="22"/>
                <w:lang w:val="es-AR" w:eastAsia="es-AR"/>
              </w:rPr>
            </w:rPrChange>
          </w:rPr>
          <w:tab/>
        </w:r>
        <w:r w:rsidRPr="009159B6">
          <w:rPr>
            <w:noProof/>
          </w:rPr>
          <w:t>Interface and Protocol Standardization</w:t>
        </w:r>
        <w:r w:rsidRPr="009159B6">
          <w:rPr>
            <w:noProof/>
          </w:rPr>
          <w:tab/>
        </w:r>
        <w:r w:rsidRPr="005D1DDE">
          <w:rPr>
            <w:noProof/>
          </w:rPr>
          <w:fldChar w:fldCharType="begin"/>
        </w:r>
        <w:r w:rsidRPr="009159B6">
          <w:rPr>
            <w:noProof/>
          </w:rPr>
          <w:instrText xml:space="preserve"> PAGEREF _Toc49294931 \h </w:instrText>
        </w:r>
      </w:ins>
      <w:r w:rsidRPr="005D1DDE">
        <w:rPr>
          <w:noProof/>
        </w:rPr>
      </w:r>
      <w:r w:rsidRPr="005D1DDE">
        <w:rPr>
          <w:noProof/>
          <w:rPrChange w:id="781" w:author="usuario" w:date="2020-09-01T16:59:00Z">
            <w:rPr>
              <w:noProof/>
            </w:rPr>
          </w:rPrChange>
        </w:rPr>
        <w:fldChar w:fldCharType="separate"/>
      </w:r>
      <w:ins w:id="782" w:author="Mariano Marpegan" w:date="2020-08-26T00:40:00Z">
        <w:r w:rsidRPr="009159B6">
          <w:rPr>
            <w:noProof/>
          </w:rPr>
          <w:t>35</w:t>
        </w:r>
        <w:r w:rsidRPr="005D1DDE">
          <w:rPr>
            <w:noProof/>
          </w:rPr>
          <w:fldChar w:fldCharType="end"/>
        </w:r>
      </w:ins>
    </w:p>
    <w:p w14:paraId="4F250F12" w14:textId="608375E5" w:rsidR="00E95848" w:rsidRPr="009159B6" w:rsidRDefault="00E95848">
      <w:pPr>
        <w:pStyle w:val="TOC3"/>
        <w:tabs>
          <w:tab w:val="left" w:pos="1134"/>
          <w:tab w:val="right" w:leader="dot" w:pos="10195"/>
        </w:tabs>
        <w:rPr>
          <w:ins w:id="783" w:author="Mariano Marpegan" w:date="2020-08-26T00:40:00Z"/>
          <w:rFonts w:eastAsiaTheme="minorEastAsia"/>
          <w:noProof/>
          <w:sz w:val="22"/>
          <w:lang w:eastAsia="es-AR"/>
          <w:rPrChange w:id="784" w:author="usuario" w:date="2020-09-01T16:59:00Z">
            <w:rPr>
              <w:ins w:id="785" w:author="Mariano Marpegan" w:date="2020-08-26T00:40:00Z"/>
              <w:rFonts w:eastAsiaTheme="minorEastAsia"/>
              <w:noProof/>
              <w:sz w:val="22"/>
              <w:lang w:val="es-AR" w:eastAsia="es-AR"/>
            </w:rPr>
          </w:rPrChange>
        </w:rPr>
      </w:pPr>
      <w:ins w:id="786" w:author="Mariano Marpegan" w:date="2020-08-26T00:40:00Z">
        <w:r w:rsidRPr="009159B6">
          <w:rPr>
            <w:noProof/>
          </w:rPr>
          <w:t>12.2.3</w:t>
        </w:r>
        <w:r w:rsidRPr="009159B6">
          <w:rPr>
            <w:rFonts w:eastAsiaTheme="minorEastAsia"/>
            <w:noProof/>
            <w:sz w:val="22"/>
            <w:lang w:eastAsia="es-AR"/>
            <w:rPrChange w:id="787" w:author="usuario" w:date="2020-09-01T16:59:00Z">
              <w:rPr>
                <w:rFonts w:eastAsiaTheme="minorEastAsia"/>
                <w:noProof/>
                <w:sz w:val="22"/>
                <w:lang w:val="es-AR" w:eastAsia="es-AR"/>
              </w:rPr>
            </w:rPrChange>
          </w:rPr>
          <w:tab/>
        </w:r>
        <w:r w:rsidRPr="009159B6">
          <w:rPr>
            <w:noProof/>
          </w:rPr>
          <w:t>Communications</w:t>
        </w:r>
        <w:r w:rsidRPr="009159B6">
          <w:rPr>
            <w:noProof/>
          </w:rPr>
          <w:tab/>
        </w:r>
        <w:r w:rsidRPr="005D1DDE">
          <w:rPr>
            <w:noProof/>
          </w:rPr>
          <w:fldChar w:fldCharType="begin"/>
        </w:r>
        <w:r w:rsidRPr="009159B6">
          <w:rPr>
            <w:noProof/>
          </w:rPr>
          <w:instrText xml:space="preserve"> PAGEREF _Toc49294932 \h </w:instrText>
        </w:r>
      </w:ins>
      <w:r w:rsidRPr="005D1DDE">
        <w:rPr>
          <w:noProof/>
        </w:rPr>
      </w:r>
      <w:r w:rsidRPr="005D1DDE">
        <w:rPr>
          <w:noProof/>
          <w:rPrChange w:id="788" w:author="usuario" w:date="2020-09-01T16:59:00Z">
            <w:rPr>
              <w:noProof/>
            </w:rPr>
          </w:rPrChange>
        </w:rPr>
        <w:fldChar w:fldCharType="separate"/>
      </w:r>
      <w:ins w:id="789" w:author="Mariano Marpegan" w:date="2020-08-26T00:40:00Z">
        <w:r w:rsidRPr="009159B6">
          <w:rPr>
            <w:noProof/>
          </w:rPr>
          <w:t>35</w:t>
        </w:r>
        <w:r w:rsidRPr="005D1DDE">
          <w:rPr>
            <w:noProof/>
          </w:rPr>
          <w:fldChar w:fldCharType="end"/>
        </w:r>
      </w:ins>
    </w:p>
    <w:p w14:paraId="5BC012C8" w14:textId="1141A68D" w:rsidR="00E95848" w:rsidRPr="009159B6" w:rsidRDefault="00E95848">
      <w:pPr>
        <w:pStyle w:val="TOC3"/>
        <w:tabs>
          <w:tab w:val="left" w:pos="1134"/>
          <w:tab w:val="right" w:leader="dot" w:pos="10195"/>
        </w:tabs>
        <w:rPr>
          <w:ins w:id="790" w:author="Mariano Marpegan" w:date="2020-08-26T00:40:00Z"/>
          <w:rFonts w:eastAsiaTheme="minorEastAsia"/>
          <w:noProof/>
          <w:sz w:val="22"/>
          <w:lang w:eastAsia="es-AR"/>
          <w:rPrChange w:id="791" w:author="usuario" w:date="2020-09-01T16:59:00Z">
            <w:rPr>
              <w:ins w:id="792" w:author="Mariano Marpegan" w:date="2020-08-26T00:40:00Z"/>
              <w:rFonts w:eastAsiaTheme="minorEastAsia"/>
              <w:noProof/>
              <w:sz w:val="22"/>
              <w:lang w:val="es-AR" w:eastAsia="es-AR"/>
            </w:rPr>
          </w:rPrChange>
        </w:rPr>
      </w:pPr>
      <w:ins w:id="793" w:author="Mariano Marpegan" w:date="2020-08-26T00:40:00Z">
        <w:r w:rsidRPr="009159B6">
          <w:rPr>
            <w:noProof/>
          </w:rPr>
          <w:t>12.2.4</w:t>
        </w:r>
        <w:r w:rsidRPr="009159B6">
          <w:rPr>
            <w:rFonts w:eastAsiaTheme="minorEastAsia"/>
            <w:noProof/>
            <w:sz w:val="22"/>
            <w:lang w:eastAsia="es-AR"/>
            <w:rPrChange w:id="794" w:author="usuario" w:date="2020-09-01T16:59:00Z">
              <w:rPr>
                <w:rFonts w:eastAsiaTheme="minorEastAsia"/>
                <w:noProof/>
                <w:sz w:val="22"/>
                <w:lang w:val="es-AR" w:eastAsia="es-AR"/>
              </w:rPr>
            </w:rPrChange>
          </w:rPr>
          <w:tab/>
        </w:r>
        <w:r w:rsidRPr="009159B6">
          <w:rPr>
            <w:noProof/>
          </w:rPr>
          <w:t>Radio Navigation</w:t>
        </w:r>
        <w:r w:rsidRPr="009159B6">
          <w:rPr>
            <w:noProof/>
          </w:rPr>
          <w:tab/>
        </w:r>
        <w:r w:rsidRPr="005D1DDE">
          <w:rPr>
            <w:noProof/>
          </w:rPr>
          <w:fldChar w:fldCharType="begin"/>
        </w:r>
        <w:r w:rsidRPr="009159B6">
          <w:rPr>
            <w:noProof/>
          </w:rPr>
          <w:instrText xml:space="preserve"> PAGEREF _Toc49294933 \h </w:instrText>
        </w:r>
      </w:ins>
      <w:r w:rsidRPr="005D1DDE">
        <w:rPr>
          <w:noProof/>
        </w:rPr>
      </w:r>
      <w:r w:rsidRPr="005D1DDE">
        <w:rPr>
          <w:noProof/>
          <w:rPrChange w:id="795" w:author="usuario" w:date="2020-09-01T16:59:00Z">
            <w:rPr>
              <w:noProof/>
            </w:rPr>
          </w:rPrChange>
        </w:rPr>
        <w:fldChar w:fldCharType="separate"/>
      </w:r>
      <w:ins w:id="796" w:author="Mariano Marpegan" w:date="2020-08-26T00:40:00Z">
        <w:r w:rsidRPr="009159B6">
          <w:rPr>
            <w:noProof/>
          </w:rPr>
          <w:t>35</w:t>
        </w:r>
        <w:r w:rsidRPr="005D1DDE">
          <w:rPr>
            <w:noProof/>
          </w:rPr>
          <w:fldChar w:fldCharType="end"/>
        </w:r>
      </w:ins>
    </w:p>
    <w:p w14:paraId="729D7C69" w14:textId="66B67255" w:rsidR="00E95848" w:rsidRPr="009159B6" w:rsidRDefault="00E95848">
      <w:pPr>
        <w:pStyle w:val="TOC3"/>
        <w:tabs>
          <w:tab w:val="left" w:pos="1134"/>
          <w:tab w:val="right" w:leader="dot" w:pos="10195"/>
        </w:tabs>
        <w:rPr>
          <w:ins w:id="797" w:author="Mariano Marpegan" w:date="2020-08-26T00:40:00Z"/>
          <w:rFonts w:eastAsiaTheme="minorEastAsia"/>
          <w:noProof/>
          <w:sz w:val="22"/>
          <w:lang w:eastAsia="es-AR"/>
          <w:rPrChange w:id="798" w:author="usuario" w:date="2020-09-01T16:59:00Z">
            <w:rPr>
              <w:ins w:id="799" w:author="Mariano Marpegan" w:date="2020-08-26T00:40:00Z"/>
              <w:rFonts w:eastAsiaTheme="minorEastAsia"/>
              <w:noProof/>
              <w:sz w:val="22"/>
              <w:lang w:val="es-AR" w:eastAsia="es-AR"/>
            </w:rPr>
          </w:rPrChange>
        </w:rPr>
      </w:pPr>
      <w:ins w:id="800" w:author="Mariano Marpegan" w:date="2020-08-26T00:40:00Z">
        <w:r w:rsidRPr="009159B6">
          <w:rPr>
            <w:noProof/>
          </w:rPr>
          <w:t>12.2.5</w:t>
        </w:r>
        <w:r w:rsidRPr="009159B6">
          <w:rPr>
            <w:rFonts w:eastAsiaTheme="minorEastAsia"/>
            <w:noProof/>
            <w:sz w:val="22"/>
            <w:lang w:eastAsia="es-AR"/>
            <w:rPrChange w:id="801" w:author="usuario" w:date="2020-09-01T16:59:00Z">
              <w:rPr>
                <w:rFonts w:eastAsiaTheme="minorEastAsia"/>
                <w:noProof/>
                <w:sz w:val="22"/>
                <w:lang w:val="es-AR" w:eastAsia="es-AR"/>
              </w:rPr>
            </w:rPrChange>
          </w:rPr>
          <w:tab/>
        </w:r>
        <w:r w:rsidRPr="009159B6">
          <w:rPr>
            <w:noProof/>
          </w:rPr>
          <w:t>Costs</w:t>
        </w:r>
        <w:r w:rsidRPr="009159B6">
          <w:rPr>
            <w:noProof/>
          </w:rPr>
          <w:tab/>
        </w:r>
        <w:r w:rsidRPr="005D1DDE">
          <w:rPr>
            <w:noProof/>
          </w:rPr>
          <w:fldChar w:fldCharType="begin"/>
        </w:r>
        <w:r w:rsidRPr="009159B6">
          <w:rPr>
            <w:noProof/>
          </w:rPr>
          <w:instrText xml:space="preserve"> PAGEREF _Toc49294934 \h </w:instrText>
        </w:r>
      </w:ins>
      <w:r w:rsidRPr="005D1DDE">
        <w:rPr>
          <w:noProof/>
        </w:rPr>
      </w:r>
      <w:r w:rsidRPr="005D1DDE">
        <w:rPr>
          <w:noProof/>
          <w:rPrChange w:id="802" w:author="usuario" w:date="2020-09-01T16:59:00Z">
            <w:rPr>
              <w:noProof/>
            </w:rPr>
          </w:rPrChange>
        </w:rPr>
        <w:fldChar w:fldCharType="separate"/>
      </w:r>
      <w:ins w:id="803" w:author="Mariano Marpegan" w:date="2020-08-26T00:40:00Z">
        <w:r w:rsidRPr="009159B6">
          <w:rPr>
            <w:noProof/>
          </w:rPr>
          <w:t>36</w:t>
        </w:r>
        <w:r w:rsidRPr="005D1DDE">
          <w:rPr>
            <w:noProof/>
          </w:rPr>
          <w:fldChar w:fldCharType="end"/>
        </w:r>
      </w:ins>
    </w:p>
    <w:p w14:paraId="1EBACEB8" w14:textId="70A6C7D8" w:rsidR="00E95848" w:rsidRPr="009159B6" w:rsidRDefault="00E95848">
      <w:pPr>
        <w:pStyle w:val="TOC1"/>
        <w:rPr>
          <w:ins w:id="804" w:author="Mariano Marpegan" w:date="2020-08-26T00:40:00Z"/>
          <w:rFonts w:eastAsiaTheme="minorEastAsia"/>
          <w:b w:val="0"/>
          <w:color w:val="auto"/>
          <w:lang w:eastAsia="es-AR"/>
          <w:rPrChange w:id="805" w:author="usuario" w:date="2020-09-01T16:59:00Z">
            <w:rPr>
              <w:ins w:id="806" w:author="Mariano Marpegan" w:date="2020-08-26T00:40:00Z"/>
              <w:rFonts w:eastAsiaTheme="minorEastAsia"/>
              <w:b w:val="0"/>
              <w:color w:val="auto"/>
              <w:lang w:val="es-AR" w:eastAsia="es-AR"/>
            </w:rPr>
          </w:rPrChange>
        </w:rPr>
      </w:pPr>
      <w:ins w:id="807" w:author="Mariano Marpegan" w:date="2020-08-26T00:40:00Z">
        <w:r w:rsidRPr="009159B6">
          <w:t>13</w:t>
        </w:r>
        <w:r w:rsidRPr="009159B6">
          <w:rPr>
            <w:rFonts w:eastAsiaTheme="minorEastAsia"/>
            <w:b w:val="0"/>
            <w:color w:val="auto"/>
            <w:lang w:eastAsia="es-AR"/>
            <w:rPrChange w:id="808" w:author="usuario" w:date="2020-09-01T16:59:00Z">
              <w:rPr>
                <w:rFonts w:eastAsiaTheme="minorEastAsia"/>
                <w:b w:val="0"/>
                <w:color w:val="auto"/>
                <w:lang w:val="es-AR" w:eastAsia="es-AR"/>
              </w:rPr>
            </w:rPrChange>
          </w:rPr>
          <w:tab/>
        </w:r>
        <w:r w:rsidRPr="009159B6">
          <w:t>DEFINITIONS</w:t>
        </w:r>
        <w:r w:rsidRPr="009159B6">
          <w:tab/>
        </w:r>
        <w:r w:rsidRPr="005D1DDE">
          <w:fldChar w:fldCharType="begin"/>
        </w:r>
        <w:r w:rsidRPr="009159B6">
          <w:instrText xml:space="preserve"> PAGEREF _Toc49294935 \h </w:instrText>
        </w:r>
      </w:ins>
      <w:r w:rsidRPr="005D1DDE">
        <w:rPr>
          <w:rPrChange w:id="809" w:author="usuario" w:date="2020-09-01T16:59:00Z">
            <w:rPr/>
          </w:rPrChange>
        </w:rPr>
        <w:fldChar w:fldCharType="separate"/>
      </w:r>
      <w:ins w:id="810" w:author="Mariano Marpegan" w:date="2020-08-26T00:40:00Z">
        <w:r w:rsidRPr="009159B6">
          <w:t>37</w:t>
        </w:r>
        <w:r w:rsidRPr="005D1DDE">
          <w:fldChar w:fldCharType="end"/>
        </w:r>
      </w:ins>
    </w:p>
    <w:p w14:paraId="7F992502" w14:textId="4F342329" w:rsidR="00E95848" w:rsidRPr="009159B6" w:rsidRDefault="00E95848">
      <w:pPr>
        <w:pStyle w:val="TOC1"/>
        <w:rPr>
          <w:ins w:id="811" w:author="Mariano Marpegan" w:date="2020-08-26T00:40:00Z"/>
          <w:rFonts w:eastAsiaTheme="minorEastAsia"/>
          <w:b w:val="0"/>
          <w:color w:val="auto"/>
          <w:lang w:eastAsia="es-AR"/>
          <w:rPrChange w:id="812" w:author="usuario" w:date="2020-09-01T16:59:00Z">
            <w:rPr>
              <w:ins w:id="813" w:author="Mariano Marpegan" w:date="2020-08-26T00:40:00Z"/>
              <w:rFonts w:eastAsiaTheme="minorEastAsia"/>
              <w:b w:val="0"/>
              <w:color w:val="auto"/>
              <w:lang w:val="es-AR" w:eastAsia="es-AR"/>
            </w:rPr>
          </w:rPrChange>
        </w:rPr>
      </w:pPr>
      <w:ins w:id="814" w:author="Mariano Marpegan" w:date="2020-08-26T00:40:00Z">
        <w:r w:rsidRPr="009159B6">
          <w:t>14</w:t>
        </w:r>
        <w:r w:rsidRPr="009159B6">
          <w:rPr>
            <w:rFonts w:eastAsiaTheme="minorEastAsia"/>
            <w:b w:val="0"/>
            <w:color w:val="auto"/>
            <w:lang w:eastAsia="es-AR"/>
            <w:rPrChange w:id="815" w:author="usuario" w:date="2020-09-01T16:59:00Z">
              <w:rPr>
                <w:rFonts w:eastAsiaTheme="minorEastAsia"/>
                <w:b w:val="0"/>
                <w:color w:val="auto"/>
                <w:lang w:val="es-AR" w:eastAsia="es-AR"/>
              </w:rPr>
            </w:rPrChange>
          </w:rPr>
          <w:tab/>
        </w:r>
        <w:r w:rsidRPr="009159B6">
          <w:t>ACRONYMS</w:t>
        </w:r>
        <w:r w:rsidRPr="009159B6">
          <w:tab/>
        </w:r>
        <w:r w:rsidRPr="005D1DDE">
          <w:fldChar w:fldCharType="begin"/>
        </w:r>
        <w:r w:rsidRPr="009159B6">
          <w:instrText xml:space="preserve"> PAGEREF _Toc49294936 \h </w:instrText>
        </w:r>
      </w:ins>
      <w:r w:rsidRPr="005D1DDE">
        <w:rPr>
          <w:rPrChange w:id="816" w:author="usuario" w:date="2020-09-01T16:59:00Z">
            <w:rPr/>
          </w:rPrChange>
        </w:rPr>
        <w:fldChar w:fldCharType="separate"/>
      </w:r>
      <w:ins w:id="817" w:author="Mariano Marpegan" w:date="2020-08-26T00:40:00Z">
        <w:r w:rsidRPr="009159B6">
          <w:t>37</w:t>
        </w:r>
        <w:r w:rsidRPr="005D1DDE">
          <w:fldChar w:fldCharType="end"/>
        </w:r>
      </w:ins>
    </w:p>
    <w:p w14:paraId="20F278C3" w14:textId="45494853" w:rsidR="00CE5B42" w:rsidRPr="009159B6" w:rsidDel="00E95848" w:rsidRDefault="00CE5B42">
      <w:pPr>
        <w:pStyle w:val="TOC1"/>
        <w:rPr>
          <w:del w:id="818" w:author="Mariano Marpegan" w:date="2020-08-26T00:40:00Z"/>
          <w:rFonts w:eastAsiaTheme="minorEastAsia"/>
          <w:b w:val="0"/>
          <w:color w:val="auto"/>
          <w:sz w:val="24"/>
          <w:szCs w:val="24"/>
          <w:lang w:eastAsia="en-GB"/>
        </w:rPr>
      </w:pPr>
      <w:del w:id="819" w:author="Mariano Marpegan" w:date="2020-08-26T00:40:00Z">
        <w:r w:rsidRPr="009159B6" w:rsidDel="00E95848">
          <w:rPr>
            <w:b w:val="0"/>
          </w:rPr>
          <w:lastRenderedPageBreak/>
          <w:delText>1</w:delText>
        </w:r>
        <w:r w:rsidRPr="009159B6" w:rsidDel="00E95848">
          <w:rPr>
            <w:rFonts w:eastAsiaTheme="minorEastAsia"/>
            <w:sz w:val="24"/>
            <w:szCs w:val="24"/>
            <w:lang w:eastAsia="en-GB"/>
          </w:rPr>
          <w:tab/>
        </w:r>
        <w:r w:rsidRPr="009159B6" w:rsidDel="00E95848">
          <w:rPr>
            <w:b w:val="0"/>
          </w:rPr>
          <w:delText>INTRODUCTION</w:delText>
        </w:r>
        <w:r w:rsidRPr="009159B6" w:rsidDel="00E95848">
          <w:rPr>
            <w:b w:val="0"/>
          </w:rPr>
          <w:tab/>
        </w:r>
        <w:r w:rsidRPr="005D1DDE" w:rsidDel="00E95848">
          <w:rPr>
            <w:b w:val="0"/>
          </w:rPr>
          <w:fldChar w:fldCharType="begin"/>
        </w:r>
        <w:r w:rsidRPr="009159B6" w:rsidDel="00E95848">
          <w:rPr>
            <w:b w:val="0"/>
          </w:rPr>
          <w:delInstrText xml:space="preserve"> PAGEREF _Toc464549707 \h </w:delInstrText>
        </w:r>
        <w:r w:rsidRPr="005D1DDE" w:rsidDel="00E95848">
          <w:rPr>
            <w:b w:val="0"/>
          </w:rPr>
        </w:r>
        <w:r w:rsidRPr="005D1DDE" w:rsidDel="00E95848">
          <w:rPr>
            <w:b w:val="0"/>
            <w:rPrChange w:id="820" w:author="usuario" w:date="2020-09-01T16:59:00Z">
              <w:rPr>
                <w:b w:val="0"/>
              </w:rPr>
            </w:rPrChange>
          </w:rPr>
          <w:fldChar w:fldCharType="separate"/>
        </w:r>
      </w:del>
      <w:ins w:id="821" w:author="Mariano Marpegan" w:date="2020-08-26T00:40:00Z">
        <w:r w:rsidR="00E95848" w:rsidRPr="009159B6">
          <w:rPr>
            <w:bCs/>
            <w:rPrChange w:id="822" w:author="usuario" w:date="2020-09-01T16:59:00Z">
              <w:rPr>
                <w:bCs/>
                <w:lang w:val="es-ES"/>
              </w:rPr>
            </w:rPrChange>
          </w:rPr>
          <w:t>¡Error! Marcador no definido.</w:t>
        </w:r>
      </w:ins>
      <w:del w:id="823" w:author="Mariano Marpegan" w:date="2020-08-26T00:40:00Z">
        <w:r w:rsidRPr="009159B6" w:rsidDel="00E95848">
          <w:rPr>
            <w:b w:val="0"/>
          </w:rPr>
          <w:delText>7</w:delText>
        </w:r>
        <w:r w:rsidRPr="005D1DDE" w:rsidDel="00E95848">
          <w:rPr>
            <w:b w:val="0"/>
          </w:rPr>
          <w:fldChar w:fldCharType="end"/>
        </w:r>
      </w:del>
    </w:p>
    <w:p w14:paraId="110F88BD" w14:textId="2DF0787C" w:rsidR="00CE5B42" w:rsidRPr="009159B6" w:rsidDel="00E95848" w:rsidRDefault="00CE5B42">
      <w:pPr>
        <w:pStyle w:val="TOC1"/>
        <w:rPr>
          <w:del w:id="824" w:author="Mariano Marpegan" w:date="2020-08-26T00:40:00Z"/>
          <w:rFonts w:eastAsiaTheme="minorEastAsia"/>
          <w:b w:val="0"/>
          <w:color w:val="auto"/>
          <w:sz w:val="24"/>
          <w:szCs w:val="24"/>
          <w:lang w:eastAsia="en-GB"/>
        </w:rPr>
      </w:pPr>
      <w:del w:id="825" w:author="Mariano Marpegan" w:date="2020-08-26T00:40:00Z">
        <w:r w:rsidRPr="009159B6" w:rsidDel="00E95848">
          <w:rPr>
            <w:b w:val="0"/>
          </w:rPr>
          <w:delText>2</w:delText>
        </w:r>
        <w:r w:rsidRPr="009159B6" w:rsidDel="00E95848">
          <w:rPr>
            <w:rFonts w:eastAsiaTheme="minorEastAsia"/>
            <w:sz w:val="24"/>
            <w:szCs w:val="24"/>
            <w:lang w:eastAsia="en-GB"/>
          </w:rPr>
          <w:tab/>
        </w:r>
        <w:r w:rsidRPr="009159B6" w:rsidDel="00E95848">
          <w:rPr>
            <w:b w:val="0"/>
          </w:rPr>
          <w:delText>MONITORING – GENERAL ISSUES</w:delText>
        </w:r>
        <w:r w:rsidRPr="009159B6" w:rsidDel="00E95848">
          <w:rPr>
            <w:b w:val="0"/>
          </w:rPr>
          <w:tab/>
        </w:r>
        <w:r w:rsidRPr="005D1DDE" w:rsidDel="00E95848">
          <w:rPr>
            <w:b w:val="0"/>
          </w:rPr>
          <w:fldChar w:fldCharType="begin"/>
        </w:r>
        <w:r w:rsidRPr="009159B6" w:rsidDel="00E95848">
          <w:rPr>
            <w:b w:val="0"/>
          </w:rPr>
          <w:delInstrText xml:space="preserve"> PAGEREF _Toc464549708 \h </w:delInstrText>
        </w:r>
        <w:r w:rsidRPr="005D1DDE" w:rsidDel="00E95848">
          <w:rPr>
            <w:b w:val="0"/>
          </w:rPr>
        </w:r>
        <w:r w:rsidRPr="005D1DDE" w:rsidDel="00E95848">
          <w:rPr>
            <w:b w:val="0"/>
            <w:rPrChange w:id="826" w:author="usuario" w:date="2020-09-01T16:59:00Z">
              <w:rPr>
                <w:b w:val="0"/>
              </w:rPr>
            </w:rPrChange>
          </w:rPr>
          <w:fldChar w:fldCharType="separate"/>
        </w:r>
      </w:del>
      <w:ins w:id="827" w:author="Mariano Marpegan" w:date="2020-08-26T00:40:00Z">
        <w:r w:rsidR="00E95848" w:rsidRPr="009159B6">
          <w:rPr>
            <w:bCs/>
            <w:rPrChange w:id="828" w:author="usuario" w:date="2020-09-01T16:59:00Z">
              <w:rPr>
                <w:bCs/>
                <w:lang w:val="es-ES"/>
              </w:rPr>
            </w:rPrChange>
          </w:rPr>
          <w:t>¡Error! Marcador no definido.</w:t>
        </w:r>
      </w:ins>
      <w:del w:id="829" w:author="Mariano Marpegan" w:date="2020-08-26T00:40:00Z">
        <w:r w:rsidRPr="009159B6" w:rsidDel="00E95848">
          <w:rPr>
            <w:b w:val="0"/>
          </w:rPr>
          <w:delText>7</w:delText>
        </w:r>
        <w:r w:rsidRPr="005D1DDE" w:rsidDel="00E95848">
          <w:rPr>
            <w:b w:val="0"/>
          </w:rPr>
          <w:fldChar w:fldCharType="end"/>
        </w:r>
      </w:del>
    </w:p>
    <w:p w14:paraId="1BFD8178" w14:textId="38155911" w:rsidR="00CE5B42" w:rsidRPr="009159B6" w:rsidDel="00E95848" w:rsidRDefault="00CE5B42">
      <w:pPr>
        <w:pStyle w:val="TOC2"/>
        <w:rPr>
          <w:del w:id="830" w:author="Mariano Marpegan" w:date="2020-08-26T00:40:00Z"/>
          <w:rFonts w:eastAsiaTheme="minorEastAsia"/>
          <w:color w:val="auto"/>
          <w:sz w:val="24"/>
          <w:szCs w:val="24"/>
          <w:lang w:eastAsia="en-GB"/>
        </w:rPr>
      </w:pPr>
      <w:del w:id="831" w:author="Mariano Marpegan" w:date="2020-08-26T00:40:00Z">
        <w:r w:rsidRPr="009159B6" w:rsidDel="00E95848">
          <w:delText>2.1</w:delText>
        </w:r>
        <w:r w:rsidRPr="009159B6" w:rsidDel="00E95848">
          <w:rPr>
            <w:rFonts w:eastAsiaTheme="minorEastAsia"/>
            <w:sz w:val="24"/>
            <w:szCs w:val="24"/>
            <w:lang w:eastAsia="en-GB"/>
          </w:rPr>
          <w:tab/>
        </w:r>
        <w:r w:rsidRPr="009159B6" w:rsidDel="00E95848">
          <w:delText>Monitoring Methods</w:delText>
        </w:r>
        <w:r w:rsidRPr="009159B6" w:rsidDel="00E95848">
          <w:tab/>
        </w:r>
        <w:r w:rsidRPr="005D1DDE" w:rsidDel="00E95848">
          <w:fldChar w:fldCharType="begin"/>
        </w:r>
        <w:r w:rsidRPr="009159B6" w:rsidDel="00E95848">
          <w:delInstrText xml:space="preserve"> PAGEREF _Toc464549709 \h </w:delInstrText>
        </w:r>
        <w:r w:rsidRPr="005D1DDE" w:rsidDel="00E95848">
          <w:rPr>
            <w:rPrChange w:id="832" w:author="usuario" w:date="2020-09-01T16:59:00Z">
              <w:rPr/>
            </w:rPrChange>
          </w:rPr>
          <w:fldChar w:fldCharType="separate"/>
        </w:r>
      </w:del>
      <w:ins w:id="833" w:author="Mariano Marpegan" w:date="2020-08-26T00:40:00Z">
        <w:r w:rsidR="00E95848" w:rsidRPr="009159B6">
          <w:rPr>
            <w:b/>
            <w:bCs/>
            <w:rPrChange w:id="834" w:author="usuario" w:date="2020-09-01T16:59:00Z">
              <w:rPr>
                <w:b/>
                <w:bCs/>
                <w:lang w:val="es-ES"/>
              </w:rPr>
            </w:rPrChange>
          </w:rPr>
          <w:t>¡Error! Marcador no definido.</w:t>
        </w:r>
      </w:ins>
      <w:del w:id="835" w:author="Mariano Marpegan" w:date="2020-08-26T00:40:00Z">
        <w:r w:rsidRPr="009159B6" w:rsidDel="00E95848">
          <w:delText>7</w:delText>
        </w:r>
        <w:r w:rsidRPr="005D1DDE" w:rsidDel="00E95848">
          <w:fldChar w:fldCharType="end"/>
        </w:r>
      </w:del>
    </w:p>
    <w:p w14:paraId="675CA505" w14:textId="5B2F29AE" w:rsidR="00CE5B42" w:rsidRPr="009159B6" w:rsidDel="00E95848" w:rsidRDefault="00CE5B42">
      <w:pPr>
        <w:pStyle w:val="TOC3"/>
        <w:tabs>
          <w:tab w:val="left" w:pos="1134"/>
          <w:tab w:val="right" w:leader="dot" w:pos="10195"/>
        </w:tabs>
        <w:rPr>
          <w:del w:id="836" w:author="Mariano Marpegan" w:date="2020-08-26T00:40:00Z"/>
          <w:rFonts w:eastAsiaTheme="minorEastAsia"/>
          <w:noProof/>
          <w:sz w:val="24"/>
          <w:szCs w:val="24"/>
          <w:lang w:eastAsia="en-GB"/>
        </w:rPr>
      </w:pPr>
      <w:del w:id="837" w:author="Mariano Marpegan" w:date="2020-08-26T00:40:00Z">
        <w:r w:rsidRPr="009159B6" w:rsidDel="00E95848">
          <w:rPr>
            <w:noProof/>
          </w:rPr>
          <w:delText>2.1.1</w:delText>
        </w:r>
        <w:r w:rsidRPr="009159B6" w:rsidDel="00E95848">
          <w:rPr>
            <w:rFonts w:eastAsiaTheme="minorEastAsia"/>
            <w:noProof/>
            <w:sz w:val="24"/>
            <w:szCs w:val="24"/>
            <w:lang w:eastAsia="en-GB"/>
          </w:rPr>
          <w:tab/>
        </w:r>
        <w:r w:rsidRPr="009159B6" w:rsidDel="00E95848">
          <w:rPr>
            <w:noProof/>
          </w:rPr>
          <w:delText>User Monitoring</w:delText>
        </w:r>
        <w:r w:rsidRPr="009159B6" w:rsidDel="00E95848">
          <w:rPr>
            <w:noProof/>
          </w:rPr>
          <w:tab/>
        </w:r>
        <w:r w:rsidRPr="005D1DDE" w:rsidDel="00E95848">
          <w:rPr>
            <w:noProof/>
          </w:rPr>
          <w:fldChar w:fldCharType="begin"/>
        </w:r>
        <w:r w:rsidRPr="009159B6" w:rsidDel="00E95848">
          <w:rPr>
            <w:noProof/>
          </w:rPr>
          <w:delInstrText xml:space="preserve"> PAGEREF _Toc464549710 \h </w:delInstrText>
        </w:r>
        <w:r w:rsidRPr="005D1DDE" w:rsidDel="00E95848">
          <w:rPr>
            <w:noProof/>
          </w:rPr>
        </w:r>
        <w:r w:rsidRPr="005D1DDE" w:rsidDel="00E95848">
          <w:rPr>
            <w:noProof/>
            <w:rPrChange w:id="838" w:author="usuario" w:date="2020-09-01T16:59:00Z">
              <w:rPr>
                <w:noProof/>
              </w:rPr>
            </w:rPrChange>
          </w:rPr>
          <w:fldChar w:fldCharType="separate"/>
        </w:r>
      </w:del>
      <w:ins w:id="839" w:author="Mariano Marpegan" w:date="2020-08-26T00:40:00Z">
        <w:r w:rsidR="00E95848" w:rsidRPr="009159B6">
          <w:rPr>
            <w:b/>
            <w:bCs/>
            <w:noProof/>
            <w:rPrChange w:id="840" w:author="usuario" w:date="2020-09-01T16:59:00Z">
              <w:rPr>
                <w:b/>
                <w:bCs/>
                <w:noProof/>
                <w:lang w:val="es-ES"/>
              </w:rPr>
            </w:rPrChange>
          </w:rPr>
          <w:t>¡Error! Marcador no definido.</w:t>
        </w:r>
      </w:ins>
      <w:del w:id="841" w:author="Mariano Marpegan" w:date="2020-08-26T00:40:00Z">
        <w:r w:rsidRPr="009159B6" w:rsidDel="00E95848">
          <w:rPr>
            <w:noProof/>
          </w:rPr>
          <w:delText>7</w:delText>
        </w:r>
        <w:r w:rsidRPr="005D1DDE" w:rsidDel="00E95848">
          <w:rPr>
            <w:noProof/>
          </w:rPr>
          <w:fldChar w:fldCharType="end"/>
        </w:r>
      </w:del>
    </w:p>
    <w:p w14:paraId="68339525" w14:textId="3026A264" w:rsidR="00CE5B42" w:rsidRPr="009159B6" w:rsidDel="00E95848" w:rsidRDefault="00CE5B42">
      <w:pPr>
        <w:pStyle w:val="TOC3"/>
        <w:tabs>
          <w:tab w:val="left" w:pos="1134"/>
          <w:tab w:val="right" w:leader="dot" w:pos="10195"/>
        </w:tabs>
        <w:rPr>
          <w:del w:id="842" w:author="Mariano Marpegan" w:date="2020-08-26T00:40:00Z"/>
          <w:rFonts w:eastAsiaTheme="minorEastAsia"/>
          <w:noProof/>
          <w:sz w:val="24"/>
          <w:szCs w:val="24"/>
          <w:lang w:eastAsia="en-GB"/>
        </w:rPr>
      </w:pPr>
      <w:del w:id="843" w:author="Mariano Marpegan" w:date="2020-08-26T00:40:00Z">
        <w:r w:rsidRPr="009159B6" w:rsidDel="00E95848">
          <w:rPr>
            <w:noProof/>
          </w:rPr>
          <w:delText>2.1.2</w:delText>
        </w:r>
        <w:r w:rsidRPr="009159B6" w:rsidDel="00E95848">
          <w:rPr>
            <w:rFonts w:eastAsiaTheme="minorEastAsia"/>
            <w:noProof/>
            <w:sz w:val="24"/>
            <w:szCs w:val="24"/>
            <w:lang w:eastAsia="en-GB"/>
          </w:rPr>
          <w:tab/>
        </w:r>
        <w:r w:rsidRPr="009159B6" w:rsidDel="00E95848">
          <w:rPr>
            <w:noProof/>
          </w:rPr>
          <w:delText>Visual/Audible Monitoring</w:delText>
        </w:r>
        <w:r w:rsidRPr="009159B6" w:rsidDel="00E95848">
          <w:rPr>
            <w:noProof/>
          </w:rPr>
          <w:tab/>
        </w:r>
        <w:r w:rsidRPr="005D1DDE" w:rsidDel="00E95848">
          <w:rPr>
            <w:noProof/>
          </w:rPr>
          <w:fldChar w:fldCharType="begin"/>
        </w:r>
        <w:r w:rsidRPr="009159B6" w:rsidDel="00E95848">
          <w:rPr>
            <w:noProof/>
          </w:rPr>
          <w:delInstrText xml:space="preserve"> PAGEREF _Toc464549711 \h </w:delInstrText>
        </w:r>
        <w:r w:rsidRPr="005D1DDE" w:rsidDel="00E95848">
          <w:rPr>
            <w:noProof/>
          </w:rPr>
        </w:r>
        <w:r w:rsidRPr="005D1DDE" w:rsidDel="00E95848">
          <w:rPr>
            <w:noProof/>
            <w:rPrChange w:id="844" w:author="usuario" w:date="2020-09-01T16:59:00Z">
              <w:rPr>
                <w:noProof/>
              </w:rPr>
            </w:rPrChange>
          </w:rPr>
          <w:fldChar w:fldCharType="separate"/>
        </w:r>
      </w:del>
      <w:ins w:id="845" w:author="Mariano Marpegan" w:date="2020-08-26T00:40:00Z">
        <w:r w:rsidR="00E95848" w:rsidRPr="009159B6">
          <w:rPr>
            <w:b/>
            <w:bCs/>
            <w:noProof/>
            <w:rPrChange w:id="846" w:author="usuario" w:date="2020-09-01T16:59:00Z">
              <w:rPr>
                <w:b/>
                <w:bCs/>
                <w:noProof/>
                <w:lang w:val="es-ES"/>
              </w:rPr>
            </w:rPrChange>
          </w:rPr>
          <w:t>¡Error! Marcador no definido.</w:t>
        </w:r>
      </w:ins>
      <w:del w:id="847" w:author="Mariano Marpegan" w:date="2020-08-26T00:40:00Z">
        <w:r w:rsidRPr="009159B6" w:rsidDel="00E95848">
          <w:rPr>
            <w:noProof/>
          </w:rPr>
          <w:delText>7</w:delText>
        </w:r>
        <w:r w:rsidRPr="005D1DDE" w:rsidDel="00E95848">
          <w:rPr>
            <w:noProof/>
          </w:rPr>
          <w:fldChar w:fldCharType="end"/>
        </w:r>
      </w:del>
    </w:p>
    <w:p w14:paraId="1DED8E9A" w14:textId="09E01A27" w:rsidR="00CE5B42" w:rsidRPr="009159B6" w:rsidDel="00E95848" w:rsidRDefault="00CE5B42">
      <w:pPr>
        <w:pStyle w:val="TOC3"/>
        <w:tabs>
          <w:tab w:val="left" w:pos="1134"/>
          <w:tab w:val="right" w:leader="dot" w:pos="10195"/>
        </w:tabs>
        <w:rPr>
          <w:del w:id="848" w:author="Mariano Marpegan" w:date="2020-08-26T00:40:00Z"/>
          <w:rFonts w:eastAsiaTheme="minorEastAsia"/>
          <w:noProof/>
          <w:sz w:val="24"/>
          <w:szCs w:val="24"/>
          <w:lang w:eastAsia="en-GB"/>
        </w:rPr>
      </w:pPr>
      <w:del w:id="849" w:author="Mariano Marpegan" w:date="2020-08-26T00:40:00Z">
        <w:r w:rsidRPr="009159B6" w:rsidDel="00E95848">
          <w:rPr>
            <w:noProof/>
          </w:rPr>
          <w:delText>2.1.3</w:delText>
        </w:r>
        <w:r w:rsidRPr="009159B6" w:rsidDel="00E95848">
          <w:rPr>
            <w:rFonts w:eastAsiaTheme="minorEastAsia"/>
            <w:noProof/>
            <w:sz w:val="24"/>
            <w:szCs w:val="24"/>
            <w:lang w:eastAsia="en-GB"/>
          </w:rPr>
          <w:tab/>
        </w:r>
        <w:r w:rsidRPr="009159B6" w:rsidDel="00E95848">
          <w:rPr>
            <w:noProof/>
          </w:rPr>
          <w:delText>Remote Monitoring</w:delText>
        </w:r>
        <w:r w:rsidRPr="009159B6" w:rsidDel="00E95848">
          <w:rPr>
            <w:noProof/>
          </w:rPr>
          <w:tab/>
        </w:r>
        <w:r w:rsidRPr="005D1DDE" w:rsidDel="00E95848">
          <w:rPr>
            <w:noProof/>
          </w:rPr>
          <w:fldChar w:fldCharType="begin"/>
        </w:r>
        <w:r w:rsidRPr="009159B6" w:rsidDel="00E95848">
          <w:rPr>
            <w:noProof/>
          </w:rPr>
          <w:delInstrText xml:space="preserve"> PAGEREF _Toc464549712 \h </w:delInstrText>
        </w:r>
        <w:r w:rsidRPr="005D1DDE" w:rsidDel="00E95848">
          <w:rPr>
            <w:noProof/>
          </w:rPr>
        </w:r>
        <w:r w:rsidRPr="005D1DDE" w:rsidDel="00E95848">
          <w:rPr>
            <w:noProof/>
            <w:rPrChange w:id="850" w:author="usuario" w:date="2020-09-01T16:59:00Z">
              <w:rPr>
                <w:noProof/>
              </w:rPr>
            </w:rPrChange>
          </w:rPr>
          <w:fldChar w:fldCharType="separate"/>
        </w:r>
      </w:del>
      <w:ins w:id="851" w:author="Mariano Marpegan" w:date="2020-08-26T00:40:00Z">
        <w:r w:rsidR="00E95848" w:rsidRPr="009159B6">
          <w:rPr>
            <w:b/>
            <w:bCs/>
            <w:noProof/>
            <w:rPrChange w:id="852" w:author="usuario" w:date="2020-09-01T16:59:00Z">
              <w:rPr>
                <w:b/>
                <w:bCs/>
                <w:noProof/>
                <w:lang w:val="es-ES"/>
              </w:rPr>
            </w:rPrChange>
          </w:rPr>
          <w:t>¡Error! Marcador no definido.</w:t>
        </w:r>
      </w:ins>
      <w:del w:id="853" w:author="Mariano Marpegan" w:date="2020-08-26T00:40:00Z">
        <w:r w:rsidRPr="009159B6" w:rsidDel="00E95848">
          <w:rPr>
            <w:noProof/>
          </w:rPr>
          <w:delText>7</w:delText>
        </w:r>
        <w:r w:rsidRPr="005D1DDE" w:rsidDel="00E95848">
          <w:rPr>
            <w:noProof/>
          </w:rPr>
          <w:fldChar w:fldCharType="end"/>
        </w:r>
      </w:del>
    </w:p>
    <w:p w14:paraId="3D845B79" w14:textId="23D89DF8" w:rsidR="00CE5B42" w:rsidRPr="009159B6" w:rsidDel="00E95848" w:rsidRDefault="00CE5B42">
      <w:pPr>
        <w:pStyle w:val="TOC3"/>
        <w:tabs>
          <w:tab w:val="left" w:pos="1134"/>
          <w:tab w:val="right" w:leader="dot" w:pos="10195"/>
        </w:tabs>
        <w:rPr>
          <w:del w:id="854" w:author="Mariano Marpegan" w:date="2020-08-26T00:40:00Z"/>
          <w:rFonts w:eastAsiaTheme="minorEastAsia"/>
          <w:noProof/>
          <w:sz w:val="24"/>
          <w:szCs w:val="24"/>
          <w:lang w:eastAsia="en-GB"/>
        </w:rPr>
      </w:pPr>
      <w:del w:id="855" w:author="Mariano Marpegan" w:date="2020-08-26T00:40:00Z">
        <w:r w:rsidRPr="009159B6" w:rsidDel="00E95848">
          <w:rPr>
            <w:noProof/>
          </w:rPr>
          <w:delText>2.1.4</w:delText>
        </w:r>
        <w:r w:rsidRPr="009159B6" w:rsidDel="00E95848">
          <w:rPr>
            <w:rFonts w:eastAsiaTheme="minorEastAsia"/>
            <w:noProof/>
            <w:sz w:val="24"/>
            <w:szCs w:val="24"/>
            <w:lang w:eastAsia="en-GB"/>
          </w:rPr>
          <w:tab/>
        </w:r>
        <w:r w:rsidRPr="009159B6" w:rsidDel="00E95848">
          <w:rPr>
            <w:noProof/>
          </w:rPr>
          <w:delText>Mobile Interrogation Monitoring</w:delText>
        </w:r>
        <w:r w:rsidRPr="009159B6" w:rsidDel="00E95848">
          <w:rPr>
            <w:noProof/>
          </w:rPr>
          <w:tab/>
        </w:r>
        <w:r w:rsidRPr="005D1DDE" w:rsidDel="00E95848">
          <w:rPr>
            <w:noProof/>
          </w:rPr>
          <w:fldChar w:fldCharType="begin"/>
        </w:r>
        <w:r w:rsidRPr="009159B6" w:rsidDel="00E95848">
          <w:rPr>
            <w:noProof/>
          </w:rPr>
          <w:delInstrText xml:space="preserve"> PAGEREF _Toc464549713 \h </w:delInstrText>
        </w:r>
        <w:r w:rsidRPr="005D1DDE" w:rsidDel="00E95848">
          <w:rPr>
            <w:noProof/>
          </w:rPr>
        </w:r>
        <w:r w:rsidRPr="005D1DDE" w:rsidDel="00E95848">
          <w:rPr>
            <w:noProof/>
            <w:rPrChange w:id="856" w:author="usuario" w:date="2020-09-01T16:59:00Z">
              <w:rPr>
                <w:noProof/>
              </w:rPr>
            </w:rPrChange>
          </w:rPr>
          <w:fldChar w:fldCharType="separate"/>
        </w:r>
      </w:del>
      <w:ins w:id="857" w:author="Mariano Marpegan" w:date="2020-08-26T00:40:00Z">
        <w:r w:rsidR="00E95848" w:rsidRPr="009159B6">
          <w:rPr>
            <w:b/>
            <w:bCs/>
            <w:noProof/>
            <w:rPrChange w:id="858" w:author="usuario" w:date="2020-09-01T16:59:00Z">
              <w:rPr>
                <w:b/>
                <w:bCs/>
                <w:noProof/>
                <w:lang w:val="es-ES"/>
              </w:rPr>
            </w:rPrChange>
          </w:rPr>
          <w:t>¡Error! Marcador no definido.</w:t>
        </w:r>
      </w:ins>
      <w:del w:id="859" w:author="Mariano Marpegan" w:date="2020-08-26T00:40:00Z">
        <w:r w:rsidRPr="009159B6" w:rsidDel="00E95848">
          <w:rPr>
            <w:noProof/>
          </w:rPr>
          <w:delText>8</w:delText>
        </w:r>
        <w:r w:rsidRPr="005D1DDE" w:rsidDel="00E95848">
          <w:rPr>
            <w:noProof/>
          </w:rPr>
          <w:fldChar w:fldCharType="end"/>
        </w:r>
      </w:del>
    </w:p>
    <w:p w14:paraId="19B60D45" w14:textId="59E8321E" w:rsidR="00CE5B42" w:rsidRPr="009159B6" w:rsidDel="00E95848" w:rsidRDefault="00CE5B42">
      <w:pPr>
        <w:pStyle w:val="TOC2"/>
        <w:rPr>
          <w:del w:id="860" w:author="Mariano Marpegan" w:date="2020-08-26T00:40:00Z"/>
          <w:rFonts w:eastAsiaTheme="minorEastAsia"/>
          <w:color w:val="auto"/>
          <w:sz w:val="24"/>
          <w:szCs w:val="24"/>
          <w:lang w:eastAsia="en-GB"/>
        </w:rPr>
      </w:pPr>
      <w:del w:id="861" w:author="Mariano Marpegan" w:date="2020-08-26T00:40:00Z">
        <w:r w:rsidRPr="009159B6" w:rsidDel="00E95848">
          <w:delText>2.2</w:delText>
        </w:r>
        <w:r w:rsidRPr="009159B6" w:rsidDel="00E95848">
          <w:rPr>
            <w:rFonts w:eastAsiaTheme="minorEastAsia"/>
            <w:sz w:val="24"/>
            <w:szCs w:val="24"/>
            <w:lang w:eastAsia="en-GB"/>
          </w:rPr>
          <w:tab/>
        </w:r>
        <w:r w:rsidRPr="009159B6" w:rsidDel="00E95848">
          <w:delText>Categories of Parameters Monitored</w:delText>
        </w:r>
        <w:r w:rsidRPr="009159B6" w:rsidDel="00E95848">
          <w:tab/>
        </w:r>
        <w:r w:rsidRPr="005D1DDE" w:rsidDel="00E95848">
          <w:fldChar w:fldCharType="begin"/>
        </w:r>
        <w:r w:rsidRPr="009159B6" w:rsidDel="00E95848">
          <w:delInstrText xml:space="preserve"> PAGEREF _Toc464549714 \h </w:delInstrText>
        </w:r>
        <w:r w:rsidRPr="005D1DDE" w:rsidDel="00E95848">
          <w:rPr>
            <w:rPrChange w:id="862" w:author="usuario" w:date="2020-09-01T16:59:00Z">
              <w:rPr/>
            </w:rPrChange>
          </w:rPr>
          <w:fldChar w:fldCharType="separate"/>
        </w:r>
      </w:del>
      <w:ins w:id="863" w:author="Mariano Marpegan" w:date="2020-08-26T00:40:00Z">
        <w:r w:rsidR="00E95848" w:rsidRPr="009159B6">
          <w:rPr>
            <w:b/>
            <w:bCs/>
            <w:rPrChange w:id="864" w:author="usuario" w:date="2020-09-01T16:59:00Z">
              <w:rPr>
                <w:b/>
                <w:bCs/>
                <w:lang w:val="es-ES"/>
              </w:rPr>
            </w:rPrChange>
          </w:rPr>
          <w:t>¡Error! Marcador no definido.</w:t>
        </w:r>
      </w:ins>
      <w:del w:id="865" w:author="Mariano Marpegan" w:date="2020-08-26T00:40:00Z">
        <w:r w:rsidRPr="009159B6" w:rsidDel="00E95848">
          <w:delText>8</w:delText>
        </w:r>
        <w:r w:rsidRPr="005D1DDE" w:rsidDel="00E95848">
          <w:fldChar w:fldCharType="end"/>
        </w:r>
      </w:del>
    </w:p>
    <w:p w14:paraId="7827E183" w14:textId="2992BC45" w:rsidR="00CE5B42" w:rsidRPr="009159B6" w:rsidDel="00E95848" w:rsidRDefault="00CE5B42">
      <w:pPr>
        <w:pStyle w:val="TOC2"/>
        <w:rPr>
          <w:del w:id="866" w:author="Mariano Marpegan" w:date="2020-08-26T00:40:00Z"/>
          <w:rFonts w:eastAsiaTheme="minorEastAsia"/>
          <w:color w:val="auto"/>
          <w:sz w:val="24"/>
          <w:szCs w:val="24"/>
          <w:lang w:eastAsia="en-GB"/>
        </w:rPr>
      </w:pPr>
      <w:del w:id="867" w:author="Mariano Marpegan" w:date="2020-08-26T00:40:00Z">
        <w:r w:rsidRPr="009159B6" w:rsidDel="00E95848">
          <w:delText>2.3</w:delText>
        </w:r>
        <w:r w:rsidRPr="009159B6" w:rsidDel="00E95848">
          <w:rPr>
            <w:rFonts w:eastAsiaTheme="minorEastAsia"/>
            <w:sz w:val="24"/>
            <w:szCs w:val="24"/>
            <w:lang w:eastAsia="en-GB"/>
          </w:rPr>
          <w:tab/>
        </w:r>
        <w:r w:rsidRPr="009159B6" w:rsidDel="00E95848">
          <w:delText>Communication Considerations</w:delText>
        </w:r>
        <w:r w:rsidRPr="009159B6" w:rsidDel="00E95848">
          <w:tab/>
        </w:r>
        <w:r w:rsidRPr="005D1DDE" w:rsidDel="00E95848">
          <w:fldChar w:fldCharType="begin"/>
        </w:r>
        <w:r w:rsidRPr="009159B6" w:rsidDel="00E95848">
          <w:delInstrText xml:space="preserve"> PAGEREF _Toc464549715 \h </w:delInstrText>
        </w:r>
        <w:r w:rsidRPr="005D1DDE" w:rsidDel="00E95848">
          <w:rPr>
            <w:rPrChange w:id="868" w:author="usuario" w:date="2020-09-01T16:59:00Z">
              <w:rPr/>
            </w:rPrChange>
          </w:rPr>
          <w:fldChar w:fldCharType="separate"/>
        </w:r>
      </w:del>
      <w:ins w:id="869" w:author="Mariano Marpegan" w:date="2020-08-26T00:40:00Z">
        <w:r w:rsidR="00E95848" w:rsidRPr="009159B6">
          <w:rPr>
            <w:b/>
            <w:bCs/>
            <w:rPrChange w:id="870" w:author="usuario" w:date="2020-09-01T16:59:00Z">
              <w:rPr>
                <w:b/>
                <w:bCs/>
                <w:lang w:val="es-ES"/>
              </w:rPr>
            </w:rPrChange>
          </w:rPr>
          <w:t>¡Error! Marcador no definido.</w:t>
        </w:r>
      </w:ins>
      <w:del w:id="871" w:author="Mariano Marpegan" w:date="2020-08-26T00:40:00Z">
        <w:r w:rsidRPr="009159B6" w:rsidDel="00E95848">
          <w:delText>8</w:delText>
        </w:r>
        <w:r w:rsidRPr="005D1DDE" w:rsidDel="00E95848">
          <w:fldChar w:fldCharType="end"/>
        </w:r>
      </w:del>
    </w:p>
    <w:p w14:paraId="2D034970" w14:textId="6158CA0D" w:rsidR="00CE5B42" w:rsidRPr="009159B6" w:rsidDel="00E95848" w:rsidRDefault="00CE5B42">
      <w:pPr>
        <w:pStyle w:val="TOC3"/>
        <w:tabs>
          <w:tab w:val="left" w:pos="1134"/>
          <w:tab w:val="right" w:leader="dot" w:pos="10195"/>
        </w:tabs>
        <w:rPr>
          <w:del w:id="872" w:author="Mariano Marpegan" w:date="2020-08-26T00:40:00Z"/>
          <w:rFonts w:eastAsiaTheme="minorEastAsia"/>
          <w:noProof/>
          <w:sz w:val="24"/>
          <w:szCs w:val="24"/>
          <w:lang w:eastAsia="en-GB"/>
        </w:rPr>
      </w:pPr>
      <w:del w:id="873" w:author="Mariano Marpegan" w:date="2020-08-26T00:40:00Z">
        <w:r w:rsidRPr="009159B6" w:rsidDel="00E95848">
          <w:rPr>
            <w:noProof/>
          </w:rPr>
          <w:delText>2.3.1</w:delText>
        </w:r>
        <w:r w:rsidRPr="009159B6" w:rsidDel="00E95848">
          <w:rPr>
            <w:rFonts w:eastAsiaTheme="minorEastAsia"/>
            <w:noProof/>
            <w:sz w:val="24"/>
            <w:szCs w:val="24"/>
            <w:lang w:eastAsia="en-GB"/>
          </w:rPr>
          <w:tab/>
        </w:r>
        <w:r w:rsidRPr="009159B6" w:rsidDel="00E95848">
          <w:rPr>
            <w:noProof/>
          </w:rPr>
          <w:delText>Interfaces and Protocols</w:delText>
        </w:r>
        <w:r w:rsidRPr="009159B6" w:rsidDel="00E95848">
          <w:rPr>
            <w:noProof/>
          </w:rPr>
          <w:tab/>
        </w:r>
        <w:r w:rsidRPr="005D1DDE" w:rsidDel="00E95848">
          <w:rPr>
            <w:noProof/>
          </w:rPr>
          <w:fldChar w:fldCharType="begin"/>
        </w:r>
        <w:r w:rsidRPr="009159B6" w:rsidDel="00E95848">
          <w:rPr>
            <w:noProof/>
          </w:rPr>
          <w:delInstrText xml:space="preserve"> PAGEREF _Toc464549716 \h </w:delInstrText>
        </w:r>
        <w:r w:rsidRPr="005D1DDE" w:rsidDel="00E95848">
          <w:rPr>
            <w:noProof/>
          </w:rPr>
        </w:r>
        <w:r w:rsidRPr="005D1DDE" w:rsidDel="00E95848">
          <w:rPr>
            <w:noProof/>
            <w:rPrChange w:id="874" w:author="usuario" w:date="2020-09-01T16:59:00Z">
              <w:rPr>
                <w:noProof/>
              </w:rPr>
            </w:rPrChange>
          </w:rPr>
          <w:fldChar w:fldCharType="separate"/>
        </w:r>
      </w:del>
      <w:ins w:id="875" w:author="Mariano Marpegan" w:date="2020-08-26T00:40:00Z">
        <w:r w:rsidR="00E95848" w:rsidRPr="009159B6">
          <w:rPr>
            <w:b/>
            <w:bCs/>
            <w:noProof/>
            <w:rPrChange w:id="876" w:author="usuario" w:date="2020-09-01T16:59:00Z">
              <w:rPr>
                <w:b/>
                <w:bCs/>
                <w:noProof/>
                <w:lang w:val="es-ES"/>
              </w:rPr>
            </w:rPrChange>
          </w:rPr>
          <w:t>¡Error! Marcador no definido.</w:t>
        </w:r>
      </w:ins>
      <w:del w:id="877" w:author="Mariano Marpegan" w:date="2020-08-26T00:40:00Z">
        <w:r w:rsidRPr="009159B6" w:rsidDel="00E95848">
          <w:rPr>
            <w:noProof/>
          </w:rPr>
          <w:delText>8</w:delText>
        </w:r>
        <w:r w:rsidRPr="005D1DDE" w:rsidDel="00E95848">
          <w:rPr>
            <w:noProof/>
          </w:rPr>
          <w:fldChar w:fldCharType="end"/>
        </w:r>
      </w:del>
    </w:p>
    <w:p w14:paraId="7225286C" w14:textId="40E4C57E" w:rsidR="00CE5B42" w:rsidRPr="009159B6" w:rsidDel="00E95848" w:rsidRDefault="00CE5B42">
      <w:pPr>
        <w:pStyle w:val="TOC3"/>
        <w:tabs>
          <w:tab w:val="left" w:pos="1134"/>
          <w:tab w:val="right" w:leader="dot" w:pos="10195"/>
        </w:tabs>
        <w:rPr>
          <w:del w:id="878" w:author="Mariano Marpegan" w:date="2020-08-26T00:40:00Z"/>
          <w:rFonts w:eastAsiaTheme="minorEastAsia"/>
          <w:noProof/>
          <w:sz w:val="24"/>
          <w:szCs w:val="24"/>
          <w:lang w:eastAsia="en-GB"/>
        </w:rPr>
      </w:pPr>
      <w:del w:id="879" w:author="Mariano Marpegan" w:date="2020-08-26T00:40:00Z">
        <w:r w:rsidRPr="009159B6" w:rsidDel="00E95848">
          <w:rPr>
            <w:noProof/>
          </w:rPr>
          <w:delText>2.3.2</w:delText>
        </w:r>
        <w:r w:rsidRPr="009159B6" w:rsidDel="00E95848">
          <w:rPr>
            <w:rFonts w:eastAsiaTheme="minorEastAsia"/>
            <w:noProof/>
            <w:sz w:val="24"/>
            <w:szCs w:val="24"/>
            <w:lang w:eastAsia="en-GB"/>
          </w:rPr>
          <w:tab/>
        </w:r>
        <w:r w:rsidRPr="009159B6" w:rsidDel="00E95848">
          <w:rPr>
            <w:noProof/>
          </w:rPr>
          <w:delText>Integrity of Communications Links</w:delText>
        </w:r>
        <w:r w:rsidRPr="009159B6" w:rsidDel="00E95848">
          <w:rPr>
            <w:noProof/>
          </w:rPr>
          <w:tab/>
        </w:r>
        <w:r w:rsidRPr="005D1DDE" w:rsidDel="00E95848">
          <w:rPr>
            <w:noProof/>
          </w:rPr>
          <w:fldChar w:fldCharType="begin"/>
        </w:r>
        <w:r w:rsidRPr="009159B6" w:rsidDel="00E95848">
          <w:rPr>
            <w:noProof/>
          </w:rPr>
          <w:delInstrText xml:space="preserve"> PAGEREF _Toc464549717 \h </w:delInstrText>
        </w:r>
        <w:r w:rsidRPr="005D1DDE" w:rsidDel="00E95848">
          <w:rPr>
            <w:noProof/>
          </w:rPr>
        </w:r>
        <w:r w:rsidRPr="005D1DDE" w:rsidDel="00E95848">
          <w:rPr>
            <w:noProof/>
            <w:rPrChange w:id="880" w:author="usuario" w:date="2020-09-01T16:59:00Z">
              <w:rPr>
                <w:noProof/>
              </w:rPr>
            </w:rPrChange>
          </w:rPr>
          <w:fldChar w:fldCharType="separate"/>
        </w:r>
      </w:del>
      <w:ins w:id="881" w:author="Mariano Marpegan" w:date="2020-08-26T00:40:00Z">
        <w:r w:rsidR="00E95848" w:rsidRPr="009159B6">
          <w:rPr>
            <w:b/>
            <w:bCs/>
            <w:noProof/>
            <w:rPrChange w:id="882" w:author="usuario" w:date="2020-09-01T16:59:00Z">
              <w:rPr>
                <w:b/>
                <w:bCs/>
                <w:noProof/>
                <w:lang w:val="es-ES"/>
              </w:rPr>
            </w:rPrChange>
          </w:rPr>
          <w:t>¡Error! Marcador no definido.</w:t>
        </w:r>
      </w:ins>
      <w:del w:id="883" w:author="Mariano Marpegan" w:date="2020-08-26T00:40:00Z">
        <w:r w:rsidRPr="009159B6" w:rsidDel="00E95848">
          <w:rPr>
            <w:noProof/>
          </w:rPr>
          <w:delText>8</w:delText>
        </w:r>
        <w:r w:rsidRPr="005D1DDE" w:rsidDel="00E95848">
          <w:rPr>
            <w:noProof/>
          </w:rPr>
          <w:fldChar w:fldCharType="end"/>
        </w:r>
      </w:del>
    </w:p>
    <w:p w14:paraId="168CB62A" w14:textId="5CA7AFD2" w:rsidR="00CE5B42" w:rsidRPr="009159B6" w:rsidDel="00E95848" w:rsidRDefault="00CE5B42">
      <w:pPr>
        <w:pStyle w:val="TOC3"/>
        <w:tabs>
          <w:tab w:val="left" w:pos="1134"/>
          <w:tab w:val="right" w:leader="dot" w:pos="10195"/>
        </w:tabs>
        <w:rPr>
          <w:del w:id="884" w:author="Mariano Marpegan" w:date="2020-08-26T00:40:00Z"/>
          <w:rFonts w:eastAsiaTheme="minorEastAsia"/>
          <w:noProof/>
          <w:sz w:val="24"/>
          <w:szCs w:val="24"/>
          <w:lang w:eastAsia="en-GB"/>
        </w:rPr>
      </w:pPr>
      <w:del w:id="885" w:author="Mariano Marpegan" w:date="2020-08-26T00:40:00Z">
        <w:r w:rsidRPr="009159B6" w:rsidDel="00E95848">
          <w:rPr>
            <w:noProof/>
          </w:rPr>
          <w:delText>2.3.3</w:delText>
        </w:r>
        <w:r w:rsidRPr="009159B6" w:rsidDel="00E95848">
          <w:rPr>
            <w:rFonts w:eastAsiaTheme="minorEastAsia"/>
            <w:noProof/>
            <w:sz w:val="24"/>
            <w:szCs w:val="24"/>
            <w:lang w:eastAsia="en-GB"/>
          </w:rPr>
          <w:tab/>
        </w:r>
        <w:r w:rsidRPr="009159B6" w:rsidDel="00E95848">
          <w:rPr>
            <w:noProof/>
          </w:rPr>
          <w:delText>Cost Effectiveness</w:delText>
        </w:r>
        <w:r w:rsidRPr="009159B6" w:rsidDel="00E95848">
          <w:rPr>
            <w:noProof/>
          </w:rPr>
          <w:tab/>
        </w:r>
        <w:r w:rsidRPr="005D1DDE" w:rsidDel="00E95848">
          <w:rPr>
            <w:noProof/>
          </w:rPr>
          <w:fldChar w:fldCharType="begin"/>
        </w:r>
        <w:r w:rsidRPr="009159B6" w:rsidDel="00E95848">
          <w:rPr>
            <w:noProof/>
          </w:rPr>
          <w:delInstrText xml:space="preserve"> PAGEREF _Toc464549718 \h </w:delInstrText>
        </w:r>
        <w:r w:rsidRPr="005D1DDE" w:rsidDel="00E95848">
          <w:rPr>
            <w:noProof/>
          </w:rPr>
        </w:r>
        <w:r w:rsidRPr="005D1DDE" w:rsidDel="00E95848">
          <w:rPr>
            <w:noProof/>
            <w:rPrChange w:id="886" w:author="usuario" w:date="2020-09-01T16:59:00Z">
              <w:rPr>
                <w:noProof/>
              </w:rPr>
            </w:rPrChange>
          </w:rPr>
          <w:fldChar w:fldCharType="separate"/>
        </w:r>
      </w:del>
      <w:ins w:id="887" w:author="Mariano Marpegan" w:date="2020-08-26T00:40:00Z">
        <w:r w:rsidR="00E95848" w:rsidRPr="009159B6">
          <w:rPr>
            <w:b/>
            <w:bCs/>
            <w:noProof/>
            <w:rPrChange w:id="888" w:author="usuario" w:date="2020-09-01T16:59:00Z">
              <w:rPr>
                <w:b/>
                <w:bCs/>
                <w:noProof/>
                <w:lang w:val="es-ES"/>
              </w:rPr>
            </w:rPrChange>
          </w:rPr>
          <w:t>¡Error! Marcador no definido.</w:t>
        </w:r>
      </w:ins>
      <w:del w:id="889" w:author="Mariano Marpegan" w:date="2020-08-26T00:40:00Z">
        <w:r w:rsidRPr="009159B6" w:rsidDel="00E95848">
          <w:rPr>
            <w:noProof/>
          </w:rPr>
          <w:delText>8</w:delText>
        </w:r>
        <w:r w:rsidRPr="005D1DDE" w:rsidDel="00E95848">
          <w:rPr>
            <w:noProof/>
          </w:rPr>
          <w:fldChar w:fldCharType="end"/>
        </w:r>
      </w:del>
    </w:p>
    <w:p w14:paraId="2F3537B6" w14:textId="256FD313" w:rsidR="00CE5B42" w:rsidRPr="009159B6" w:rsidDel="00E95848" w:rsidRDefault="00CE5B42">
      <w:pPr>
        <w:pStyle w:val="TOC3"/>
        <w:tabs>
          <w:tab w:val="left" w:pos="1134"/>
          <w:tab w:val="right" w:leader="dot" w:pos="10195"/>
        </w:tabs>
        <w:rPr>
          <w:del w:id="890" w:author="Mariano Marpegan" w:date="2020-08-26T00:40:00Z"/>
          <w:rFonts w:eastAsiaTheme="minorEastAsia"/>
          <w:noProof/>
          <w:sz w:val="24"/>
          <w:szCs w:val="24"/>
          <w:lang w:eastAsia="en-GB"/>
        </w:rPr>
      </w:pPr>
      <w:del w:id="891" w:author="Mariano Marpegan" w:date="2020-08-26T00:40:00Z">
        <w:r w:rsidRPr="009159B6" w:rsidDel="00E95848">
          <w:rPr>
            <w:noProof/>
          </w:rPr>
          <w:delText>2.3.4</w:delText>
        </w:r>
        <w:r w:rsidRPr="009159B6" w:rsidDel="00E95848">
          <w:rPr>
            <w:rFonts w:eastAsiaTheme="minorEastAsia"/>
            <w:noProof/>
            <w:sz w:val="24"/>
            <w:szCs w:val="24"/>
            <w:lang w:eastAsia="en-GB"/>
          </w:rPr>
          <w:tab/>
        </w:r>
        <w:r w:rsidRPr="009159B6" w:rsidDel="00E95848">
          <w:rPr>
            <w:noProof/>
          </w:rPr>
          <w:delText>Transfer Delays</w:delText>
        </w:r>
        <w:r w:rsidRPr="009159B6" w:rsidDel="00E95848">
          <w:rPr>
            <w:noProof/>
          </w:rPr>
          <w:tab/>
        </w:r>
        <w:r w:rsidRPr="005D1DDE" w:rsidDel="00E95848">
          <w:rPr>
            <w:noProof/>
          </w:rPr>
          <w:fldChar w:fldCharType="begin"/>
        </w:r>
        <w:r w:rsidRPr="009159B6" w:rsidDel="00E95848">
          <w:rPr>
            <w:noProof/>
          </w:rPr>
          <w:delInstrText xml:space="preserve"> PAGEREF _Toc464549719 \h </w:delInstrText>
        </w:r>
        <w:r w:rsidRPr="005D1DDE" w:rsidDel="00E95848">
          <w:rPr>
            <w:noProof/>
          </w:rPr>
        </w:r>
        <w:r w:rsidRPr="005D1DDE" w:rsidDel="00E95848">
          <w:rPr>
            <w:noProof/>
            <w:rPrChange w:id="892" w:author="usuario" w:date="2020-09-01T16:59:00Z">
              <w:rPr>
                <w:noProof/>
              </w:rPr>
            </w:rPrChange>
          </w:rPr>
          <w:fldChar w:fldCharType="separate"/>
        </w:r>
      </w:del>
      <w:ins w:id="893" w:author="Mariano Marpegan" w:date="2020-08-26T00:40:00Z">
        <w:r w:rsidR="00E95848" w:rsidRPr="009159B6">
          <w:rPr>
            <w:b/>
            <w:bCs/>
            <w:noProof/>
            <w:rPrChange w:id="894" w:author="usuario" w:date="2020-09-01T16:59:00Z">
              <w:rPr>
                <w:b/>
                <w:bCs/>
                <w:noProof/>
                <w:lang w:val="es-ES"/>
              </w:rPr>
            </w:rPrChange>
          </w:rPr>
          <w:t>¡Error! Marcador no definido.</w:t>
        </w:r>
      </w:ins>
      <w:del w:id="895" w:author="Mariano Marpegan" w:date="2020-08-26T00:40:00Z">
        <w:r w:rsidRPr="009159B6" w:rsidDel="00E95848">
          <w:rPr>
            <w:noProof/>
          </w:rPr>
          <w:delText>8</w:delText>
        </w:r>
        <w:r w:rsidRPr="005D1DDE" w:rsidDel="00E95848">
          <w:rPr>
            <w:noProof/>
          </w:rPr>
          <w:fldChar w:fldCharType="end"/>
        </w:r>
      </w:del>
    </w:p>
    <w:p w14:paraId="27A6FB6A" w14:textId="4B68A766" w:rsidR="00CE5B42" w:rsidRPr="009159B6" w:rsidDel="00E95848" w:rsidRDefault="00CE5B42">
      <w:pPr>
        <w:pStyle w:val="TOC1"/>
        <w:rPr>
          <w:del w:id="896" w:author="Mariano Marpegan" w:date="2020-08-26T00:40:00Z"/>
          <w:rFonts w:eastAsiaTheme="minorEastAsia"/>
          <w:b w:val="0"/>
          <w:color w:val="auto"/>
          <w:sz w:val="24"/>
          <w:szCs w:val="24"/>
          <w:lang w:eastAsia="en-GB"/>
        </w:rPr>
      </w:pPr>
      <w:del w:id="897" w:author="Mariano Marpegan" w:date="2020-08-26T00:40:00Z">
        <w:r w:rsidRPr="009159B6" w:rsidDel="00E95848">
          <w:rPr>
            <w:b w:val="0"/>
          </w:rPr>
          <w:delText>3</w:delText>
        </w:r>
        <w:r w:rsidRPr="009159B6" w:rsidDel="00E95848">
          <w:rPr>
            <w:rFonts w:eastAsiaTheme="minorEastAsia"/>
            <w:sz w:val="24"/>
            <w:szCs w:val="24"/>
            <w:lang w:eastAsia="en-GB"/>
          </w:rPr>
          <w:tab/>
        </w:r>
        <w:r w:rsidRPr="009159B6" w:rsidDel="00E95848">
          <w:rPr>
            <w:b w:val="0"/>
          </w:rPr>
          <w:delText>OBJECTIVES OF RCMS</w:delText>
        </w:r>
        <w:r w:rsidRPr="009159B6" w:rsidDel="00E95848">
          <w:rPr>
            <w:b w:val="0"/>
          </w:rPr>
          <w:tab/>
        </w:r>
        <w:r w:rsidRPr="005D1DDE" w:rsidDel="00E95848">
          <w:rPr>
            <w:b w:val="0"/>
          </w:rPr>
          <w:fldChar w:fldCharType="begin"/>
        </w:r>
        <w:r w:rsidRPr="009159B6" w:rsidDel="00E95848">
          <w:rPr>
            <w:b w:val="0"/>
          </w:rPr>
          <w:delInstrText xml:space="preserve"> PAGEREF _Toc464549720 \h </w:delInstrText>
        </w:r>
        <w:r w:rsidRPr="005D1DDE" w:rsidDel="00E95848">
          <w:rPr>
            <w:b w:val="0"/>
          </w:rPr>
        </w:r>
        <w:r w:rsidRPr="005D1DDE" w:rsidDel="00E95848">
          <w:rPr>
            <w:b w:val="0"/>
            <w:rPrChange w:id="898" w:author="usuario" w:date="2020-09-01T16:59:00Z">
              <w:rPr>
                <w:b w:val="0"/>
              </w:rPr>
            </w:rPrChange>
          </w:rPr>
          <w:fldChar w:fldCharType="separate"/>
        </w:r>
      </w:del>
      <w:ins w:id="899" w:author="Mariano Marpegan" w:date="2020-08-26T00:40:00Z">
        <w:r w:rsidR="00E95848" w:rsidRPr="009159B6">
          <w:rPr>
            <w:bCs/>
            <w:rPrChange w:id="900" w:author="usuario" w:date="2020-09-01T16:59:00Z">
              <w:rPr>
                <w:bCs/>
                <w:lang w:val="es-ES"/>
              </w:rPr>
            </w:rPrChange>
          </w:rPr>
          <w:t>¡Error! Marcador no definido.</w:t>
        </w:r>
      </w:ins>
      <w:del w:id="901" w:author="Mariano Marpegan" w:date="2020-08-26T00:40:00Z">
        <w:r w:rsidRPr="009159B6" w:rsidDel="00E95848">
          <w:rPr>
            <w:b w:val="0"/>
          </w:rPr>
          <w:delText>8</w:delText>
        </w:r>
        <w:r w:rsidRPr="005D1DDE" w:rsidDel="00E95848">
          <w:rPr>
            <w:b w:val="0"/>
          </w:rPr>
          <w:fldChar w:fldCharType="end"/>
        </w:r>
      </w:del>
    </w:p>
    <w:p w14:paraId="4C07D11F" w14:textId="7441216C" w:rsidR="00CE5B42" w:rsidRPr="009159B6" w:rsidDel="00E95848" w:rsidRDefault="00CE5B42">
      <w:pPr>
        <w:pStyle w:val="TOC2"/>
        <w:rPr>
          <w:del w:id="902" w:author="Mariano Marpegan" w:date="2020-08-26T00:40:00Z"/>
          <w:rFonts w:eastAsiaTheme="minorEastAsia"/>
          <w:color w:val="auto"/>
          <w:sz w:val="24"/>
          <w:szCs w:val="24"/>
          <w:lang w:eastAsia="en-GB"/>
        </w:rPr>
      </w:pPr>
      <w:del w:id="903" w:author="Mariano Marpegan" w:date="2020-08-26T00:40:00Z">
        <w:r w:rsidRPr="009159B6" w:rsidDel="00E95848">
          <w:delText>3.1</w:delText>
        </w:r>
        <w:r w:rsidRPr="009159B6" w:rsidDel="00E95848">
          <w:rPr>
            <w:rFonts w:eastAsiaTheme="minorEastAsia"/>
            <w:sz w:val="24"/>
            <w:szCs w:val="24"/>
            <w:lang w:eastAsia="en-GB"/>
          </w:rPr>
          <w:tab/>
        </w:r>
        <w:r w:rsidRPr="009159B6" w:rsidDel="00E95848">
          <w:delText>Purpose</w:delText>
        </w:r>
        <w:r w:rsidRPr="009159B6" w:rsidDel="00E95848">
          <w:tab/>
        </w:r>
        <w:r w:rsidRPr="005D1DDE" w:rsidDel="00E95848">
          <w:fldChar w:fldCharType="begin"/>
        </w:r>
        <w:r w:rsidRPr="009159B6" w:rsidDel="00E95848">
          <w:delInstrText xml:space="preserve"> PAGEREF _Toc464549721 \h </w:delInstrText>
        </w:r>
        <w:r w:rsidRPr="005D1DDE" w:rsidDel="00E95848">
          <w:rPr>
            <w:rPrChange w:id="904" w:author="usuario" w:date="2020-09-01T16:59:00Z">
              <w:rPr/>
            </w:rPrChange>
          </w:rPr>
          <w:fldChar w:fldCharType="separate"/>
        </w:r>
      </w:del>
      <w:ins w:id="905" w:author="Mariano Marpegan" w:date="2020-08-26T00:40:00Z">
        <w:r w:rsidR="00E95848" w:rsidRPr="009159B6">
          <w:rPr>
            <w:b/>
            <w:bCs/>
            <w:rPrChange w:id="906" w:author="usuario" w:date="2020-09-01T16:59:00Z">
              <w:rPr>
                <w:b/>
                <w:bCs/>
                <w:lang w:val="es-ES"/>
              </w:rPr>
            </w:rPrChange>
          </w:rPr>
          <w:t>¡Error! Marcador no definido.</w:t>
        </w:r>
      </w:ins>
      <w:del w:id="907" w:author="Mariano Marpegan" w:date="2020-08-26T00:40:00Z">
        <w:r w:rsidRPr="009159B6" w:rsidDel="00E95848">
          <w:delText>8</w:delText>
        </w:r>
        <w:r w:rsidRPr="005D1DDE" w:rsidDel="00E95848">
          <w:fldChar w:fldCharType="end"/>
        </w:r>
      </w:del>
    </w:p>
    <w:p w14:paraId="62EE7444" w14:textId="37C34985" w:rsidR="00CE5B42" w:rsidRPr="009159B6" w:rsidDel="00E95848" w:rsidRDefault="00CE5B42">
      <w:pPr>
        <w:pStyle w:val="TOC2"/>
        <w:rPr>
          <w:del w:id="908" w:author="Mariano Marpegan" w:date="2020-08-26T00:40:00Z"/>
          <w:rFonts w:eastAsiaTheme="minorEastAsia"/>
          <w:color w:val="auto"/>
          <w:sz w:val="24"/>
          <w:szCs w:val="24"/>
          <w:lang w:eastAsia="en-GB"/>
        </w:rPr>
      </w:pPr>
      <w:del w:id="909" w:author="Mariano Marpegan" w:date="2020-08-26T00:40:00Z">
        <w:r w:rsidRPr="009159B6" w:rsidDel="00E95848">
          <w:delText>3.2</w:delText>
        </w:r>
        <w:r w:rsidRPr="009159B6" w:rsidDel="00E95848">
          <w:rPr>
            <w:rFonts w:eastAsiaTheme="minorEastAsia"/>
            <w:sz w:val="24"/>
            <w:szCs w:val="24"/>
            <w:lang w:eastAsia="en-GB"/>
          </w:rPr>
          <w:tab/>
        </w:r>
        <w:r w:rsidRPr="009159B6" w:rsidDel="00E95848">
          <w:delText>Operational Goals</w:delText>
        </w:r>
        <w:r w:rsidRPr="009159B6" w:rsidDel="00E95848">
          <w:tab/>
        </w:r>
        <w:r w:rsidRPr="005D1DDE" w:rsidDel="00E95848">
          <w:fldChar w:fldCharType="begin"/>
        </w:r>
        <w:r w:rsidRPr="009159B6" w:rsidDel="00E95848">
          <w:delInstrText xml:space="preserve"> PAGEREF _Toc464549722 \h </w:delInstrText>
        </w:r>
        <w:r w:rsidRPr="005D1DDE" w:rsidDel="00E95848">
          <w:rPr>
            <w:rPrChange w:id="910" w:author="usuario" w:date="2020-09-01T16:59:00Z">
              <w:rPr/>
            </w:rPrChange>
          </w:rPr>
          <w:fldChar w:fldCharType="separate"/>
        </w:r>
      </w:del>
      <w:ins w:id="911" w:author="Mariano Marpegan" w:date="2020-08-26T00:40:00Z">
        <w:r w:rsidR="00E95848" w:rsidRPr="009159B6">
          <w:rPr>
            <w:b/>
            <w:bCs/>
            <w:rPrChange w:id="912" w:author="usuario" w:date="2020-09-01T16:59:00Z">
              <w:rPr>
                <w:b/>
                <w:bCs/>
                <w:lang w:val="es-ES"/>
              </w:rPr>
            </w:rPrChange>
          </w:rPr>
          <w:t>¡Error! Marcador no definido.</w:t>
        </w:r>
      </w:ins>
      <w:del w:id="913" w:author="Mariano Marpegan" w:date="2020-08-26T00:40:00Z">
        <w:r w:rsidRPr="009159B6" w:rsidDel="00E95848">
          <w:delText>9</w:delText>
        </w:r>
        <w:r w:rsidRPr="005D1DDE" w:rsidDel="00E95848">
          <w:fldChar w:fldCharType="end"/>
        </w:r>
      </w:del>
    </w:p>
    <w:p w14:paraId="70EF4505" w14:textId="46E88C2C" w:rsidR="00CE5B42" w:rsidRPr="009159B6" w:rsidDel="00E95848" w:rsidRDefault="00CE5B42">
      <w:pPr>
        <w:pStyle w:val="TOC2"/>
        <w:rPr>
          <w:del w:id="914" w:author="Mariano Marpegan" w:date="2020-08-26T00:40:00Z"/>
          <w:rFonts w:eastAsiaTheme="minorEastAsia"/>
          <w:color w:val="auto"/>
          <w:sz w:val="24"/>
          <w:szCs w:val="24"/>
          <w:lang w:eastAsia="en-GB"/>
        </w:rPr>
      </w:pPr>
      <w:del w:id="915" w:author="Mariano Marpegan" w:date="2020-08-26T00:40:00Z">
        <w:r w:rsidRPr="009159B6" w:rsidDel="00E95848">
          <w:delText>3.3</w:delText>
        </w:r>
        <w:r w:rsidRPr="009159B6" w:rsidDel="00E95848">
          <w:rPr>
            <w:rFonts w:eastAsiaTheme="minorEastAsia"/>
            <w:sz w:val="24"/>
            <w:szCs w:val="24"/>
            <w:lang w:eastAsia="en-GB"/>
          </w:rPr>
          <w:tab/>
        </w:r>
        <w:r w:rsidRPr="009159B6" w:rsidDel="00E95848">
          <w:delText>System Objectives</w:delText>
        </w:r>
        <w:r w:rsidRPr="009159B6" w:rsidDel="00E95848">
          <w:tab/>
        </w:r>
        <w:r w:rsidRPr="005D1DDE" w:rsidDel="00E95848">
          <w:fldChar w:fldCharType="begin"/>
        </w:r>
        <w:r w:rsidRPr="009159B6" w:rsidDel="00E95848">
          <w:delInstrText xml:space="preserve"> PAGEREF _Toc464549723 \h </w:delInstrText>
        </w:r>
        <w:r w:rsidRPr="005D1DDE" w:rsidDel="00E95848">
          <w:rPr>
            <w:rPrChange w:id="916" w:author="usuario" w:date="2020-09-01T16:59:00Z">
              <w:rPr/>
            </w:rPrChange>
          </w:rPr>
          <w:fldChar w:fldCharType="separate"/>
        </w:r>
      </w:del>
      <w:ins w:id="917" w:author="Mariano Marpegan" w:date="2020-08-26T00:40:00Z">
        <w:r w:rsidR="00E95848" w:rsidRPr="009159B6">
          <w:rPr>
            <w:b/>
            <w:bCs/>
            <w:rPrChange w:id="918" w:author="usuario" w:date="2020-09-01T16:59:00Z">
              <w:rPr>
                <w:b/>
                <w:bCs/>
                <w:lang w:val="es-ES"/>
              </w:rPr>
            </w:rPrChange>
          </w:rPr>
          <w:t>¡Error! Marcador no definido.</w:t>
        </w:r>
      </w:ins>
      <w:del w:id="919" w:author="Mariano Marpegan" w:date="2020-08-26T00:40:00Z">
        <w:r w:rsidRPr="009159B6" w:rsidDel="00E95848">
          <w:delText>9</w:delText>
        </w:r>
        <w:r w:rsidRPr="005D1DDE" w:rsidDel="00E95848">
          <w:fldChar w:fldCharType="end"/>
        </w:r>
      </w:del>
    </w:p>
    <w:p w14:paraId="2637B55F" w14:textId="2D3BBFF5" w:rsidR="00CE5B42" w:rsidRPr="009159B6" w:rsidDel="00E95848" w:rsidRDefault="00CE5B42">
      <w:pPr>
        <w:pStyle w:val="TOC3"/>
        <w:tabs>
          <w:tab w:val="left" w:pos="1134"/>
          <w:tab w:val="right" w:leader="dot" w:pos="10195"/>
        </w:tabs>
        <w:rPr>
          <w:del w:id="920" w:author="Mariano Marpegan" w:date="2020-08-26T00:40:00Z"/>
          <w:rFonts w:eastAsiaTheme="minorEastAsia"/>
          <w:noProof/>
          <w:sz w:val="24"/>
          <w:szCs w:val="24"/>
          <w:lang w:eastAsia="en-GB"/>
        </w:rPr>
      </w:pPr>
      <w:del w:id="921" w:author="Mariano Marpegan" w:date="2020-08-26T00:40:00Z">
        <w:r w:rsidRPr="009159B6" w:rsidDel="00E95848">
          <w:rPr>
            <w:noProof/>
          </w:rPr>
          <w:delText>3.3.1</w:delText>
        </w:r>
        <w:r w:rsidRPr="009159B6" w:rsidDel="00E95848">
          <w:rPr>
            <w:rFonts w:eastAsiaTheme="minorEastAsia"/>
            <w:noProof/>
            <w:sz w:val="24"/>
            <w:szCs w:val="24"/>
            <w:lang w:eastAsia="en-GB"/>
          </w:rPr>
          <w:tab/>
        </w:r>
        <w:r w:rsidRPr="009159B6" w:rsidDel="00E95848">
          <w:rPr>
            <w:noProof/>
          </w:rPr>
          <w:delText>Identification of Failures (affecting AtoN system provider liability)</w:delText>
        </w:r>
        <w:r w:rsidRPr="009159B6" w:rsidDel="00E95848">
          <w:rPr>
            <w:noProof/>
          </w:rPr>
          <w:tab/>
        </w:r>
        <w:r w:rsidRPr="005D1DDE" w:rsidDel="00E95848">
          <w:rPr>
            <w:noProof/>
          </w:rPr>
          <w:fldChar w:fldCharType="begin"/>
        </w:r>
        <w:r w:rsidRPr="009159B6" w:rsidDel="00E95848">
          <w:rPr>
            <w:noProof/>
          </w:rPr>
          <w:delInstrText xml:space="preserve"> PAGEREF _Toc464549724 \h </w:delInstrText>
        </w:r>
        <w:r w:rsidRPr="005D1DDE" w:rsidDel="00E95848">
          <w:rPr>
            <w:noProof/>
          </w:rPr>
        </w:r>
        <w:r w:rsidRPr="005D1DDE" w:rsidDel="00E95848">
          <w:rPr>
            <w:noProof/>
            <w:rPrChange w:id="922" w:author="usuario" w:date="2020-09-01T16:59:00Z">
              <w:rPr>
                <w:noProof/>
              </w:rPr>
            </w:rPrChange>
          </w:rPr>
          <w:fldChar w:fldCharType="separate"/>
        </w:r>
      </w:del>
      <w:ins w:id="923" w:author="Mariano Marpegan" w:date="2020-08-26T00:40:00Z">
        <w:r w:rsidR="00E95848" w:rsidRPr="009159B6">
          <w:rPr>
            <w:b/>
            <w:bCs/>
            <w:noProof/>
            <w:rPrChange w:id="924" w:author="usuario" w:date="2020-09-01T16:59:00Z">
              <w:rPr>
                <w:b/>
                <w:bCs/>
                <w:noProof/>
                <w:lang w:val="es-ES"/>
              </w:rPr>
            </w:rPrChange>
          </w:rPr>
          <w:t>¡Error! Marcador no definido.</w:t>
        </w:r>
      </w:ins>
      <w:del w:id="925" w:author="Mariano Marpegan" w:date="2020-08-26T00:40:00Z">
        <w:r w:rsidRPr="009159B6" w:rsidDel="00E95848">
          <w:rPr>
            <w:noProof/>
          </w:rPr>
          <w:delText>9</w:delText>
        </w:r>
        <w:r w:rsidRPr="005D1DDE" w:rsidDel="00E95848">
          <w:rPr>
            <w:noProof/>
          </w:rPr>
          <w:fldChar w:fldCharType="end"/>
        </w:r>
      </w:del>
    </w:p>
    <w:p w14:paraId="4235CE5C" w14:textId="54BB6370" w:rsidR="00CE5B42" w:rsidRPr="009159B6" w:rsidDel="00E95848" w:rsidRDefault="00CE5B42">
      <w:pPr>
        <w:pStyle w:val="TOC3"/>
        <w:tabs>
          <w:tab w:val="left" w:pos="1134"/>
          <w:tab w:val="right" w:leader="dot" w:pos="10195"/>
        </w:tabs>
        <w:rPr>
          <w:del w:id="926" w:author="Mariano Marpegan" w:date="2020-08-26T00:40:00Z"/>
          <w:rFonts w:eastAsiaTheme="minorEastAsia"/>
          <w:noProof/>
          <w:sz w:val="24"/>
          <w:szCs w:val="24"/>
          <w:lang w:eastAsia="en-GB"/>
        </w:rPr>
      </w:pPr>
      <w:del w:id="927" w:author="Mariano Marpegan" w:date="2020-08-26T00:40:00Z">
        <w:r w:rsidRPr="009159B6" w:rsidDel="00E95848">
          <w:rPr>
            <w:noProof/>
          </w:rPr>
          <w:delText>3.3.2</w:delText>
        </w:r>
        <w:r w:rsidRPr="009159B6" w:rsidDel="00E95848">
          <w:rPr>
            <w:rFonts w:eastAsiaTheme="minorEastAsia"/>
            <w:noProof/>
            <w:sz w:val="24"/>
            <w:szCs w:val="24"/>
            <w:lang w:eastAsia="en-GB"/>
          </w:rPr>
          <w:tab/>
        </w:r>
        <w:r w:rsidRPr="009159B6" w:rsidDel="00E95848">
          <w:rPr>
            <w:noProof/>
          </w:rPr>
          <w:delText>AtoN Availability</w:delText>
        </w:r>
        <w:r w:rsidRPr="009159B6" w:rsidDel="00E95848">
          <w:rPr>
            <w:noProof/>
          </w:rPr>
          <w:tab/>
        </w:r>
        <w:r w:rsidRPr="005D1DDE" w:rsidDel="00E95848">
          <w:rPr>
            <w:noProof/>
          </w:rPr>
          <w:fldChar w:fldCharType="begin"/>
        </w:r>
        <w:r w:rsidRPr="009159B6" w:rsidDel="00E95848">
          <w:rPr>
            <w:noProof/>
          </w:rPr>
          <w:delInstrText xml:space="preserve"> PAGEREF _Toc464549725 \h </w:delInstrText>
        </w:r>
        <w:r w:rsidRPr="005D1DDE" w:rsidDel="00E95848">
          <w:rPr>
            <w:noProof/>
          </w:rPr>
        </w:r>
        <w:r w:rsidRPr="005D1DDE" w:rsidDel="00E95848">
          <w:rPr>
            <w:noProof/>
            <w:rPrChange w:id="928" w:author="usuario" w:date="2020-09-01T16:59:00Z">
              <w:rPr>
                <w:noProof/>
              </w:rPr>
            </w:rPrChange>
          </w:rPr>
          <w:fldChar w:fldCharType="separate"/>
        </w:r>
      </w:del>
      <w:ins w:id="929" w:author="Mariano Marpegan" w:date="2020-08-26T00:40:00Z">
        <w:r w:rsidR="00E95848" w:rsidRPr="009159B6">
          <w:rPr>
            <w:b/>
            <w:bCs/>
            <w:noProof/>
            <w:rPrChange w:id="930" w:author="usuario" w:date="2020-09-01T16:59:00Z">
              <w:rPr>
                <w:b/>
                <w:bCs/>
                <w:noProof/>
                <w:lang w:val="es-ES"/>
              </w:rPr>
            </w:rPrChange>
          </w:rPr>
          <w:t>¡Error! Marcador no definido.</w:t>
        </w:r>
      </w:ins>
      <w:del w:id="931" w:author="Mariano Marpegan" w:date="2020-08-26T00:40:00Z">
        <w:r w:rsidRPr="009159B6" w:rsidDel="00E95848">
          <w:rPr>
            <w:noProof/>
          </w:rPr>
          <w:delText>9</w:delText>
        </w:r>
        <w:r w:rsidRPr="005D1DDE" w:rsidDel="00E95848">
          <w:rPr>
            <w:noProof/>
          </w:rPr>
          <w:fldChar w:fldCharType="end"/>
        </w:r>
      </w:del>
    </w:p>
    <w:p w14:paraId="253A78E3" w14:textId="610757C1" w:rsidR="00CE5B42" w:rsidRPr="009159B6" w:rsidDel="00E95848" w:rsidRDefault="00CE5B42">
      <w:pPr>
        <w:pStyle w:val="TOC3"/>
        <w:tabs>
          <w:tab w:val="left" w:pos="1134"/>
          <w:tab w:val="right" w:leader="dot" w:pos="10195"/>
        </w:tabs>
        <w:rPr>
          <w:del w:id="932" w:author="Mariano Marpegan" w:date="2020-08-26T00:40:00Z"/>
          <w:rFonts w:eastAsiaTheme="minorEastAsia"/>
          <w:noProof/>
          <w:sz w:val="24"/>
          <w:szCs w:val="24"/>
          <w:lang w:eastAsia="en-GB"/>
        </w:rPr>
      </w:pPr>
      <w:del w:id="933" w:author="Mariano Marpegan" w:date="2020-08-26T00:40:00Z">
        <w:r w:rsidRPr="009159B6" w:rsidDel="00E95848">
          <w:rPr>
            <w:noProof/>
          </w:rPr>
          <w:delText>3.3.3</w:delText>
        </w:r>
        <w:r w:rsidRPr="009159B6" w:rsidDel="00E95848">
          <w:rPr>
            <w:rFonts w:eastAsiaTheme="minorEastAsia"/>
            <w:noProof/>
            <w:sz w:val="24"/>
            <w:szCs w:val="24"/>
            <w:lang w:eastAsia="en-GB"/>
          </w:rPr>
          <w:tab/>
        </w:r>
        <w:r w:rsidRPr="009159B6" w:rsidDel="00E95848">
          <w:rPr>
            <w:noProof/>
          </w:rPr>
          <w:delText>AtoN Maintenance (affecting MTBF and MTTR)</w:delText>
        </w:r>
        <w:r w:rsidRPr="009159B6" w:rsidDel="00E95848">
          <w:rPr>
            <w:noProof/>
          </w:rPr>
          <w:tab/>
        </w:r>
        <w:r w:rsidRPr="005D1DDE" w:rsidDel="00E95848">
          <w:rPr>
            <w:noProof/>
          </w:rPr>
          <w:fldChar w:fldCharType="begin"/>
        </w:r>
        <w:r w:rsidRPr="009159B6" w:rsidDel="00E95848">
          <w:rPr>
            <w:noProof/>
          </w:rPr>
          <w:delInstrText xml:space="preserve"> PAGEREF _Toc464549726 \h </w:delInstrText>
        </w:r>
        <w:r w:rsidRPr="005D1DDE" w:rsidDel="00E95848">
          <w:rPr>
            <w:noProof/>
          </w:rPr>
        </w:r>
        <w:r w:rsidRPr="005D1DDE" w:rsidDel="00E95848">
          <w:rPr>
            <w:noProof/>
            <w:rPrChange w:id="934" w:author="usuario" w:date="2020-09-01T16:59:00Z">
              <w:rPr>
                <w:noProof/>
              </w:rPr>
            </w:rPrChange>
          </w:rPr>
          <w:fldChar w:fldCharType="separate"/>
        </w:r>
      </w:del>
      <w:ins w:id="935" w:author="Mariano Marpegan" w:date="2020-08-26T00:40:00Z">
        <w:r w:rsidR="00E95848" w:rsidRPr="009159B6">
          <w:rPr>
            <w:b/>
            <w:bCs/>
            <w:noProof/>
            <w:rPrChange w:id="936" w:author="usuario" w:date="2020-09-01T16:59:00Z">
              <w:rPr>
                <w:b/>
                <w:bCs/>
                <w:noProof/>
                <w:lang w:val="es-ES"/>
              </w:rPr>
            </w:rPrChange>
          </w:rPr>
          <w:t>¡Error! Marcador no definido.</w:t>
        </w:r>
      </w:ins>
      <w:del w:id="937" w:author="Mariano Marpegan" w:date="2020-08-26T00:40:00Z">
        <w:r w:rsidRPr="009159B6" w:rsidDel="00E95848">
          <w:rPr>
            <w:noProof/>
          </w:rPr>
          <w:delText>10</w:delText>
        </w:r>
        <w:r w:rsidRPr="005D1DDE" w:rsidDel="00E95848">
          <w:rPr>
            <w:noProof/>
          </w:rPr>
          <w:fldChar w:fldCharType="end"/>
        </w:r>
      </w:del>
    </w:p>
    <w:p w14:paraId="4F3C71A8" w14:textId="12B60BDC" w:rsidR="00CE5B42" w:rsidRPr="009159B6" w:rsidDel="00E95848" w:rsidRDefault="00CE5B42">
      <w:pPr>
        <w:pStyle w:val="TOC3"/>
        <w:tabs>
          <w:tab w:val="left" w:pos="1134"/>
          <w:tab w:val="right" w:leader="dot" w:pos="10195"/>
        </w:tabs>
        <w:rPr>
          <w:del w:id="938" w:author="Mariano Marpegan" w:date="2020-08-26T00:40:00Z"/>
          <w:rFonts w:eastAsiaTheme="minorEastAsia"/>
          <w:noProof/>
          <w:sz w:val="24"/>
          <w:szCs w:val="24"/>
          <w:lang w:eastAsia="en-GB"/>
        </w:rPr>
      </w:pPr>
      <w:del w:id="939" w:author="Mariano Marpegan" w:date="2020-08-26T00:40:00Z">
        <w:r w:rsidRPr="009159B6" w:rsidDel="00E95848">
          <w:rPr>
            <w:noProof/>
          </w:rPr>
          <w:delText>3.3.4</w:delText>
        </w:r>
        <w:r w:rsidRPr="009159B6" w:rsidDel="00E95848">
          <w:rPr>
            <w:rFonts w:eastAsiaTheme="minorEastAsia"/>
            <w:noProof/>
            <w:sz w:val="24"/>
            <w:szCs w:val="24"/>
            <w:lang w:eastAsia="en-GB"/>
          </w:rPr>
          <w:tab/>
        </w:r>
        <w:r w:rsidRPr="009159B6" w:rsidDel="00E95848">
          <w:rPr>
            <w:noProof/>
          </w:rPr>
          <w:delText>AtoN Cost Reduction (affecting cost of providing AtoN service)</w:delText>
        </w:r>
        <w:r w:rsidRPr="009159B6" w:rsidDel="00E95848">
          <w:rPr>
            <w:noProof/>
          </w:rPr>
          <w:tab/>
        </w:r>
        <w:r w:rsidRPr="005D1DDE" w:rsidDel="00E95848">
          <w:rPr>
            <w:noProof/>
          </w:rPr>
          <w:fldChar w:fldCharType="begin"/>
        </w:r>
        <w:r w:rsidRPr="009159B6" w:rsidDel="00E95848">
          <w:rPr>
            <w:noProof/>
          </w:rPr>
          <w:delInstrText xml:space="preserve"> PAGEREF _Toc464549727 \h </w:delInstrText>
        </w:r>
        <w:r w:rsidRPr="005D1DDE" w:rsidDel="00E95848">
          <w:rPr>
            <w:noProof/>
          </w:rPr>
        </w:r>
        <w:r w:rsidRPr="005D1DDE" w:rsidDel="00E95848">
          <w:rPr>
            <w:noProof/>
            <w:rPrChange w:id="940" w:author="usuario" w:date="2020-09-01T16:59:00Z">
              <w:rPr>
                <w:noProof/>
              </w:rPr>
            </w:rPrChange>
          </w:rPr>
          <w:fldChar w:fldCharType="separate"/>
        </w:r>
      </w:del>
      <w:ins w:id="941" w:author="Mariano Marpegan" w:date="2020-08-26T00:40:00Z">
        <w:r w:rsidR="00E95848" w:rsidRPr="009159B6">
          <w:rPr>
            <w:b/>
            <w:bCs/>
            <w:noProof/>
            <w:rPrChange w:id="942" w:author="usuario" w:date="2020-09-01T16:59:00Z">
              <w:rPr>
                <w:b/>
                <w:bCs/>
                <w:noProof/>
                <w:lang w:val="es-ES"/>
              </w:rPr>
            </w:rPrChange>
          </w:rPr>
          <w:t>¡Error! Marcador no definido.</w:t>
        </w:r>
      </w:ins>
      <w:del w:id="943" w:author="Mariano Marpegan" w:date="2020-08-26T00:40:00Z">
        <w:r w:rsidRPr="009159B6" w:rsidDel="00E95848">
          <w:rPr>
            <w:noProof/>
          </w:rPr>
          <w:delText>10</w:delText>
        </w:r>
        <w:r w:rsidRPr="005D1DDE" w:rsidDel="00E95848">
          <w:rPr>
            <w:noProof/>
          </w:rPr>
          <w:fldChar w:fldCharType="end"/>
        </w:r>
      </w:del>
    </w:p>
    <w:p w14:paraId="5CE12806" w14:textId="17512878" w:rsidR="00CE5B42" w:rsidRPr="009159B6" w:rsidDel="00E95848" w:rsidRDefault="00CE5B42">
      <w:pPr>
        <w:pStyle w:val="TOC1"/>
        <w:rPr>
          <w:del w:id="944" w:author="Mariano Marpegan" w:date="2020-08-26T00:40:00Z"/>
          <w:rFonts w:eastAsiaTheme="minorEastAsia"/>
          <w:b w:val="0"/>
          <w:color w:val="auto"/>
          <w:sz w:val="24"/>
          <w:szCs w:val="24"/>
          <w:lang w:eastAsia="en-GB"/>
        </w:rPr>
      </w:pPr>
      <w:del w:id="945" w:author="Mariano Marpegan" w:date="2020-08-26T00:40:00Z">
        <w:r w:rsidRPr="009159B6" w:rsidDel="00E95848">
          <w:rPr>
            <w:b w:val="0"/>
          </w:rPr>
          <w:delText>4</w:delText>
        </w:r>
        <w:r w:rsidRPr="009159B6" w:rsidDel="00E95848">
          <w:rPr>
            <w:rFonts w:eastAsiaTheme="minorEastAsia"/>
            <w:sz w:val="24"/>
            <w:szCs w:val="24"/>
            <w:lang w:eastAsia="en-GB"/>
          </w:rPr>
          <w:tab/>
        </w:r>
        <w:r w:rsidRPr="009159B6" w:rsidDel="00E95848">
          <w:rPr>
            <w:b w:val="0"/>
          </w:rPr>
          <w:delText>SELECTION OF AtoN TO BE MONITORED</w:delText>
        </w:r>
        <w:r w:rsidRPr="009159B6" w:rsidDel="00E95848">
          <w:rPr>
            <w:b w:val="0"/>
          </w:rPr>
          <w:tab/>
        </w:r>
        <w:r w:rsidRPr="005D1DDE" w:rsidDel="00E95848">
          <w:rPr>
            <w:b w:val="0"/>
          </w:rPr>
          <w:fldChar w:fldCharType="begin"/>
        </w:r>
        <w:r w:rsidRPr="009159B6" w:rsidDel="00E95848">
          <w:rPr>
            <w:b w:val="0"/>
          </w:rPr>
          <w:delInstrText xml:space="preserve"> PAGEREF _Toc464549728 \h </w:delInstrText>
        </w:r>
        <w:r w:rsidRPr="005D1DDE" w:rsidDel="00E95848">
          <w:rPr>
            <w:b w:val="0"/>
          </w:rPr>
        </w:r>
        <w:r w:rsidRPr="005D1DDE" w:rsidDel="00E95848">
          <w:rPr>
            <w:b w:val="0"/>
            <w:rPrChange w:id="946" w:author="usuario" w:date="2020-09-01T16:59:00Z">
              <w:rPr>
                <w:b w:val="0"/>
              </w:rPr>
            </w:rPrChange>
          </w:rPr>
          <w:fldChar w:fldCharType="separate"/>
        </w:r>
      </w:del>
      <w:ins w:id="947" w:author="Mariano Marpegan" w:date="2020-08-26T00:40:00Z">
        <w:r w:rsidR="00E95848" w:rsidRPr="009159B6">
          <w:rPr>
            <w:bCs/>
            <w:rPrChange w:id="948" w:author="usuario" w:date="2020-09-01T16:59:00Z">
              <w:rPr>
                <w:bCs/>
                <w:lang w:val="es-ES"/>
              </w:rPr>
            </w:rPrChange>
          </w:rPr>
          <w:t>¡Error! Marcador no definido.</w:t>
        </w:r>
      </w:ins>
      <w:del w:id="949" w:author="Mariano Marpegan" w:date="2020-08-26T00:40:00Z">
        <w:r w:rsidRPr="009159B6" w:rsidDel="00E95848">
          <w:rPr>
            <w:b w:val="0"/>
          </w:rPr>
          <w:delText>10</w:delText>
        </w:r>
        <w:r w:rsidRPr="005D1DDE" w:rsidDel="00E95848">
          <w:rPr>
            <w:b w:val="0"/>
          </w:rPr>
          <w:fldChar w:fldCharType="end"/>
        </w:r>
      </w:del>
    </w:p>
    <w:p w14:paraId="44C960E5" w14:textId="25EB6FE7" w:rsidR="00CE5B42" w:rsidRPr="009159B6" w:rsidDel="00E95848" w:rsidRDefault="00CE5B42">
      <w:pPr>
        <w:pStyle w:val="TOC2"/>
        <w:rPr>
          <w:del w:id="950" w:author="Mariano Marpegan" w:date="2020-08-26T00:40:00Z"/>
          <w:rFonts w:eastAsiaTheme="minorEastAsia"/>
          <w:color w:val="auto"/>
          <w:sz w:val="24"/>
          <w:szCs w:val="24"/>
          <w:lang w:eastAsia="en-GB"/>
        </w:rPr>
      </w:pPr>
      <w:del w:id="951" w:author="Mariano Marpegan" w:date="2020-08-26T00:40:00Z">
        <w:r w:rsidRPr="009159B6" w:rsidDel="00E95848">
          <w:delText>4.1</w:delText>
        </w:r>
        <w:r w:rsidRPr="009159B6" w:rsidDel="00E95848">
          <w:rPr>
            <w:rFonts w:eastAsiaTheme="minorEastAsia"/>
            <w:sz w:val="24"/>
            <w:szCs w:val="24"/>
            <w:lang w:eastAsia="en-GB"/>
          </w:rPr>
          <w:tab/>
        </w:r>
        <w:r w:rsidRPr="009159B6" w:rsidDel="00E95848">
          <w:delText>Fixed Aids</w:delText>
        </w:r>
        <w:r w:rsidRPr="009159B6" w:rsidDel="00E95848">
          <w:tab/>
        </w:r>
        <w:r w:rsidRPr="005D1DDE" w:rsidDel="00E95848">
          <w:fldChar w:fldCharType="begin"/>
        </w:r>
        <w:r w:rsidRPr="009159B6" w:rsidDel="00E95848">
          <w:delInstrText xml:space="preserve"> PAGEREF _Toc464549729 \h </w:delInstrText>
        </w:r>
        <w:r w:rsidRPr="005D1DDE" w:rsidDel="00E95848">
          <w:rPr>
            <w:rPrChange w:id="952" w:author="usuario" w:date="2020-09-01T16:59:00Z">
              <w:rPr/>
            </w:rPrChange>
          </w:rPr>
          <w:fldChar w:fldCharType="separate"/>
        </w:r>
      </w:del>
      <w:ins w:id="953" w:author="Mariano Marpegan" w:date="2020-08-26T00:40:00Z">
        <w:r w:rsidR="00E95848" w:rsidRPr="009159B6">
          <w:rPr>
            <w:b/>
            <w:bCs/>
            <w:rPrChange w:id="954" w:author="usuario" w:date="2020-09-01T16:59:00Z">
              <w:rPr>
                <w:b/>
                <w:bCs/>
                <w:lang w:val="es-ES"/>
              </w:rPr>
            </w:rPrChange>
          </w:rPr>
          <w:t>¡Error! Marcador no definido.</w:t>
        </w:r>
      </w:ins>
      <w:del w:id="955" w:author="Mariano Marpegan" w:date="2020-08-26T00:40:00Z">
        <w:r w:rsidRPr="009159B6" w:rsidDel="00E95848">
          <w:delText>10</w:delText>
        </w:r>
        <w:r w:rsidRPr="005D1DDE" w:rsidDel="00E95848">
          <w:fldChar w:fldCharType="end"/>
        </w:r>
      </w:del>
    </w:p>
    <w:p w14:paraId="7C970E8C" w14:textId="0C85DF9A" w:rsidR="00CE5B42" w:rsidRPr="009159B6" w:rsidDel="00E95848" w:rsidRDefault="00CE5B42">
      <w:pPr>
        <w:pStyle w:val="TOC3"/>
        <w:tabs>
          <w:tab w:val="left" w:pos="1134"/>
          <w:tab w:val="right" w:leader="dot" w:pos="10195"/>
        </w:tabs>
        <w:rPr>
          <w:del w:id="956" w:author="Mariano Marpegan" w:date="2020-08-26T00:40:00Z"/>
          <w:rFonts w:eastAsiaTheme="minorEastAsia"/>
          <w:noProof/>
          <w:sz w:val="24"/>
          <w:szCs w:val="24"/>
          <w:lang w:eastAsia="en-GB"/>
        </w:rPr>
      </w:pPr>
      <w:del w:id="957" w:author="Mariano Marpegan" w:date="2020-08-26T00:40:00Z">
        <w:r w:rsidRPr="009159B6" w:rsidDel="00E95848">
          <w:rPr>
            <w:noProof/>
          </w:rPr>
          <w:delText>4.1.1</w:delText>
        </w:r>
        <w:r w:rsidRPr="009159B6" w:rsidDel="00E95848">
          <w:rPr>
            <w:rFonts w:eastAsiaTheme="minorEastAsia"/>
            <w:noProof/>
            <w:sz w:val="24"/>
            <w:szCs w:val="24"/>
            <w:lang w:eastAsia="en-GB"/>
          </w:rPr>
          <w:tab/>
        </w:r>
        <w:r w:rsidRPr="009159B6" w:rsidDel="00E95848">
          <w:rPr>
            <w:noProof/>
          </w:rPr>
          <w:delText>Major lighthouses and Stations</w:delText>
        </w:r>
        <w:r w:rsidRPr="009159B6" w:rsidDel="00E95848">
          <w:rPr>
            <w:noProof/>
          </w:rPr>
          <w:tab/>
        </w:r>
        <w:r w:rsidRPr="005D1DDE" w:rsidDel="00E95848">
          <w:rPr>
            <w:noProof/>
          </w:rPr>
          <w:fldChar w:fldCharType="begin"/>
        </w:r>
        <w:r w:rsidRPr="009159B6" w:rsidDel="00E95848">
          <w:rPr>
            <w:noProof/>
          </w:rPr>
          <w:delInstrText xml:space="preserve"> PAGEREF _Toc464549730 \h </w:delInstrText>
        </w:r>
        <w:r w:rsidRPr="005D1DDE" w:rsidDel="00E95848">
          <w:rPr>
            <w:noProof/>
          </w:rPr>
        </w:r>
        <w:r w:rsidRPr="005D1DDE" w:rsidDel="00E95848">
          <w:rPr>
            <w:noProof/>
            <w:rPrChange w:id="958" w:author="usuario" w:date="2020-09-01T16:59:00Z">
              <w:rPr>
                <w:noProof/>
              </w:rPr>
            </w:rPrChange>
          </w:rPr>
          <w:fldChar w:fldCharType="separate"/>
        </w:r>
      </w:del>
      <w:ins w:id="959" w:author="Mariano Marpegan" w:date="2020-08-26T00:40:00Z">
        <w:r w:rsidR="00E95848" w:rsidRPr="009159B6">
          <w:rPr>
            <w:b/>
            <w:bCs/>
            <w:noProof/>
            <w:rPrChange w:id="960" w:author="usuario" w:date="2020-09-01T16:59:00Z">
              <w:rPr>
                <w:b/>
                <w:bCs/>
                <w:noProof/>
                <w:lang w:val="es-ES"/>
              </w:rPr>
            </w:rPrChange>
          </w:rPr>
          <w:t>¡Error! Marcador no definido.</w:t>
        </w:r>
      </w:ins>
      <w:del w:id="961" w:author="Mariano Marpegan" w:date="2020-08-26T00:40:00Z">
        <w:r w:rsidRPr="009159B6" w:rsidDel="00E95848">
          <w:rPr>
            <w:noProof/>
          </w:rPr>
          <w:delText>10</w:delText>
        </w:r>
        <w:r w:rsidRPr="005D1DDE" w:rsidDel="00E95848">
          <w:rPr>
            <w:noProof/>
          </w:rPr>
          <w:fldChar w:fldCharType="end"/>
        </w:r>
      </w:del>
    </w:p>
    <w:p w14:paraId="4A161D80" w14:textId="6AC6CC8E" w:rsidR="00CE5B42" w:rsidRPr="009159B6" w:rsidDel="00E95848" w:rsidRDefault="00CE5B42">
      <w:pPr>
        <w:pStyle w:val="TOC3"/>
        <w:tabs>
          <w:tab w:val="left" w:pos="1134"/>
          <w:tab w:val="right" w:leader="dot" w:pos="10195"/>
        </w:tabs>
        <w:rPr>
          <w:del w:id="962" w:author="Mariano Marpegan" w:date="2020-08-26T00:40:00Z"/>
          <w:rFonts w:eastAsiaTheme="minorEastAsia"/>
          <w:noProof/>
          <w:sz w:val="24"/>
          <w:szCs w:val="24"/>
          <w:lang w:eastAsia="en-GB"/>
        </w:rPr>
      </w:pPr>
      <w:del w:id="963" w:author="Mariano Marpegan" w:date="2020-08-26T00:40:00Z">
        <w:r w:rsidRPr="009159B6" w:rsidDel="00E95848">
          <w:rPr>
            <w:noProof/>
          </w:rPr>
          <w:delText>4.1.2</w:delText>
        </w:r>
        <w:r w:rsidRPr="009159B6" w:rsidDel="00E95848">
          <w:rPr>
            <w:rFonts w:eastAsiaTheme="minorEastAsia"/>
            <w:noProof/>
            <w:sz w:val="24"/>
            <w:szCs w:val="24"/>
            <w:lang w:eastAsia="en-GB"/>
          </w:rPr>
          <w:tab/>
        </w:r>
        <w:r w:rsidRPr="009159B6" w:rsidDel="00E95848">
          <w:rPr>
            <w:noProof/>
          </w:rPr>
          <w:delText>Minor lights</w:delText>
        </w:r>
        <w:r w:rsidRPr="009159B6" w:rsidDel="00E95848">
          <w:rPr>
            <w:noProof/>
          </w:rPr>
          <w:tab/>
        </w:r>
        <w:r w:rsidRPr="005D1DDE" w:rsidDel="00E95848">
          <w:rPr>
            <w:noProof/>
          </w:rPr>
          <w:fldChar w:fldCharType="begin"/>
        </w:r>
        <w:r w:rsidRPr="009159B6" w:rsidDel="00E95848">
          <w:rPr>
            <w:noProof/>
          </w:rPr>
          <w:delInstrText xml:space="preserve"> PAGEREF _Toc464549731 \h </w:delInstrText>
        </w:r>
        <w:r w:rsidRPr="005D1DDE" w:rsidDel="00E95848">
          <w:rPr>
            <w:noProof/>
          </w:rPr>
        </w:r>
        <w:r w:rsidRPr="005D1DDE" w:rsidDel="00E95848">
          <w:rPr>
            <w:noProof/>
            <w:rPrChange w:id="964" w:author="usuario" w:date="2020-09-01T16:59:00Z">
              <w:rPr>
                <w:noProof/>
              </w:rPr>
            </w:rPrChange>
          </w:rPr>
          <w:fldChar w:fldCharType="separate"/>
        </w:r>
      </w:del>
      <w:ins w:id="965" w:author="Mariano Marpegan" w:date="2020-08-26T00:40:00Z">
        <w:r w:rsidR="00E95848" w:rsidRPr="009159B6">
          <w:rPr>
            <w:b/>
            <w:bCs/>
            <w:noProof/>
            <w:rPrChange w:id="966" w:author="usuario" w:date="2020-09-01T16:59:00Z">
              <w:rPr>
                <w:b/>
                <w:bCs/>
                <w:noProof/>
                <w:lang w:val="es-ES"/>
              </w:rPr>
            </w:rPrChange>
          </w:rPr>
          <w:t>¡Error! Marcador no definido.</w:t>
        </w:r>
      </w:ins>
      <w:del w:id="967" w:author="Mariano Marpegan" w:date="2020-08-26T00:40:00Z">
        <w:r w:rsidRPr="009159B6" w:rsidDel="00E95848">
          <w:rPr>
            <w:noProof/>
          </w:rPr>
          <w:delText>10</w:delText>
        </w:r>
        <w:r w:rsidRPr="005D1DDE" w:rsidDel="00E95848">
          <w:rPr>
            <w:noProof/>
          </w:rPr>
          <w:fldChar w:fldCharType="end"/>
        </w:r>
      </w:del>
    </w:p>
    <w:p w14:paraId="4D768F17" w14:textId="37AA7BCA" w:rsidR="00CE5B42" w:rsidRPr="009159B6" w:rsidDel="00E95848" w:rsidRDefault="00CE5B42">
      <w:pPr>
        <w:pStyle w:val="TOC3"/>
        <w:tabs>
          <w:tab w:val="left" w:pos="1134"/>
          <w:tab w:val="right" w:leader="dot" w:pos="10195"/>
        </w:tabs>
        <w:rPr>
          <w:del w:id="968" w:author="Mariano Marpegan" w:date="2020-08-26T00:40:00Z"/>
          <w:rFonts w:eastAsiaTheme="minorEastAsia"/>
          <w:noProof/>
          <w:sz w:val="24"/>
          <w:szCs w:val="24"/>
          <w:lang w:eastAsia="en-GB"/>
        </w:rPr>
      </w:pPr>
      <w:del w:id="969" w:author="Mariano Marpegan" w:date="2020-08-26T00:40:00Z">
        <w:r w:rsidRPr="009159B6" w:rsidDel="00E95848">
          <w:rPr>
            <w:noProof/>
          </w:rPr>
          <w:delText>4.1.3</w:delText>
        </w:r>
        <w:r w:rsidRPr="009159B6" w:rsidDel="00E95848">
          <w:rPr>
            <w:rFonts w:eastAsiaTheme="minorEastAsia"/>
            <w:noProof/>
            <w:sz w:val="24"/>
            <w:szCs w:val="24"/>
            <w:lang w:eastAsia="en-GB"/>
          </w:rPr>
          <w:tab/>
        </w:r>
        <w:r w:rsidRPr="009159B6" w:rsidDel="00E95848">
          <w:rPr>
            <w:noProof/>
          </w:rPr>
          <w:delText>Sector lights</w:delText>
        </w:r>
        <w:r w:rsidRPr="009159B6" w:rsidDel="00E95848">
          <w:rPr>
            <w:noProof/>
          </w:rPr>
          <w:tab/>
        </w:r>
        <w:r w:rsidRPr="005D1DDE" w:rsidDel="00E95848">
          <w:rPr>
            <w:noProof/>
          </w:rPr>
          <w:fldChar w:fldCharType="begin"/>
        </w:r>
        <w:r w:rsidRPr="009159B6" w:rsidDel="00E95848">
          <w:rPr>
            <w:noProof/>
          </w:rPr>
          <w:delInstrText xml:space="preserve"> PAGEREF _Toc464549732 \h </w:delInstrText>
        </w:r>
        <w:r w:rsidRPr="005D1DDE" w:rsidDel="00E95848">
          <w:rPr>
            <w:noProof/>
          </w:rPr>
        </w:r>
        <w:r w:rsidRPr="005D1DDE" w:rsidDel="00E95848">
          <w:rPr>
            <w:noProof/>
            <w:rPrChange w:id="970" w:author="usuario" w:date="2020-09-01T16:59:00Z">
              <w:rPr>
                <w:noProof/>
              </w:rPr>
            </w:rPrChange>
          </w:rPr>
          <w:fldChar w:fldCharType="separate"/>
        </w:r>
      </w:del>
      <w:ins w:id="971" w:author="Mariano Marpegan" w:date="2020-08-26T00:40:00Z">
        <w:r w:rsidR="00E95848" w:rsidRPr="009159B6">
          <w:rPr>
            <w:b/>
            <w:bCs/>
            <w:noProof/>
            <w:rPrChange w:id="972" w:author="usuario" w:date="2020-09-01T16:59:00Z">
              <w:rPr>
                <w:b/>
                <w:bCs/>
                <w:noProof/>
                <w:lang w:val="es-ES"/>
              </w:rPr>
            </w:rPrChange>
          </w:rPr>
          <w:t>¡Error! Marcador no definido.</w:t>
        </w:r>
      </w:ins>
      <w:del w:id="973" w:author="Mariano Marpegan" w:date="2020-08-26T00:40:00Z">
        <w:r w:rsidRPr="009159B6" w:rsidDel="00E95848">
          <w:rPr>
            <w:noProof/>
          </w:rPr>
          <w:delText>10</w:delText>
        </w:r>
        <w:r w:rsidRPr="005D1DDE" w:rsidDel="00E95848">
          <w:rPr>
            <w:noProof/>
          </w:rPr>
          <w:fldChar w:fldCharType="end"/>
        </w:r>
      </w:del>
    </w:p>
    <w:p w14:paraId="585C4C28" w14:textId="211ED036" w:rsidR="00CE5B42" w:rsidRPr="009159B6" w:rsidDel="00E95848" w:rsidRDefault="00CE5B42">
      <w:pPr>
        <w:pStyle w:val="TOC3"/>
        <w:tabs>
          <w:tab w:val="left" w:pos="1134"/>
          <w:tab w:val="right" w:leader="dot" w:pos="10195"/>
        </w:tabs>
        <w:rPr>
          <w:del w:id="974" w:author="Mariano Marpegan" w:date="2020-08-26T00:40:00Z"/>
          <w:rFonts w:eastAsiaTheme="minorEastAsia"/>
          <w:noProof/>
          <w:sz w:val="24"/>
          <w:szCs w:val="24"/>
          <w:lang w:eastAsia="en-GB"/>
        </w:rPr>
      </w:pPr>
      <w:del w:id="975" w:author="Mariano Marpegan" w:date="2020-08-26T00:40:00Z">
        <w:r w:rsidRPr="009159B6" w:rsidDel="00E95848">
          <w:rPr>
            <w:noProof/>
          </w:rPr>
          <w:delText>4.1.4</w:delText>
        </w:r>
        <w:r w:rsidRPr="009159B6" w:rsidDel="00E95848">
          <w:rPr>
            <w:rFonts w:eastAsiaTheme="minorEastAsia"/>
            <w:noProof/>
            <w:sz w:val="24"/>
            <w:szCs w:val="24"/>
            <w:lang w:eastAsia="en-GB"/>
          </w:rPr>
          <w:tab/>
        </w:r>
        <w:r w:rsidRPr="009159B6" w:rsidDel="00E95848">
          <w:rPr>
            <w:noProof/>
          </w:rPr>
          <w:delText>Leading lights</w:delText>
        </w:r>
        <w:r w:rsidRPr="009159B6" w:rsidDel="00E95848">
          <w:rPr>
            <w:noProof/>
          </w:rPr>
          <w:tab/>
        </w:r>
        <w:r w:rsidRPr="005D1DDE" w:rsidDel="00E95848">
          <w:rPr>
            <w:noProof/>
          </w:rPr>
          <w:fldChar w:fldCharType="begin"/>
        </w:r>
        <w:r w:rsidRPr="009159B6" w:rsidDel="00E95848">
          <w:rPr>
            <w:noProof/>
          </w:rPr>
          <w:delInstrText xml:space="preserve"> PAGEREF _Toc464549733 \h </w:delInstrText>
        </w:r>
        <w:r w:rsidRPr="005D1DDE" w:rsidDel="00E95848">
          <w:rPr>
            <w:noProof/>
          </w:rPr>
        </w:r>
        <w:r w:rsidRPr="005D1DDE" w:rsidDel="00E95848">
          <w:rPr>
            <w:noProof/>
            <w:rPrChange w:id="976" w:author="usuario" w:date="2020-09-01T16:59:00Z">
              <w:rPr>
                <w:noProof/>
              </w:rPr>
            </w:rPrChange>
          </w:rPr>
          <w:fldChar w:fldCharType="separate"/>
        </w:r>
      </w:del>
      <w:ins w:id="977" w:author="Mariano Marpegan" w:date="2020-08-26T00:40:00Z">
        <w:r w:rsidR="00E95848" w:rsidRPr="009159B6">
          <w:rPr>
            <w:b/>
            <w:bCs/>
            <w:noProof/>
            <w:rPrChange w:id="978" w:author="usuario" w:date="2020-09-01T16:59:00Z">
              <w:rPr>
                <w:b/>
                <w:bCs/>
                <w:noProof/>
                <w:lang w:val="es-ES"/>
              </w:rPr>
            </w:rPrChange>
          </w:rPr>
          <w:t>¡Error! Marcador no definido.</w:t>
        </w:r>
      </w:ins>
      <w:del w:id="979" w:author="Mariano Marpegan" w:date="2020-08-26T00:40:00Z">
        <w:r w:rsidRPr="009159B6" w:rsidDel="00E95848">
          <w:rPr>
            <w:noProof/>
          </w:rPr>
          <w:delText>10</w:delText>
        </w:r>
        <w:r w:rsidRPr="005D1DDE" w:rsidDel="00E95848">
          <w:rPr>
            <w:noProof/>
          </w:rPr>
          <w:fldChar w:fldCharType="end"/>
        </w:r>
      </w:del>
    </w:p>
    <w:p w14:paraId="67E27C76" w14:textId="5AEF1FA4" w:rsidR="00CE5B42" w:rsidRPr="009159B6" w:rsidDel="00E95848" w:rsidRDefault="00CE5B42">
      <w:pPr>
        <w:pStyle w:val="TOC2"/>
        <w:rPr>
          <w:del w:id="980" w:author="Mariano Marpegan" w:date="2020-08-26T00:40:00Z"/>
          <w:rFonts w:eastAsiaTheme="minorEastAsia"/>
          <w:color w:val="auto"/>
          <w:sz w:val="24"/>
          <w:szCs w:val="24"/>
          <w:lang w:eastAsia="en-GB"/>
        </w:rPr>
      </w:pPr>
      <w:del w:id="981" w:author="Mariano Marpegan" w:date="2020-08-26T00:40:00Z">
        <w:r w:rsidRPr="009159B6" w:rsidDel="00E95848">
          <w:delText>4.2</w:delText>
        </w:r>
        <w:r w:rsidRPr="009159B6" w:rsidDel="00E95848">
          <w:rPr>
            <w:rFonts w:eastAsiaTheme="minorEastAsia"/>
            <w:sz w:val="24"/>
            <w:szCs w:val="24"/>
            <w:lang w:eastAsia="en-GB"/>
          </w:rPr>
          <w:tab/>
        </w:r>
        <w:r w:rsidRPr="009159B6" w:rsidDel="00E95848">
          <w:delText>Floating Aids</w:delText>
        </w:r>
        <w:r w:rsidRPr="009159B6" w:rsidDel="00E95848">
          <w:tab/>
        </w:r>
        <w:r w:rsidRPr="005D1DDE" w:rsidDel="00E95848">
          <w:fldChar w:fldCharType="begin"/>
        </w:r>
        <w:r w:rsidRPr="009159B6" w:rsidDel="00E95848">
          <w:delInstrText xml:space="preserve"> PAGEREF _Toc464549734 \h </w:delInstrText>
        </w:r>
        <w:r w:rsidRPr="005D1DDE" w:rsidDel="00E95848">
          <w:rPr>
            <w:rPrChange w:id="982" w:author="usuario" w:date="2020-09-01T16:59:00Z">
              <w:rPr/>
            </w:rPrChange>
          </w:rPr>
          <w:fldChar w:fldCharType="separate"/>
        </w:r>
      </w:del>
      <w:ins w:id="983" w:author="Mariano Marpegan" w:date="2020-08-26T00:40:00Z">
        <w:r w:rsidR="00E95848" w:rsidRPr="009159B6">
          <w:rPr>
            <w:b/>
            <w:bCs/>
            <w:rPrChange w:id="984" w:author="usuario" w:date="2020-09-01T16:59:00Z">
              <w:rPr>
                <w:b/>
                <w:bCs/>
                <w:lang w:val="es-ES"/>
              </w:rPr>
            </w:rPrChange>
          </w:rPr>
          <w:t>¡Error! Marcador no definido.</w:t>
        </w:r>
      </w:ins>
      <w:del w:id="985" w:author="Mariano Marpegan" w:date="2020-08-26T00:40:00Z">
        <w:r w:rsidRPr="009159B6" w:rsidDel="00E95848">
          <w:delText>11</w:delText>
        </w:r>
        <w:r w:rsidRPr="005D1DDE" w:rsidDel="00E95848">
          <w:fldChar w:fldCharType="end"/>
        </w:r>
      </w:del>
    </w:p>
    <w:p w14:paraId="76CDA437" w14:textId="253B9B76" w:rsidR="00CE5B42" w:rsidRPr="009159B6" w:rsidDel="00E95848" w:rsidRDefault="00CE5B42">
      <w:pPr>
        <w:pStyle w:val="TOC3"/>
        <w:tabs>
          <w:tab w:val="left" w:pos="1134"/>
          <w:tab w:val="right" w:leader="dot" w:pos="10195"/>
        </w:tabs>
        <w:rPr>
          <w:del w:id="986" w:author="Mariano Marpegan" w:date="2020-08-26T00:40:00Z"/>
          <w:rFonts w:eastAsiaTheme="minorEastAsia"/>
          <w:noProof/>
          <w:sz w:val="24"/>
          <w:szCs w:val="24"/>
          <w:lang w:eastAsia="en-GB"/>
        </w:rPr>
      </w:pPr>
      <w:del w:id="987" w:author="Mariano Marpegan" w:date="2020-08-26T00:40:00Z">
        <w:r w:rsidRPr="009159B6" w:rsidDel="00E95848">
          <w:rPr>
            <w:noProof/>
          </w:rPr>
          <w:delText>4.2.1</w:delText>
        </w:r>
        <w:r w:rsidRPr="009159B6" w:rsidDel="00E95848">
          <w:rPr>
            <w:rFonts w:eastAsiaTheme="minorEastAsia"/>
            <w:noProof/>
            <w:sz w:val="24"/>
            <w:szCs w:val="24"/>
            <w:lang w:eastAsia="en-GB"/>
          </w:rPr>
          <w:tab/>
        </w:r>
        <w:r w:rsidRPr="009159B6" w:rsidDel="00E95848">
          <w:rPr>
            <w:noProof/>
          </w:rPr>
          <w:delText>Lightvessels</w:delText>
        </w:r>
        <w:r w:rsidRPr="009159B6" w:rsidDel="00E95848">
          <w:rPr>
            <w:noProof/>
          </w:rPr>
          <w:tab/>
        </w:r>
        <w:r w:rsidRPr="005D1DDE" w:rsidDel="00E95848">
          <w:rPr>
            <w:noProof/>
          </w:rPr>
          <w:fldChar w:fldCharType="begin"/>
        </w:r>
        <w:r w:rsidRPr="009159B6" w:rsidDel="00E95848">
          <w:rPr>
            <w:noProof/>
          </w:rPr>
          <w:delInstrText xml:space="preserve"> PAGEREF _Toc464549735 \h </w:delInstrText>
        </w:r>
        <w:r w:rsidRPr="005D1DDE" w:rsidDel="00E95848">
          <w:rPr>
            <w:noProof/>
          </w:rPr>
        </w:r>
        <w:r w:rsidRPr="005D1DDE" w:rsidDel="00E95848">
          <w:rPr>
            <w:noProof/>
            <w:rPrChange w:id="988" w:author="usuario" w:date="2020-09-01T16:59:00Z">
              <w:rPr>
                <w:noProof/>
              </w:rPr>
            </w:rPrChange>
          </w:rPr>
          <w:fldChar w:fldCharType="separate"/>
        </w:r>
      </w:del>
      <w:ins w:id="989" w:author="Mariano Marpegan" w:date="2020-08-26T00:40:00Z">
        <w:r w:rsidR="00E95848" w:rsidRPr="009159B6">
          <w:rPr>
            <w:b/>
            <w:bCs/>
            <w:noProof/>
            <w:rPrChange w:id="990" w:author="usuario" w:date="2020-09-01T16:59:00Z">
              <w:rPr>
                <w:b/>
                <w:bCs/>
                <w:noProof/>
                <w:lang w:val="es-ES"/>
              </w:rPr>
            </w:rPrChange>
          </w:rPr>
          <w:t>¡Error! Marcador no definido.</w:t>
        </w:r>
      </w:ins>
      <w:del w:id="991" w:author="Mariano Marpegan" w:date="2020-08-26T00:40:00Z">
        <w:r w:rsidRPr="009159B6" w:rsidDel="00E95848">
          <w:rPr>
            <w:noProof/>
          </w:rPr>
          <w:delText>11</w:delText>
        </w:r>
        <w:r w:rsidRPr="005D1DDE" w:rsidDel="00E95848">
          <w:rPr>
            <w:noProof/>
          </w:rPr>
          <w:fldChar w:fldCharType="end"/>
        </w:r>
      </w:del>
    </w:p>
    <w:p w14:paraId="4A21BAA8" w14:textId="527CCFD0" w:rsidR="00CE5B42" w:rsidRPr="009159B6" w:rsidDel="00E95848" w:rsidRDefault="00CE5B42">
      <w:pPr>
        <w:pStyle w:val="TOC3"/>
        <w:tabs>
          <w:tab w:val="left" w:pos="1134"/>
          <w:tab w:val="right" w:leader="dot" w:pos="10195"/>
        </w:tabs>
        <w:rPr>
          <w:del w:id="992" w:author="Mariano Marpegan" w:date="2020-08-26T00:40:00Z"/>
          <w:rFonts w:eastAsiaTheme="minorEastAsia"/>
          <w:noProof/>
          <w:sz w:val="24"/>
          <w:szCs w:val="24"/>
          <w:lang w:eastAsia="en-GB"/>
        </w:rPr>
      </w:pPr>
      <w:del w:id="993" w:author="Mariano Marpegan" w:date="2020-08-26T00:40:00Z">
        <w:r w:rsidRPr="009159B6" w:rsidDel="00E95848">
          <w:rPr>
            <w:noProof/>
          </w:rPr>
          <w:delText>4.2.2</w:delText>
        </w:r>
        <w:r w:rsidRPr="009159B6" w:rsidDel="00E95848">
          <w:rPr>
            <w:rFonts w:eastAsiaTheme="minorEastAsia"/>
            <w:noProof/>
            <w:sz w:val="24"/>
            <w:szCs w:val="24"/>
            <w:lang w:eastAsia="en-GB"/>
          </w:rPr>
          <w:tab/>
        </w:r>
        <w:r w:rsidRPr="009159B6" w:rsidDel="00E95848">
          <w:rPr>
            <w:noProof/>
          </w:rPr>
          <w:delText>Lanbys and Lightfloats</w:delText>
        </w:r>
        <w:r w:rsidRPr="009159B6" w:rsidDel="00E95848">
          <w:rPr>
            <w:noProof/>
          </w:rPr>
          <w:tab/>
        </w:r>
        <w:r w:rsidRPr="005D1DDE" w:rsidDel="00E95848">
          <w:rPr>
            <w:noProof/>
          </w:rPr>
          <w:fldChar w:fldCharType="begin"/>
        </w:r>
        <w:r w:rsidRPr="009159B6" w:rsidDel="00E95848">
          <w:rPr>
            <w:noProof/>
          </w:rPr>
          <w:delInstrText xml:space="preserve"> PAGEREF _Toc464549736 \h </w:delInstrText>
        </w:r>
        <w:r w:rsidRPr="005D1DDE" w:rsidDel="00E95848">
          <w:rPr>
            <w:noProof/>
          </w:rPr>
        </w:r>
        <w:r w:rsidRPr="005D1DDE" w:rsidDel="00E95848">
          <w:rPr>
            <w:noProof/>
            <w:rPrChange w:id="994" w:author="usuario" w:date="2020-09-01T16:59:00Z">
              <w:rPr>
                <w:noProof/>
              </w:rPr>
            </w:rPrChange>
          </w:rPr>
          <w:fldChar w:fldCharType="separate"/>
        </w:r>
      </w:del>
      <w:ins w:id="995" w:author="Mariano Marpegan" w:date="2020-08-26T00:40:00Z">
        <w:r w:rsidR="00E95848" w:rsidRPr="009159B6">
          <w:rPr>
            <w:b/>
            <w:bCs/>
            <w:noProof/>
            <w:rPrChange w:id="996" w:author="usuario" w:date="2020-09-01T16:59:00Z">
              <w:rPr>
                <w:b/>
                <w:bCs/>
                <w:noProof/>
                <w:lang w:val="es-ES"/>
              </w:rPr>
            </w:rPrChange>
          </w:rPr>
          <w:t>¡Error! Marcador no definido.</w:t>
        </w:r>
      </w:ins>
      <w:del w:id="997" w:author="Mariano Marpegan" w:date="2020-08-26T00:40:00Z">
        <w:r w:rsidRPr="009159B6" w:rsidDel="00E95848">
          <w:rPr>
            <w:noProof/>
          </w:rPr>
          <w:delText>11</w:delText>
        </w:r>
        <w:r w:rsidRPr="005D1DDE" w:rsidDel="00E95848">
          <w:rPr>
            <w:noProof/>
          </w:rPr>
          <w:fldChar w:fldCharType="end"/>
        </w:r>
      </w:del>
    </w:p>
    <w:p w14:paraId="0B028F6F" w14:textId="4BE9B35B" w:rsidR="00CE5B42" w:rsidRPr="009159B6" w:rsidDel="00E95848" w:rsidRDefault="00CE5B42">
      <w:pPr>
        <w:pStyle w:val="TOC3"/>
        <w:tabs>
          <w:tab w:val="left" w:pos="1134"/>
          <w:tab w:val="right" w:leader="dot" w:pos="10195"/>
        </w:tabs>
        <w:rPr>
          <w:del w:id="998" w:author="Mariano Marpegan" w:date="2020-08-26T00:40:00Z"/>
          <w:rFonts w:eastAsiaTheme="minorEastAsia"/>
          <w:noProof/>
          <w:sz w:val="24"/>
          <w:szCs w:val="24"/>
          <w:lang w:eastAsia="en-GB"/>
        </w:rPr>
      </w:pPr>
      <w:del w:id="999" w:author="Mariano Marpegan" w:date="2020-08-26T00:40:00Z">
        <w:r w:rsidRPr="009159B6" w:rsidDel="00E95848">
          <w:rPr>
            <w:noProof/>
          </w:rPr>
          <w:delText>4.2.3</w:delText>
        </w:r>
        <w:r w:rsidRPr="009159B6" w:rsidDel="00E95848">
          <w:rPr>
            <w:rFonts w:eastAsiaTheme="minorEastAsia"/>
            <w:noProof/>
            <w:sz w:val="24"/>
            <w:szCs w:val="24"/>
            <w:lang w:eastAsia="en-GB"/>
          </w:rPr>
          <w:tab/>
        </w:r>
        <w:r w:rsidRPr="009159B6" w:rsidDel="00E95848">
          <w:rPr>
            <w:noProof/>
          </w:rPr>
          <w:delText>Major buoys</w:delText>
        </w:r>
        <w:r w:rsidRPr="009159B6" w:rsidDel="00E95848">
          <w:rPr>
            <w:noProof/>
          </w:rPr>
          <w:tab/>
        </w:r>
        <w:r w:rsidRPr="005D1DDE" w:rsidDel="00E95848">
          <w:rPr>
            <w:noProof/>
          </w:rPr>
          <w:fldChar w:fldCharType="begin"/>
        </w:r>
        <w:r w:rsidRPr="009159B6" w:rsidDel="00E95848">
          <w:rPr>
            <w:noProof/>
          </w:rPr>
          <w:delInstrText xml:space="preserve"> PAGEREF _Toc464549737 \h </w:delInstrText>
        </w:r>
        <w:r w:rsidRPr="005D1DDE" w:rsidDel="00E95848">
          <w:rPr>
            <w:noProof/>
          </w:rPr>
        </w:r>
        <w:r w:rsidRPr="005D1DDE" w:rsidDel="00E95848">
          <w:rPr>
            <w:noProof/>
            <w:rPrChange w:id="1000" w:author="usuario" w:date="2020-09-01T16:59:00Z">
              <w:rPr>
                <w:noProof/>
              </w:rPr>
            </w:rPrChange>
          </w:rPr>
          <w:fldChar w:fldCharType="separate"/>
        </w:r>
      </w:del>
      <w:ins w:id="1001" w:author="Mariano Marpegan" w:date="2020-08-26T00:40:00Z">
        <w:r w:rsidR="00E95848" w:rsidRPr="009159B6">
          <w:rPr>
            <w:b/>
            <w:bCs/>
            <w:noProof/>
            <w:rPrChange w:id="1002" w:author="usuario" w:date="2020-09-01T16:59:00Z">
              <w:rPr>
                <w:b/>
                <w:bCs/>
                <w:noProof/>
                <w:lang w:val="es-ES"/>
              </w:rPr>
            </w:rPrChange>
          </w:rPr>
          <w:t>¡Error! Marcador no definido.</w:t>
        </w:r>
      </w:ins>
      <w:del w:id="1003" w:author="Mariano Marpegan" w:date="2020-08-26T00:40:00Z">
        <w:r w:rsidRPr="009159B6" w:rsidDel="00E95848">
          <w:rPr>
            <w:noProof/>
          </w:rPr>
          <w:delText>11</w:delText>
        </w:r>
        <w:r w:rsidRPr="005D1DDE" w:rsidDel="00E95848">
          <w:rPr>
            <w:noProof/>
          </w:rPr>
          <w:fldChar w:fldCharType="end"/>
        </w:r>
      </w:del>
    </w:p>
    <w:p w14:paraId="7C4544FA" w14:textId="71D8EA75" w:rsidR="00CE5B42" w:rsidRPr="009159B6" w:rsidDel="00E95848" w:rsidRDefault="00CE5B42">
      <w:pPr>
        <w:pStyle w:val="TOC3"/>
        <w:tabs>
          <w:tab w:val="left" w:pos="1134"/>
          <w:tab w:val="right" w:leader="dot" w:pos="10195"/>
        </w:tabs>
        <w:rPr>
          <w:del w:id="1004" w:author="Mariano Marpegan" w:date="2020-08-26T00:40:00Z"/>
          <w:rFonts w:eastAsiaTheme="minorEastAsia"/>
          <w:noProof/>
          <w:sz w:val="24"/>
          <w:szCs w:val="24"/>
          <w:lang w:eastAsia="en-GB"/>
        </w:rPr>
      </w:pPr>
      <w:del w:id="1005" w:author="Mariano Marpegan" w:date="2020-08-26T00:40:00Z">
        <w:r w:rsidRPr="009159B6" w:rsidDel="00E95848">
          <w:rPr>
            <w:noProof/>
          </w:rPr>
          <w:delText>4.2.4</w:delText>
        </w:r>
        <w:r w:rsidRPr="009159B6" w:rsidDel="00E95848">
          <w:rPr>
            <w:rFonts w:eastAsiaTheme="minorEastAsia"/>
            <w:noProof/>
            <w:sz w:val="24"/>
            <w:szCs w:val="24"/>
            <w:lang w:eastAsia="en-GB"/>
          </w:rPr>
          <w:tab/>
        </w:r>
        <w:r w:rsidRPr="009159B6" w:rsidDel="00E95848">
          <w:rPr>
            <w:noProof/>
          </w:rPr>
          <w:delText>Other navigational buoys</w:delText>
        </w:r>
        <w:r w:rsidRPr="009159B6" w:rsidDel="00E95848">
          <w:rPr>
            <w:noProof/>
          </w:rPr>
          <w:tab/>
        </w:r>
        <w:r w:rsidRPr="005D1DDE" w:rsidDel="00E95848">
          <w:rPr>
            <w:noProof/>
          </w:rPr>
          <w:fldChar w:fldCharType="begin"/>
        </w:r>
        <w:r w:rsidRPr="009159B6" w:rsidDel="00E95848">
          <w:rPr>
            <w:noProof/>
          </w:rPr>
          <w:delInstrText xml:space="preserve"> PAGEREF _Toc464549738 \h </w:delInstrText>
        </w:r>
        <w:r w:rsidRPr="005D1DDE" w:rsidDel="00E95848">
          <w:rPr>
            <w:noProof/>
          </w:rPr>
        </w:r>
        <w:r w:rsidRPr="005D1DDE" w:rsidDel="00E95848">
          <w:rPr>
            <w:noProof/>
            <w:rPrChange w:id="1006" w:author="usuario" w:date="2020-09-01T16:59:00Z">
              <w:rPr>
                <w:noProof/>
              </w:rPr>
            </w:rPrChange>
          </w:rPr>
          <w:fldChar w:fldCharType="separate"/>
        </w:r>
      </w:del>
      <w:ins w:id="1007" w:author="Mariano Marpegan" w:date="2020-08-26T00:40:00Z">
        <w:r w:rsidR="00E95848" w:rsidRPr="009159B6">
          <w:rPr>
            <w:b/>
            <w:bCs/>
            <w:noProof/>
            <w:rPrChange w:id="1008" w:author="usuario" w:date="2020-09-01T16:59:00Z">
              <w:rPr>
                <w:b/>
                <w:bCs/>
                <w:noProof/>
                <w:lang w:val="es-ES"/>
              </w:rPr>
            </w:rPrChange>
          </w:rPr>
          <w:t>¡Error! Marcador no definido.</w:t>
        </w:r>
      </w:ins>
      <w:del w:id="1009" w:author="Mariano Marpegan" w:date="2020-08-26T00:40:00Z">
        <w:r w:rsidRPr="009159B6" w:rsidDel="00E95848">
          <w:rPr>
            <w:noProof/>
          </w:rPr>
          <w:delText>11</w:delText>
        </w:r>
        <w:r w:rsidRPr="005D1DDE" w:rsidDel="00E95848">
          <w:rPr>
            <w:noProof/>
          </w:rPr>
          <w:fldChar w:fldCharType="end"/>
        </w:r>
      </w:del>
    </w:p>
    <w:p w14:paraId="087418BE" w14:textId="7D30F8EE" w:rsidR="00CE5B42" w:rsidRPr="009159B6" w:rsidDel="00E95848" w:rsidRDefault="00CE5B42">
      <w:pPr>
        <w:pStyle w:val="TOC2"/>
        <w:rPr>
          <w:del w:id="1010" w:author="Mariano Marpegan" w:date="2020-08-26T00:40:00Z"/>
          <w:rFonts w:eastAsiaTheme="minorEastAsia"/>
          <w:color w:val="auto"/>
          <w:sz w:val="24"/>
          <w:szCs w:val="24"/>
          <w:lang w:eastAsia="en-GB"/>
        </w:rPr>
      </w:pPr>
      <w:del w:id="1011" w:author="Mariano Marpegan" w:date="2020-08-26T00:40:00Z">
        <w:r w:rsidRPr="009159B6" w:rsidDel="00E95848">
          <w:delText>4.3</w:delText>
        </w:r>
        <w:r w:rsidRPr="009159B6" w:rsidDel="00E95848">
          <w:rPr>
            <w:rFonts w:eastAsiaTheme="minorEastAsia"/>
            <w:sz w:val="24"/>
            <w:szCs w:val="24"/>
            <w:lang w:eastAsia="en-GB"/>
          </w:rPr>
          <w:tab/>
        </w:r>
        <w:r w:rsidRPr="009159B6" w:rsidDel="00E95848">
          <w:delText>AtoN on Offshore Structures</w:delText>
        </w:r>
        <w:r w:rsidRPr="009159B6" w:rsidDel="00E95848">
          <w:tab/>
        </w:r>
        <w:r w:rsidRPr="005D1DDE" w:rsidDel="00E95848">
          <w:fldChar w:fldCharType="begin"/>
        </w:r>
        <w:r w:rsidRPr="009159B6" w:rsidDel="00E95848">
          <w:delInstrText xml:space="preserve"> PAGEREF _Toc464549739 \h </w:delInstrText>
        </w:r>
        <w:r w:rsidRPr="005D1DDE" w:rsidDel="00E95848">
          <w:rPr>
            <w:rPrChange w:id="1012" w:author="usuario" w:date="2020-09-01T16:59:00Z">
              <w:rPr/>
            </w:rPrChange>
          </w:rPr>
          <w:fldChar w:fldCharType="separate"/>
        </w:r>
      </w:del>
      <w:ins w:id="1013" w:author="Mariano Marpegan" w:date="2020-08-26T00:40:00Z">
        <w:r w:rsidR="00E95848" w:rsidRPr="009159B6">
          <w:rPr>
            <w:b/>
            <w:bCs/>
            <w:rPrChange w:id="1014" w:author="usuario" w:date="2020-09-01T16:59:00Z">
              <w:rPr>
                <w:b/>
                <w:bCs/>
                <w:lang w:val="es-ES"/>
              </w:rPr>
            </w:rPrChange>
          </w:rPr>
          <w:t>¡Error! Marcador no definido.</w:t>
        </w:r>
      </w:ins>
      <w:del w:id="1015" w:author="Mariano Marpegan" w:date="2020-08-26T00:40:00Z">
        <w:r w:rsidRPr="009159B6" w:rsidDel="00E95848">
          <w:delText>11</w:delText>
        </w:r>
        <w:r w:rsidRPr="005D1DDE" w:rsidDel="00E95848">
          <w:fldChar w:fldCharType="end"/>
        </w:r>
      </w:del>
    </w:p>
    <w:p w14:paraId="68E5F67B" w14:textId="5D72A7F1" w:rsidR="00CE5B42" w:rsidRPr="009159B6" w:rsidDel="00E95848" w:rsidRDefault="00CE5B42">
      <w:pPr>
        <w:pStyle w:val="TOC2"/>
        <w:rPr>
          <w:del w:id="1016" w:author="Mariano Marpegan" w:date="2020-08-26T00:40:00Z"/>
          <w:rFonts w:eastAsiaTheme="minorEastAsia"/>
          <w:color w:val="auto"/>
          <w:sz w:val="24"/>
          <w:szCs w:val="24"/>
          <w:lang w:eastAsia="en-GB"/>
        </w:rPr>
      </w:pPr>
      <w:del w:id="1017" w:author="Mariano Marpegan" w:date="2020-08-26T00:40:00Z">
        <w:r w:rsidRPr="009159B6" w:rsidDel="00E95848">
          <w:delText>4.4</w:delText>
        </w:r>
        <w:r w:rsidRPr="009159B6" w:rsidDel="00E95848">
          <w:rPr>
            <w:rFonts w:eastAsiaTheme="minorEastAsia"/>
            <w:sz w:val="24"/>
            <w:szCs w:val="24"/>
            <w:lang w:eastAsia="en-GB"/>
          </w:rPr>
          <w:tab/>
        </w:r>
        <w:r w:rsidRPr="009159B6" w:rsidDel="00E95848">
          <w:delText>AtoN AIS</w:delText>
        </w:r>
        <w:r w:rsidRPr="009159B6" w:rsidDel="00E95848">
          <w:tab/>
        </w:r>
        <w:r w:rsidRPr="005D1DDE" w:rsidDel="00E95848">
          <w:fldChar w:fldCharType="begin"/>
        </w:r>
        <w:r w:rsidRPr="009159B6" w:rsidDel="00E95848">
          <w:delInstrText xml:space="preserve"> PAGEREF _Toc464549740 \h </w:delInstrText>
        </w:r>
        <w:r w:rsidRPr="005D1DDE" w:rsidDel="00E95848">
          <w:rPr>
            <w:rPrChange w:id="1018" w:author="usuario" w:date="2020-09-01T16:59:00Z">
              <w:rPr/>
            </w:rPrChange>
          </w:rPr>
          <w:fldChar w:fldCharType="separate"/>
        </w:r>
      </w:del>
      <w:ins w:id="1019" w:author="Mariano Marpegan" w:date="2020-08-26T00:40:00Z">
        <w:r w:rsidR="00E95848" w:rsidRPr="009159B6">
          <w:rPr>
            <w:b/>
            <w:bCs/>
            <w:rPrChange w:id="1020" w:author="usuario" w:date="2020-09-01T16:59:00Z">
              <w:rPr>
                <w:b/>
                <w:bCs/>
                <w:lang w:val="es-ES"/>
              </w:rPr>
            </w:rPrChange>
          </w:rPr>
          <w:t>¡Error! Marcador no definido.</w:t>
        </w:r>
      </w:ins>
      <w:del w:id="1021" w:author="Mariano Marpegan" w:date="2020-08-26T00:40:00Z">
        <w:r w:rsidRPr="009159B6" w:rsidDel="00E95848">
          <w:delText>11</w:delText>
        </w:r>
        <w:r w:rsidRPr="005D1DDE" w:rsidDel="00E95848">
          <w:fldChar w:fldCharType="end"/>
        </w:r>
      </w:del>
    </w:p>
    <w:p w14:paraId="592DB522" w14:textId="67C06CF6" w:rsidR="00CE5B42" w:rsidRPr="009159B6" w:rsidDel="00E95848" w:rsidRDefault="00CE5B42">
      <w:pPr>
        <w:pStyle w:val="TOC2"/>
        <w:rPr>
          <w:del w:id="1022" w:author="Mariano Marpegan" w:date="2020-08-26T00:40:00Z"/>
          <w:rFonts w:eastAsiaTheme="minorEastAsia"/>
          <w:color w:val="auto"/>
          <w:sz w:val="24"/>
          <w:szCs w:val="24"/>
          <w:lang w:eastAsia="en-GB"/>
        </w:rPr>
      </w:pPr>
      <w:del w:id="1023" w:author="Mariano Marpegan" w:date="2020-08-26T00:40:00Z">
        <w:r w:rsidRPr="009159B6" w:rsidDel="00E95848">
          <w:delText>4.5</w:delText>
        </w:r>
        <w:r w:rsidRPr="009159B6" w:rsidDel="00E95848">
          <w:rPr>
            <w:rFonts w:eastAsiaTheme="minorEastAsia"/>
            <w:sz w:val="24"/>
            <w:szCs w:val="24"/>
            <w:lang w:eastAsia="en-GB"/>
          </w:rPr>
          <w:tab/>
        </w:r>
        <w:r w:rsidRPr="009159B6" w:rsidDel="00E95848">
          <w:delText>AtoN on Aquaculture Sites</w:delText>
        </w:r>
        <w:r w:rsidRPr="009159B6" w:rsidDel="00E95848">
          <w:tab/>
        </w:r>
        <w:r w:rsidRPr="005D1DDE" w:rsidDel="00E95848">
          <w:fldChar w:fldCharType="begin"/>
        </w:r>
        <w:r w:rsidRPr="009159B6" w:rsidDel="00E95848">
          <w:delInstrText xml:space="preserve"> PAGEREF _Toc464549741 \h </w:delInstrText>
        </w:r>
        <w:r w:rsidRPr="005D1DDE" w:rsidDel="00E95848">
          <w:rPr>
            <w:rPrChange w:id="1024" w:author="usuario" w:date="2020-09-01T16:59:00Z">
              <w:rPr/>
            </w:rPrChange>
          </w:rPr>
          <w:fldChar w:fldCharType="separate"/>
        </w:r>
      </w:del>
      <w:ins w:id="1025" w:author="Mariano Marpegan" w:date="2020-08-26T00:40:00Z">
        <w:r w:rsidR="00E95848" w:rsidRPr="009159B6">
          <w:rPr>
            <w:b/>
            <w:bCs/>
            <w:rPrChange w:id="1026" w:author="usuario" w:date="2020-09-01T16:59:00Z">
              <w:rPr>
                <w:b/>
                <w:bCs/>
                <w:lang w:val="es-ES"/>
              </w:rPr>
            </w:rPrChange>
          </w:rPr>
          <w:t>¡Error! Marcador no definido.</w:t>
        </w:r>
      </w:ins>
      <w:del w:id="1027" w:author="Mariano Marpegan" w:date="2020-08-26T00:40:00Z">
        <w:r w:rsidRPr="009159B6" w:rsidDel="00E95848">
          <w:delText>11</w:delText>
        </w:r>
        <w:r w:rsidRPr="005D1DDE" w:rsidDel="00E95848">
          <w:fldChar w:fldCharType="end"/>
        </w:r>
      </w:del>
    </w:p>
    <w:p w14:paraId="498ABB22" w14:textId="1C14AF43" w:rsidR="00CE5B42" w:rsidRPr="009159B6" w:rsidDel="00E95848" w:rsidRDefault="00CE5B42">
      <w:pPr>
        <w:pStyle w:val="TOC1"/>
        <w:rPr>
          <w:del w:id="1028" w:author="Mariano Marpegan" w:date="2020-08-26T00:40:00Z"/>
          <w:rFonts w:eastAsiaTheme="minorEastAsia"/>
          <w:b w:val="0"/>
          <w:color w:val="auto"/>
          <w:sz w:val="24"/>
          <w:szCs w:val="24"/>
          <w:lang w:eastAsia="en-GB"/>
        </w:rPr>
      </w:pPr>
      <w:del w:id="1029" w:author="Mariano Marpegan" w:date="2020-08-26T00:40:00Z">
        <w:r w:rsidRPr="009159B6" w:rsidDel="00E95848">
          <w:rPr>
            <w:b w:val="0"/>
          </w:rPr>
          <w:delText>5</w:delText>
        </w:r>
        <w:r w:rsidRPr="009159B6" w:rsidDel="00E95848">
          <w:rPr>
            <w:rFonts w:eastAsiaTheme="minorEastAsia"/>
            <w:sz w:val="24"/>
            <w:szCs w:val="24"/>
            <w:lang w:eastAsia="en-GB"/>
          </w:rPr>
          <w:tab/>
        </w:r>
        <w:r w:rsidRPr="009159B6" w:rsidDel="00E95848">
          <w:rPr>
            <w:b w:val="0"/>
          </w:rPr>
          <w:delText>RCMS SIGNALS AND COMMANDS</w:delText>
        </w:r>
        <w:r w:rsidRPr="009159B6" w:rsidDel="00E95848">
          <w:rPr>
            <w:b w:val="0"/>
          </w:rPr>
          <w:tab/>
        </w:r>
        <w:r w:rsidRPr="005D1DDE" w:rsidDel="00E95848">
          <w:rPr>
            <w:b w:val="0"/>
          </w:rPr>
          <w:fldChar w:fldCharType="begin"/>
        </w:r>
        <w:r w:rsidRPr="009159B6" w:rsidDel="00E95848">
          <w:rPr>
            <w:b w:val="0"/>
          </w:rPr>
          <w:delInstrText xml:space="preserve"> PAGEREF _Toc464549742 \h </w:delInstrText>
        </w:r>
        <w:r w:rsidRPr="005D1DDE" w:rsidDel="00E95848">
          <w:rPr>
            <w:b w:val="0"/>
          </w:rPr>
        </w:r>
        <w:r w:rsidRPr="005D1DDE" w:rsidDel="00E95848">
          <w:rPr>
            <w:b w:val="0"/>
            <w:rPrChange w:id="1030" w:author="usuario" w:date="2020-09-01T16:59:00Z">
              <w:rPr>
                <w:b w:val="0"/>
              </w:rPr>
            </w:rPrChange>
          </w:rPr>
          <w:fldChar w:fldCharType="separate"/>
        </w:r>
      </w:del>
      <w:ins w:id="1031" w:author="Mariano Marpegan" w:date="2020-08-26T00:40:00Z">
        <w:r w:rsidR="00E95848" w:rsidRPr="009159B6">
          <w:rPr>
            <w:bCs/>
            <w:rPrChange w:id="1032" w:author="usuario" w:date="2020-09-01T16:59:00Z">
              <w:rPr>
                <w:bCs/>
                <w:lang w:val="es-ES"/>
              </w:rPr>
            </w:rPrChange>
          </w:rPr>
          <w:t>¡Error! Marcador no definido.</w:t>
        </w:r>
      </w:ins>
      <w:del w:id="1033" w:author="Mariano Marpegan" w:date="2020-08-26T00:40:00Z">
        <w:r w:rsidRPr="009159B6" w:rsidDel="00E95848">
          <w:rPr>
            <w:b w:val="0"/>
          </w:rPr>
          <w:delText>11</w:delText>
        </w:r>
        <w:r w:rsidRPr="005D1DDE" w:rsidDel="00E95848">
          <w:rPr>
            <w:b w:val="0"/>
          </w:rPr>
          <w:fldChar w:fldCharType="end"/>
        </w:r>
      </w:del>
    </w:p>
    <w:p w14:paraId="6A39E2C3" w14:textId="32607C88" w:rsidR="00CE5B42" w:rsidRPr="009159B6" w:rsidDel="00E95848" w:rsidRDefault="00CE5B42">
      <w:pPr>
        <w:pStyle w:val="TOC2"/>
        <w:rPr>
          <w:del w:id="1034" w:author="Mariano Marpegan" w:date="2020-08-26T00:40:00Z"/>
          <w:rFonts w:eastAsiaTheme="minorEastAsia"/>
          <w:color w:val="auto"/>
          <w:sz w:val="24"/>
          <w:szCs w:val="24"/>
          <w:lang w:eastAsia="en-GB"/>
        </w:rPr>
      </w:pPr>
      <w:del w:id="1035" w:author="Mariano Marpegan" w:date="2020-08-26T00:40:00Z">
        <w:r w:rsidRPr="009159B6" w:rsidDel="00E95848">
          <w:delText>5.1</w:delText>
        </w:r>
        <w:r w:rsidRPr="009159B6" w:rsidDel="00E95848">
          <w:rPr>
            <w:rFonts w:eastAsiaTheme="minorEastAsia"/>
            <w:sz w:val="24"/>
            <w:szCs w:val="24"/>
            <w:lang w:eastAsia="en-GB"/>
          </w:rPr>
          <w:tab/>
        </w:r>
        <w:r w:rsidRPr="009159B6" w:rsidDel="00E95848">
          <w:delText>Introduction</w:delText>
        </w:r>
        <w:r w:rsidRPr="009159B6" w:rsidDel="00E95848">
          <w:tab/>
        </w:r>
        <w:r w:rsidRPr="005D1DDE" w:rsidDel="00E95848">
          <w:fldChar w:fldCharType="begin"/>
        </w:r>
        <w:r w:rsidRPr="009159B6" w:rsidDel="00E95848">
          <w:delInstrText xml:space="preserve"> PAGEREF _Toc464549743 \h </w:delInstrText>
        </w:r>
        <w:r w:rsidRPr="005D1DDE" w:rsidDel="00E95848">
          <w:rPr>
            <w:rPrChange w:id="1036" w:author="usuario" w:date="2020-09-01T16:59:00Z">
              <w:rPr/>
            </w:rPrChange>
          </w:rPr>
          <w:fldChar w:fldCharType="separate"/>
        </w:r>
      </w:del>
      <w:ins w:id="1037" w:author="Mariano Marpegan" w:date="2020-08-26T00:40:00Z">
        <w:r w:rsidR="00E95848" w:rsidRPr="009159B6">
          <w:rPr>
            <w:b/>
            <w:bCs/>
            <w:rPrChange w:id="1038" w:author="usuario" w:date="2020-09-01T16:59:00Z">
              <w:rPr>
                <w:b/>
                <w:bCs/>
                <w:lang w:val="es-ES"/>
              </w:rPr>
            </w:rPrChange>
          </w:rPr>
          <w:t>¡Error! Marcador no definido.</w:t>
        </w:r>
      </w:ins>
      <w:del w:id="1039" w:author="Mariano Marpegan" w:date="2020-08-26T00:40:00Z">
        <w:r w:rsidRPr="009159B6" w:rsidDel="00E95848">
          <w:delText>11</w:delText>
        </w:r>
        <w:r w:rsidRPr="005D1DDE" w:rsidDel="00E95848">
          <w:fldChar w:fldCharType="end"/>
        </w:r>
      </w:del>
    </w:p>
    <w:p w14:paraId="49BD43C2" w14:textId="391A941B" w:rsidR="00CE5B42" w:rsidRPr="009159B6" w:rsidDel="00E95848" w:rsidRDefault="00CE5B42">
      <w:pPr>
        <w:pStyle w:val="TOC2"/>
        <w:rPr>
          <w:del w:id="1040" w:author="Mariano Marpegan" w:date="2020-08-26T00:40:00Z"/>
          <w:rFonts w:eastAsiaTheme="minorEastAsia"/>
          <w:color w:val="auto"/>
          <w:sz w:val="24"/>
          <w:szCs w:val="24"/>
          <w:lang w:eastAsia="en-GB"/>
        </w:rPr>
      </w:pPr>
      <w:del w:id="1041" w:author="Mariano Marpegan" w:date="2020-08-26T00:40:00Z">
        <w:r w:rsidRPr="009159B6" w:rsidDel="00E95848">
          <w:delText>5.2</w:delText>
        </w:r>
        <w:r w:rsidRPr="009159B6" w:rsidDel="00E95848">
          <w:rPr>
            <w:rFonts w:eastAsiaTheme="minorEastAsia"/>
            <w:sz w:val="24"/>
            <w:szCs w:val="24"/>
            <w:lang w:eastAsia="en-GB"/>
          </w:rPr>
          <w:tab/>
        </w:r>
        <w:r w:rsidRPr="009159B6" w:rsidDel="00E95848">
          <w:delText>Priorities</w:delText>
        </w:r>
        <w:r w:rsidRPr="009159B6" w:rsidDel="00E95848">
          <w:tab/>
        </w:r>
        <w:r w:rsidRPr="005D1DDE" w:rsidDel="00E95848">
          <w:fldChar w:fldCharType="begin"/>
        </w:r>
        <w:r w:rsidRPr="009159B6" w:rsidDel="00E95848">
          <w:delInstrText xml:space="preserve"> PAGEREF _Toc464549744 \h </w:delInstrText>
        </w:r>
        <w:r w:rsidRPr="005D1DDE" w:rsidDel="00E95848">
          <w:rPr>
            <w:rPrChange w:id="1042" w:author="usuario" w:date="2020-09-01T16:59:00Z">
              <w:rPr/>
            </w:rPrChange>
          </w:rPr>
          <w:fldChar w:fldCharType="separate"/>
        </w:r>
      </w:del>
      <w:ins w:id="1043" w:author="Mariano Marpegan" w:date="2020-08-26T00:40:00Z">
        <w:r w:rsidR="00E95848" w:rsidRPr="009159B6">
          <w:rPr>
            <w:b/>
            <w:bCs/>
            <w:rPrChange w:id="1044" w:author="usuario" w:date="2020-09-01T16:59:00Z">
              <w:rPr>
                <w:b/>
                <w:bCs/>
                <w:lang w:val="es-ES"/>
              </w:rPr>
            </w:rPrChange>
          </w:rPr>
          <w:t>¡Error! Marcador no definido.</w:t>
        </w:r>
      </w:ins>
      <w:del w:id="1045" w:author="Mariano Marpegan" w:date="2020-08-26T00:40:00Z">
        <w:r w:rsidRPr="009159B6" w:rsidDel="00E95848">
          <w:delText>11</w:delText>
        </w:r>
        <w:r w:rsidRPr="005D1DDE" w:rsidDel="00E95848">
          <w:fldChar w:fldCharType="end"/>
        </w:r>
      </w:del>
    </w:p>
    <w:p w14:paraId="7CDD390C" w14:textId="01651400" w:rsidR="00CE5B42" w:rsidRPr="009159B6" w:rsidDel="00E95848" w:rsidRDefault="00CE5B42">
      <w:pPr>
        <w:pStyle w:val="TOC2"/>
        <w:rPr>
          <w:del w:id="1046" w:author="Mariano Marpegan" w:date="2020-08-26T00:40:00Z"/>
          <w:rFonts w:eastAsiaTheme="minorEastAsia"/>
          <w:color w:val="auto"/>
          <w:sz w:val="24"/>
          <w:szCs w:val="24"/>
          <w:lang w:eastAsia="en-GB"/>
        </w:rPr>
      </w:pPr>
      <w:del w:id="1047" w:author="Mariano Marpegan" w:date="2020-08-26T00:40:00Z">
        <w:r w:rsidRPr="009159B6" w:rsidDel="00E95848">
          <w:delText>5.3</w:delText>
        </w:r>
        <w:r w:rsidRPr="009159B6" w:rsidDel="00E95848">
          <w:rPr>
            <w:rFonts w:eastAsiaTheme="minorEastAsia"/>
            <w:sz w:val="24"/>
            <w:szCs w:val="24"/>
            <w:lang w:eastAsia="en-GB"/>
          </w:rPr>
          <w:tab/>
        </w:r>
        <w:r w:rsidRPr="009159B6" w:rsidDel="00E95848">
          <w:delText>Aids to Navigation (AtoN)</w:delText>
        </w:r>
        <w:r w:rsidRPr="009159B6" w:rsidDel="00E95848">
          <w:tab/>
        </w:r>
        <w:r w:rsidRPr="005D1DDE" w:rsidDel="00E95848">
          <w:fldChar w:fldCharType="begin"/>
        </w:r>
        <w:r w:rsidRPr="009159B6" w:rsidDel="00E95848">
          <w:delInstrText xml:space="preserve"> PAGEREF _Toc464549745 \h </w:delInstrText>
        </w:r>
        <w:r w:rsidRPr="005D1DDE" w:rsidDel="00E95848">
          <w:rPr>
            <w:rPrChange w:id="1048" w:author="usuario" w:date="2020-09-01T16:59:00Z">
              <w:rPr/>
            </w:rPrChange>
          </w:rPr>
          <w:fldChar w:fldCharType="separate"/>
        </w:r>
      </w:del>
      <w:ins w:id="1049" w:author="Mariano Marpegan" w:date="2020-08-26T00:40:00Z">
        <w:r w:rsidR="00E95848" w:rsidRPr="009159B6">
          <w:rPr>
            <w:b/>
            <w:bCs/>
            <w:rPrChange w:id="1050" w:author="usuario" w:date="2020-09-01T16:59:00Z">
              <w:rPr>
                <w:b/>
                <w:bCs/>
                <w:lang w:val="es-ES"/>
              </w:rPr>
            </w:rPrChange>
          </w:rPr>
          <w:t>¡Error! Marcador no definido.</w:t>
        </w:r>
      </w:ins>
      <w:del w:id="1051" w:author="Mariano Marpegan" w:date="2020-08-26T00:40:00Z">
        <w:r w:rsidRPr="009159B6" w:rsidDel="00E95848">
          <w:delText>12</w:delText>
        </w:r>
        <w:r w:rsidRPr="005D1DDE" w:rsidDel="00E95848">
          <w:fldChar w:fldCharType="end"/>
        </w:r>
      </w:del>
    </w:p>
    <w:p w14:paraId="4DE27DD1" w14:textId="6540F105" w:rsidR="00CE5B42" w:rsidRPr="009159B6" w:rsidDel="00E95848" w:rsidRDefault="00CE5B42">
      <w:pPr>
        <w:pStyle w:val="TOC3"/>
        <w:tabs>
          <w:tab w:val="left" w:pos="1134"/>
          <w:tab w:val="right" w:leader="dot" w:pos="10195"/>
        </w:tabs>
        <w:rPr>
          <w:del w:id="1052" w:author="Mariano Marpegan" w:date="2020-08-26T00:40:00Z"/>
          <w:rFonts w:eastAsiaTheme="minorEastAsia"/>
          <w:noProof/>
          <w:sz w:val="24"/>
          <w:szCs w:val="24"/>
          <w:lang w:eastAsia="en-GB"/>
        </w:rPr>
      </w:pPr>
      <w:del w:id="1053" w:author="Mariano Marpegan" w:date="2020-08-26T00:40:00Z">
        <w:r w:rsidRPr="009159B6" w:rsidDel="00E95848">
          <w:rPr>
            <w:noProof/>
          </w:rPr>
          <w:lastRenderedPageBreak/>
          <w:delText>5.3.1</w:delText>
        </w:r>
        <w:r w:rsidRPr="009159B6" w:rsidDel="00E95848">
          <w:rPr>
            <w:rFonts w:eastAsiaTheme="minorEastAsia"/>
            <w:noProof/>
            <w:sz w:val="24"/>
            <w:szCs w:val="24"/>
            <w:lang w:eastAsia="en-GB"/>
          </w:rPr>
          <w:tab/>
        </w:r>
        <w:r w:rsidRPr="009159B6" w:rsidDel="00E95848">
          <w:rPr>
            <w:noProof/>
          </w:rPr>
          <w:delText>Navigation Light</w:delText>
        </w:r>
        <w:r w:rsidRPr="009159B6" w:rsidDel="00E95848">
          <w:rPr>
            <w:noProof/>
          </w:rPr>
          <w:tab/>
        </w:r>
        <w:r w:rsidRPr="005D1DDE" w:rsidDel="00E95848">
          <w:rPr>
            <w:noProof/>
          </w:rPr>
          <w:fldChar w:fldCharType="begin"/>
        </w:r>
        <w:r w:rsidRPr="009159B6" w:rsidDel="00E95848">
          <w:rPr>
            <w:noProof/>
          </w:rPr>
          <w:delInstrText xml:space="preserve"> PAGEREF _Toc464549746 \h </w:delInstrText>
        </w:r>
        <w:r w:rsidRPr="005D1DDE" w:rsidDel="00E95848">
          <w:rPr>
            <w:noProof/>
          </w:rPr>
        </w:r>
        <w:r w:rsidRPr="005D1DDE" w:rsidDel="00E95848">
          <w:rPr>
            <w:noProof/>
            <w:rPrChange w:id="1054" w:author="usuario" w:date="2020-09-01T16:59:00Z">
              <w:rPr>
                <w:noProof/>
              </w:rPr>
            </w:rPrChange>
          </w:rPr>
          <w:fldChar w:fldCharType="separate"/>
        </w:r>
      </w:del>
      <w:ins w:id="1055" w:author="Mariano Marpegan" w:date="2020-08-26T00:40:00Z">
        <w:r w:rsidR="00E95848" w:rsidRPr="009159B6">
          <w:rPr>
            <w:b/>
            <w:bCs/>
            <w:noProof/>
            <w:rPrChange w:id="1056" w:author="usuario" w:date="2020-09-01T16:59:00Z">
              <w:rPr>
                <w:b/>
                <w:bCs/>
                <w:noProof/>
                <w:lang w:val="es-ES"/>
              </w:rPr>
            </w:rPrChange>
          </w:rPr>
          <w:t>¡Error! Marcador no definido.</w:t>
        </w:r>
      </w:ins>
      <w:del w:id="1057" w:author="Mariano Marpegan" w:date="2020-08-26T00:40:00Z">
        <w:r w:rsidRPr="009159B6" w:rsidDel="00E95848">
          <w:rPr>
            <w:noProof/>
          </w:rPr>
          <w:delText>12</w:delText>
        </w:r>
        <w:r w:rsidRPr="005D1DDE" w:rsidDel="00E95848">
          <w:rPr>
            <w:noProof/>
          </w:rPr>
          <w:fldChar w:fldCharType="end"/>
        </w:r>
      </w:del>
    </w:p>
    <w:p w14:paraId="05018988" w14:textId="7C91839B" w:rsidR="00CE5B42" w:rsidRPr="009159B6" w:rsidDel="00E95848" w:rsidRDefault="00CE5B42">
      <w:pPr>
        <w:pStyle w:val="TOC3"/>
        <w:tabs>
          <w:tab w:val="left" w:pos="1134"/>
          <w:tab w:val="right" w:leader="dot" w:pos="10195"/>
        </w:tabs>
        <w:rPr>
          <w:del w:id="1058" w:author="Mariano Marpegan" w:date="2020-08-26T00:40:00Z"/>
          <w:rFonts w:eastAsiaTheme="minorEastAsia"/>
          <w:noProof/>
          <w:sz w:val="24"/>
          <w:szCs w:val="24"/>
          <w:lang w:eastAsia="en-GB"/>
        </w:rPr>
      </w:pPr>
      <w:del w:id="1059" w:author="Mariano Marpegan" w:date="2020-08-26T00:40:00Z">
        <w:r w:rsidRPr="009159B6" w:rsidDel="00E95848">
          <w:rPr>
            <w:noProof/>
          </w:rPr>
          <w:delText>5.3.2</w:delText>
        </w:r>
        <w:r w:rsidRPr="009159B6" w:rsidDel="00E95848">
          <w:rPr>
            <w:rFonts w:eastAsiaTheme="minorEastAsia"/>
            <w:noProof/>
            <w:sz w:val="24"/>
            <w:szCs w:val="24"/>
            <w:lang w:eastAsia="en-GB"/>
          </w:rPr>
          <w:tab/>
        </w:r>
        <w:r w:rsidRPr="009159B6" w:rsidDel="00E95848">
          <w:rPr>
            <w:noProof/>
          </w:rPr>
          <w:delText>Racon</w:delText>
        </w:r>
        <w:r w:rsidRPr="009159B6" w:rsidDel="00E95848">
          <w:rPr>
            <w:noProof/>
          </w:rPr>
          <w:tab/>
        </w:r>
        <w:r w:rsidRPr="005D1DDE" w:rsidDel="00E95848">
          <w:rPr>
            <w:noProof/>
          </w:rPr>
          <w:fldChar w:fldCharType="begin"/>
        </w:r>
        <w:r w:rsidRPr="009159B6" w:rsidDel="00E95848">
          <w:rPr>
            <w:noProof/>
          </w:rPr>
          <w:delInstrText xml:space="preserve"> PAGEREF _Toc464549747 \h </w:delInstrText>
        </w:r>
        <w:r w:rsidRPr="005D1DDE" w:rsidDel="00E95848">
          <w:rPr>
            <w:noProof/>
          </w:rPr>
        </w:r>
        <w:r w:rsidRPr="005D1DDE" w:rsidDel="00E95848">
          <w:rPr>
            <w:noProof/>
            <w:rPrChange w:id="1060" w:author="usuario" w:date="2020-09-01T16:59:00Z">
              <w:rPr>
                <w:noProof/>
              </w:rPr>
            </w:rPrChange>
          </w:rPr>
          <w:fldChar w:fldCharType="separate"/>
        </w:r>
      </w:del>
      <w:ins w:id="1061" w:author="Mariano Marpegan" w:date="2020-08-26T00:40:00Z">
        <w:r w:rsidR="00E95848" w:rsidRPr="009159B6">
          <w:rPr>
            <w:b/>
            <w:bCs/>
            <w:noProof/>
            <w:rPrChange w:id="1062" w:author="usuario" w:date="2020-09-01T16:59:00Z">
              <w:rPr>
                <w:b/>
                <w:bCs/>
                <w:noProof/>
                <w:lang w:val="es-ES"/>
              </w:rPr>
            </w:rPrChange>
          </w:rPr>
          <w:t>¡Error! Marcador no definido.</w:t>
        </w:r>
      </w:ins>
      <w:del w:id="1063" w:author="Mariano Marpegan" w:date="2020-08-26T00:40:00Z">
        <w:r w:rsidRPr="009159B6" w:rsidDel="00E95848">
          <w:rPr>
            <w:noProof/>
          </w:rPr>
          <w:delText>14</w:delText>
        </w:r>
        <w:r w:rsidRPr="005D1DDE" w:rsidDel="00E95848">
          <w:rPr>
            <w:noProof/>
          </w:rPr>
          <w:fldChar w:fldCharType="end"/>
        </w:r>
      </w:del>
    </w:p>
    <w:p w14:paraId="2705C847" w14:textId="35146ED3" w:rsidR="00CE5B42" w:rsidRPr="009159B6" w:rsidDel="00E95848" w:rsidRDefault="00CE5B42">
      <w:pPr>
        <w:pStyle w:val="TOC3"/>
        <w:tabs>
          <w:tab w:val="left" w:pos="1134"/>
          <w:tab w:val="right" w:leader="dot" w:pos="10195"/>
        </w:tabs>
        <w:rPr>
          <w:del w:id="1064" w:author="Mariano Marpegan" w:date="2020-08-26T00:40:00Z"/>
          <w:rFonts w:eastAsiaTheme="minorEastAsia"/>
          <w:noProof/>
          <w:sz w:val="24"/>
          <w:szCs w:val="24"/>
          <w:lang w:eastAsia="en-GB"/>
        </w:rPr>
      </w:pPr>
      <w:del w:id="1065" w:author="Mariano Marpegan" w:date="2020-08-26T00:40:00Z">
        <w:r w:rsidRPr="009159B6" w:rsidDel="00E95848">
          <w:rPr>
            <w:noProof/>
          </w:rPr>
          <w:delText>5.3.3</w:delText>
        </w:r>
        <w:r w:rsidRPr="009159B6" w:rsidDel="00E95848">
          <w:rPr>
            <w:rFonts w:eastAsiaTheme="minorEastAsia"/>
            <w:noProof/>
            <w:sz w:val="24"/>
            <w:szCs w:val="24"/>
            <w:lang w:eastAsia="en-GB"/>
          </w:rPr>
          <w:tab/>
        </w:r>
        <w:r w:rsidRPr="009159B6" w:rsidDel="00E95848">
          <w:rPr>
            <w:noProof/>
          </w:rPr>
          <w:delText>AtoN AIS</w:delText>
        </w:r>
        <w:r w:rsidRPr="009159B6" w:rsidDel="00E95848">
          <w:rPr>
            <w:noProof/>
          </w:rPr>
          <w:tab/>
        </w:r>
        <w:r w:rsidRPr="005D1DDE" w:rsidDel="00E95848">
          <w:rPr>
            <w:noProof/>
          </w:rPr>
          <w:fldChar w:fldCharType="begin"/>
        </w:r>
        <w:r w:rsidRPr="009159B6" w:rsidDel="00E95848">
          <w:rPr>
            <w:noProof/>
          </w:rPr>
          <w:delInstrText xml:space="preserve"> PAGEREF _Toc464549748 \h </w:delInstrText>
        </w:r>
        <w:r w:rsidRPr="005D1DDE" w:rsidDel="00E95848">
          <w:rPr>
            <w:noProof/>
          </w:rPr>
        </w:r>
        <w:r w:rsidRPr="005D1DDE" w:rsidDel="00E95848">
          <w:rPr>
            <w:noProof/>
            <w:rPrChange w:id="1066" w:author="usuario" w:date="2020-09-01T16:59:00Z">
              <w:rPr>
                <w:noProof/>
              </w:rPr>
            </w:rPrChange>
          </w:rPr>
          <w:fldChar w:fldCharType="separate"/>
        </w:r>
      </w:del>
      <w:ins w:id="1067" w:author="Mariano Marpegan" w:date="2020-08-26T00:40:00Z">
        <w:r w:rsidR="00E95848" w:rsidRPr="009159B6">
          <w:rPr>
            <w:b/>
            <w:bCs/>
            <w:noProof/>
            <w:rPrChange w:id="1068" w:author="usuario" w:date="2020-09-01T16:59:00Z">
              <w:rPr>
                <w:b/>
                <w:bCs/>
                <w:noProof/>
                <w:lang w:val="es-ES"/>
              </w:rPr>
            </w:rPrChange>
          </w:rPr>
          <w:t>¡Error! Marcador no definido.</w:t>
        </w:r>
      </w:ins>
      <w:del w:id="1069" w:author="Mariano Marpegan" w:date="2020-08-26T00:40:00Z">
        <w:r w:rsidRPr="009159B6" w:rsidDel="00E95848">
          <w:rPr>
            <w:noProof/>
          </w:rPr>
          <w:delText>14</w:delText>
        </w:r>
        <w:r w:rsidRPr="005D1DDE" w:rsidDel="00E95848">
          <w:rPr>
            <w:noProof/>
          </w:rPr>
          <w:fldChar w:fldCharType="end"/>
        </w:r>
      </w:del>
    </w:p>
    <w:p w14:paraId="23E1032B" w14:textId="56943DBE" w:rsidR="00CE5B42" w:rsidRPr="009159B6" w:rsidDel="00E95848" w:rsidRDefault="00CE5B42">
      <w:pPr>
        <w:pStyle w:val="TOC3"/>
        <w:tabs>
          <w:tab w:val="left" w:pos="1134"/>
          <w:tab w:val="right" w:leader="dot" w:pos="10195"/>
        </w:tabs>
        <w:rPr>
          <w:del w:id="1070" w:author="Mariano Marpegan" w:date="2020-08-26T00:40:00Z"/>
          <w:rFonts w:eastAsiaTheme="minorEastAsia"/>
          <w:noProof/>
          <w:sz w:val="24"/>
          <w:szCs w:val="24"/>
          <w:lang w:eastAsia="en-GB"/>
        </w:rPr>
      </w:pPr>
      <w:del w:id="1071" w:author="Mariano Marpegan" w:date="2020-08-26T00:40:00Z">
        <w:r w:rsidRPr="009159B6" w:rsidDel="00E95848">
          <w:rPr>
            <w:noProof/>
          </w:rPr>
          <w:delText>5.3.4</w:delText>
        </w:r>
        <w:r w:rsidRPr="009159B6" w:rsidDel="00E95848">
          <w:rPr>
            <w:rFonts w:eastAsiaTheme="minorEastAsia"/>
            <w:noProof/>
            <w:sz w:val="24"/>
            <w:szCs w:val="24"/>
            <w:lang w:eastAsia="en-GB"/>
          </w:rPr>
          <w:tab/>
        </w:r>
        <w:r w:rsidRPr="009159B6" w:rsidDel="00E95848">
          <w:rPr>
            <w:noProof/>
          </w:rPr>
          <w:delText>Differential Global Positioning System (DGPS)</w:delText>
        </w:r>
        <w:r w:rsidRPr="009159B6" w:rsidDel="00E95848">
          <w:rPr>
            <w:noProof/>
          </w:rPr>
          <w:tab/>
        </w:r>
        <w:r w:rsidRPr="005D1DDE" w:rsidDel="00E95848">
          <w:rPr>
            <w:noProof/>
          </w:rPr>
          <w:fldChar w:fldCharType="begin"/>
        </w:r>
        <w:r w:rsidRPr="009159B6" w:rsidDel="00E95848">
          <w:rPr>
            <w:noProof/>
          </w:rPr>
          <w:delInstrText xml:space="preserve"> PAGEREF _Toc464549749 \h </w:delInstrText>
        </w:r>
        <w:r w:rsidRPr="005D1DDE" w:rsidDel="00E95848">
          <w:rPr>
            <w:noProof/>
          </w:rPr>
        </w:r>
        <w:r w:rsidRPr="005D1DDE" w:rsidDel="00E95848">
          <w:rPr>
            <w:noProof/>
            <w:rPrChange w:id="1072" w:author="usuario" w:date="2020-09-01T16:59:00Z">
              <w:rPr>
                <w:noProof/>
              </w:rPr>
            </w:rPrChange>
          </w:rPr>
          <w:fldChar w:fldCharType="separate"/>
        </w:r>
      </w:del>
      <w:ins w:id="1073" w:author="Mariano Marpegan" w:date="2020-08-26T00:40:00Z">
        <w:r w:rsidR="00E95848" w:rsidRPr="009159B6">
          <w:rPr>
            <w:b/>
            <w:bCs/>
            <w:noProof/>
            <w:rPrChange w:id="1074" w:author="usuario" w:date="2020-09-01T16:59:00Z">
              <w:rPr>
                <w:b/>
                <w:bCs/>
                <w:noProof/>
                <w:lang w:val="es-ES"/>
              </w:rPr>
            </w:rPrChange>
          </w:rPr>
          <w:t>¡Error! Marcador no definido.</w:t>
        </w:r>
      </w:ins>
      <w:del w:id="1075" w:author="Mariano Marpegan" w:date="2020-08-26T00:40:00Z">
        <w:r w:rsidRPr="009159B6" w:rsidDel="00E95848">
          <w:rPr>
            <w:noProof/>
          </w:rPr>
          <w:delText>14</w:delText>
        </w:r>
        <w:r w:rsidRPr="005D1DDE" w:rsidDel="00E95848">
          <w:rPr>
            <w:noProof/>
          </w:rPr>
          <w:fldChar w:fldCharType="end"/>
        </w:r>
      </w:del>
    </w:p>
    <w:p w14:paraId="0A434504" w14:textId="67AA1A78" w:rsidR="00CE5B42" w:rsidRPr="009159B6" w:rsidDel="00E95848" w:rsidRDefault="00CE5B42">
      <w:pPr>
        <w:pStyle w:val="TOC2"/>
        <w:rPr>
          <w:del w:id="1076" w:author="Mariano Marpegan" w:date="2020-08-26T00:40:00Z"/>
          <w:rFonts w:eastAsiaTheme="minorEastAsia"/>
          <w:color w:val="auto"/>
          <w:sz w:val="24"/>
          <w:szCs w:val="24"/>
          <w:lang w:eastAsia="en-GB"/>
        </w:rPr>
      </w:pPr>
      <w:del w:id="1077" w:author="Mariano Marpegan" w:date="2020-08-26T00:40:00Z">
        <w:r w:rsidRPr="009159B6" w:rsidDel="00E95848">
          <w:delText>5.4</w:delText>
        </w:r>
        <w:r w:rsidRPr="009159B6" w:rsidDel="00E95848">
          <w:rPr>
            <w:rFonts w:eastAsiaTheme="minorEastAsia"/>
            <w:sz w:val="24"/>
            <w:szCs w:val="24"/>
            <w:lang w:eastAsia="en-GB"/>
          </w:rPr>
          <w:tab/>
        </w:r>
        <w:r w:rsidRPr="009159B6" w:rsidDel="00E95848">
          <w:delText>Power Supplies</w:delText>
        </w:r>
        <w:r w:rsidRPr="009159B6" w:rsidDel="00E95848">
          <w:tab/>
        </w:r>
        <w:r w:rsidRPr="005D1DDE" w:rsidDel="00E95848">
          <w:fldChar w:fldCharType="begin"/>
        </w:r>
        <w:r w:rsidRPr="009159B6" w:rsidDel="00E95848">
          <w:delInstrText xml:space="preserve"> PAGEREF _Toc464549750 \h </w:delInstrText>
        </w:r>
        <w:r w:rsidRPr="005D1DDE" w:rsidDel="00E95848">
          <w:rPr>
            <w:rPrChange w:id="1078" w:author="usuario" w:date="2020-09-01T16:59:00Z">
              <w:rPr/>
            </w:rPrChange>
          </w:rPr>
          <w:fldChar w:fldCharType="separate"/>
        </w:r>
      </w:del>
      <w:ins w:id="1079" w:author="Mariano Marpegan" w:date="2020-08-26T00:40:00Z">
        <w:r w:rsidR="00E95848" w:rsidRPr="009159B6">
          <w:rPr>
            <w:b/>
            <w:bCs/>
            <w:rPrChange w:id="1080" w:author="usuario" w:date="2020-09-01T16:59:00Z">
              <w:rPr>
                <w:b/>
                <w:bCs/>
                <w:lang w:val="es-ES"/>
              </w:rPr>
            </w:rPrChange>
          </w:rPr>
          <w:t>¡Error! Marcador no definido.</w:t>
        </w:r>
      </w:ins>
      <w:del w:id="1081" w:author="Mariano Marpegan" w:date="2020-08-26T00:40:00Z">
        <w:r w:rsidRPr="009159B6" w:rsidDel="00E95848">
          <w:delText>15</w:delText>
        </w:r>
        <w:r w:rsidRPr="005D1DDE" w:rsidDel="00E95848">
          <w:fldChar w:fldCharType="end"/>
        </w:r>
      </w:del>
    </w:p>
    <w:p w14:paraId="51BB6D5D" w14:textId="0220F562" w:rsidR="00CE5B42" w:rsidRPr="009159B6" w:rsidDel="00E95848" w:rsidRDefault="00CE5B42">
      <w:pPr>
        <w:pStyle w:val="TOC3"/>
        <w:tabs>
          <w:tab w:val="left" w:pos="1134"/>
          <w:tab w:val="right" w:leader="dot" w:pos="10195"/>
        </w:tabs>
        <w:rPr>
          <w:del w:id="1082" w:author="Mariano Marpegan" w:date="2020-08-26T00:40:00Z"/>
          <w:rFonts w:eastAsiaTheme="minorEastAsia"/>
          <w:noProof/>
          <w:sz w:val="24"/>
          <w:szCs w:val="24"/>
          <w:lang w:eastAsia="en-GB"/>
        </w:rPr>
      </w:pPr>
      <w:del w:id="1083" w:author="Mariano Marpegan" w:date="2020-08-26T00:40:00Z">
        <w:r w:rsidRPr="009159B6" w:rsidDel="00E95848">
          <w:rPr>
            <w:noProof/>
          </w:rPr>
          <w:delText>5.4.1</w:delText>
        </w:r>
        <w:r w:rsidRPr="009159B6" w:rsidDel="00E95848">
          <w:rPr>
            <w:rFonts w:eastAsiaTheme="minorEastAsia"/>
            <w:noProof/>
            <w:sz w:val="24"/>
            <w:szCs w:val="24"/>
            <w:lang w:eastAsia="en-GB"/>
          </w:rPr>
          <w:tab/>
        </w:r>
        <w:r w:rsidRPr="009159B6" w:rsidDel="00E95848">
          <w:rPr>
            <w:noProof/>
          </w:rPr>
          <w:delText>Mains with a mains failure diesel generator set</w:delText>
        </w:r>
        <w:r w:rsidRPr="009159B6" w:rsidDel="00E95848">
          <w:rPr>
            <w:noProof/>
          </w:rPr>
          <w:tab/>
        </w:r>
        <w:r w:rsidRPr="005D1DDE" w:rsidDel="00E95848">
          <w:rPr>
            <w:noProof/>
          </w:rPr>
          <w:fldChar w:fldCharType="begin"/>
        </w:r>
        <w:r w:rsidRPr="009159B6" w:rsidDel="00E95848">
          <w:rPr>
            <w:noProof/>
          </w:rPr>
          <w:delInstrText xml:space="preserve"> PAGEREF _Toc464549751 \h </w:delInstrText>
        </w:r>
        <w:r w:rsidRPr="005D1DDE" w:rsidDel="00E95848">
          <w:rPr>
            <w:noProof/>
          </w:rPr>
        </w:r>
        <w:r w:rsidRPr="005D1DDE" w:rsidDel="00E95848">
          <w:rPr>
            <w:noProof/>
            <w:rPrChange w:id="1084" w:author="usuario" w:date="2020-09-01T16:59:00Z">
              <w:rPr>
                <w:noProof/>
              </w:rPr>
            </w:rPrChange>
          </w:rPr>
          <w:fldChar w:fldCharType="separate"/>
        </w:r>
      </w:del>
      <w:ins w:id="1085" w:author="Mariano Marpegan" w:date="2020-08-26T00:40:00Z">
        <w:r w:rsidR="00E95848" w:rsidRPr="009159B6">
          <w:rPr>
            <w:b/>
            <w:bCs/>
            <w:noProof/>
            <w:rPrChange w:id="1086" w:author="usuario" w:date="2020-09-01T16:59:00Z">
              <w:rPr>
                <w:b/>
                <w:bCs/>
                <w:noProof/>
                <w:lang w:val="es-ES"/>
              </w:rPr>
            </w:rPrChange>
          </w:rPr>
          <w:t>¡Error! Marcador no definido.</w:t>
        </w:r>
      </w:ins>
      <w:del w:id="1087" w:author="Mariano Marpegan" w:date="2020-08-26T00:40:00Z">
        <w:r w:rsidRPr="009159B6" w:rsidDel="00E95848">
          <w:rPr>
            <w:noProof/>
          </w:rPr>
          <w:delText>16</w:delText>
        </w:r>
        <w:r w:rsidRPr="005D1DDE" w:rsidDel="00E95848">
          <w:rPr>
            <w:noProof/>
          </w:rPr>
          <w:fldChar w:fldCharType="end"/>
        </w:r>
      </w:del>
    </w:p>
    <w:p w14:paraId="1E5F6A7E" w14:textId="3BC29526" w:rsidR="00CE5B42" w:rsidRPr="009159B6" w:rsidDel="00E95848" w:rsidRDefault="00CE5B42">
      <w:pPr>
        <w:pStyle w:val="TOC3"/>
        <w:tabs>
          <w:tab w:val="left" w:pos="1134"/>
          <w:tab w:val="right" w:leader="dot" w:pos="10195"/>
        </w:tabs>
        <w:rPr>
          <w:del w:id="1088" w:author="Mariano Marpegan" w:date="2020-08-26T00:40:00Z"/>
          <w:rFonts w:eastAsiaTheme="minorEastAsia"/>
          <w:noProof/>
          <w:sz w:val="24"/>
          <w:szCs w:val="24"/>
          <w:lang w:eastAsia="en-GB"/>
        </w:rPr>
      </w:pPr>
      <w:del w:id="1089" w:author="Mariano Marpegan" w:date="2020-08-26T00:40:00Z">
        <w:r w:rsidRPr="009159B6" w:rsidDel="00E95848">
          <w:rPr>
            <w:noProof/>
          </w:rPr>
          <w:delText>5.4.2</w:delText>
        </w:r>
        <w:r w:rsidRPr="009159B6" w:rsidDel="00E95848">
          <w:rPr>
            <w:rFonts w:eastAsiaTheme="minorEastAsia"/>
            <w:noProof/>
            <w:sz w:val="24"/>
            <w:szCs w:val="24"/>
            <w:lang w:eastAsia="en-GB"/>
          </w:rPr>
          <w:tab/>
        </w:r>
        <w:r w:rsidRPr="009159B6" w:rsidDel="00E95848">
          <w:rPr>
            <w:noProof/>
          </w:rPr>
          <w:delText>Mains with a battery backup system</w:delText>
        </w:r>
        <w:r w:rsidRPr="009159B6" w:rsidDel="00E95848">
          <w:rPr>
            <w:noProof/>
          </w:rPr>
          <w:tab/>
        </w:r>
        <w:r w:rsidRPr="005D1DDE" w:rsidDel="00E95848">
          <w:rPr>
            <w:noProof/>
          </w:rPr>
          <w:fldChar w:fldCharType="begin"/>
        </w:r>
        <w:r w:rsidRPr="009159B6" w:rsidDel="00E95848">
          <w:rPr>
            <w:noProof/>
          </w:rPr>
          <w:delInstrText xml:space="preserve"> PAGEREF _Toc464549752 \h </w:delInstrText>
        </w:r>
        <w:r w:rsidRPr="005D1DDE" w:rsidDel="00E95848">
          <w:rPr>
            <w:noProof/>
          </w:rPr>
        </w:r>
        <w:r w:rsidRPr="005D1DDE" w:rsidDel="00E95848">
          <w:rPr>
            <w:noProof/>
            <w:rPrChange w:id="1090" w:author="usuario" w:date="2020-09-01T16:59:00Z">
              <w:rPr>
                <w:noProof/>
              </w:rPr>
            </w:rPrChange>
          </w:rPr>
          <w:fldChar w:fldCharType="separate"/>
        </w:r>
      </w:del>
      <w:ins w:id="1091" w:author="Mariano Marpegan" w:date="2020-08-26T00:40:00Z">
        <w:r w:rsidR="00E95848" w:rsidRPr="009159B6">
          <w:rPr>
            <w:b/>
            <w:bCs/>
            <w:noProof/>
            <w:rPrChange w:id="1092" w:author="usuario" w:date="2020-09-01T16:59:00Z">
              <w:rPr>
                <w:b/>
                <w:bCs/>
                <w:noProof/>
                <w:lang w:val="es-ES"/>
              </w:rPr>
            </w:rPrChange>
          </w:rPr>
          <w:t>¡Error! Marcador no definido.</w:t>
        </w:r>
      </w:ins>
      <w:del w:id="1093" w:author="Mariano Marpegan" w:date="2020-08-26T00:40:00Z">
        <w:r w:rsidRPr="009159B6" w:rsidDel="00E95848">
          <w:rPr>
            <w:noProof/>
          </w:rPr>
          <w:delText>16</w:delText>
        </w:r>
        <w:r w:rsidRPr="005D1DDE" w:rsidDel="00E95848">
          <w:rPr>
            <w:noProof/>
          </w:rPr>
          <w:fldChar w:fldCharType="end"/>
        </w:r>
      </w:del>
    </w:p>
    <w:p w14:paraId="4D853838" w14:textId="0C97F96C" w:rsidR="00CE5B42" w:rsidRPr="009159B6" w:rsidDel="00E95848" w:rsidRDefault="00CE5B42">
      <w:pPr>
        <w:pStyle w:val="TOC3"/>
        <w:tabs>
          <w:tab w:val="left" w:pos="1134"/>
          <w:tab w:val="right" w:leader="dot" w:pos="10195"/>
        </w:tabs>
        <w:rPr>
          <w:del w:id="1094" w:author="Mariano Marpegan" w:date="2020-08-26T00:40:00Z"/>
          <w:rFonts w:eastAsiaTheme="minorEastAsia"/>
          <w:noProof/>
          <w:sz w:val="24"/>
          <w:szCs w:val="24"/>
          <w:lang w:eastAsia="en-GB"/>
        </w:rPr>
      </w:pPr>
      <w:del w:id="1095" w:author="Mariano Marpegan" w:date="2020-08-26T00:40:00Z">
        <w:r w:rsidRPr="009159B6" w:rsidDel="00E95848">
          <w:rPr>
            <w:noProof/>
          </w:rPr>
          <w:delText>5.4.3</w:delText>
        </w:r>
        <w:r w:rsidRPr="009159B6" w:rsidDel="00E95848">
          <w:rPr>
            <w:rFonts w:eastAsiaTheme="minorEastAsia"/>
            <w:noProof/>
            <w:sz w:val="24"/>
            <w:szCs w:val="24"/>
            <w:lang w:eastAsia="en-GB"/>
          </w:rPr>
          <w:tab/>
        </w:r>
        <w:r w:rsidRPr="009159B6" w:rsidDel="00E95848">
          <w:rPr>
            <w:noProof/>
          </w:rPr>
          <w:delText>Renewable (solar, wind) battery charging system</w:delText>
        </w:r>
        <w:r w:rsidRPr="009159B6" w:rsidDel="00E95848">
          <w:rPr>
            <w:noProof/>
          </w:rPr>
          <w:tab/>
        </w:r>
        <w:r w:rsidRPr="005D1DDE" w:rsidDel="00E95848">
          <w:rPr>
            <w:noProof/>
          </w:rPr>
          <w:fldChar w:fldCharType="begin"/>
        </w:r>
        <w:r w:rsidRPr="009159B6" w:rsidDel="00E95848">
          <w:rPr>
            <w:noProof/>
          </w:rPr>
          <w:delInstrText xml:space="preserve"> PAGEREF _Toc464549753 \h </w:delInstrText>
        </w:r>
        <w:r w:rsidRPr="005D1DDE" w:rsidDel="00E95848">
          <w:rPr>
            <w:noProof/>
          </w:rPr>
        </w:r>
        <w:r w:rsidRPr="005D1DDE" w:rsidDel="00E95848">
          <w:rPr>
            <w:noProof/>
            <w:rPrChange w:id="1096" w:author="usuario" w:date="2020-09-01T16:59:00Z">
              <w:rPr>
                <w:noProof/>
              </w:rPr>
            </w:rPrChange>
          </w:rPr>
          <w:fldChar w:fldCharType="separate"/>
        </w:r>
      </w:del>
      <w:ins w:id="1097" w:author="Mariano Marpegan" w:date="2020-08-26T00:40:00Z">
        <w:r w:rsidR="00E95848" w:rsidRPr="009159B6">
          <w:rPr>
            <w:b/>
            <w:bCs/>
            <w:noProof/>
            <w:rPrChange w:id="1098" w:author="usuario" w:date="2020-09-01T16:59:00Z">
              <w:rPr>
                <w:b/>
                <w:bCs/>
                <w:noProof/>
                <w:lang w:val="es-ES"/>
              </w:rPr>
            </w:rPrChange>
          </w:rPr>
          <w:t>¡Error! Marcador no definido.</w:t>
        </w:r>
      </w:ins>
      <w:del w:id="1099" w:author="Mariano Marpegan" w:date="2020-08-26T00:40:00Z">
        <w:r w:rsidRPr="009159B6" w:rsidDel="00E95848">
          <w:rPr>
            <w:noProof/>
          </w:rPr>
          <w:delText>17</w:delText>
        </w:r>
        <w:r w:rsidRPr="005D1DDE" w:rsidDel="00E95848">
          <w:rPr>
            <w:noProof/>
          </w:rPr>
          <w:fldChar w:fldCharType="end"/>
        </w:r>
      </w:del>
    </w:p>
    <w:p w14:paraId="0ACA8B06" w14:textId="6E6FEB9F" w:rsidR="00CE5B42" w:rsidRPr="009159B6" w:rsidDel="00E95848" w:rsidRDefault="00CE5B42">
      <w:pPr>
        <w:pStyle w:val="TOC2"/>
        <w:rPr>
          <w:del w:id="1100" w:author="Mariano Marpegan" w:date="2020-08-26T00:40:00Z"/>
          <w:rFonts w:eastAsiaTheme="minorEastAsia"/>
          <w:color w:val="auto"/>
          <w:sz w:val="24"/>
          <w:szCs w:val="24"/>
          <w:lang w:eastAsia="en-GB"/>
        </w:rPr>
      </w:pPr>
      <w:del w:id="1101" w:author="Mariano Marpegan" w:date="2020-08-26T00:40:00Z">
        <w:r w:rsidRPr="009159B6" w:rsidDel="00E95848">
          <w:delText>5.5</w:delText>
        </w:r>
        <w:r w:rsidRPr="009159B6" w:rsidDel="00E95848">
          <w:rPr>
            <w:rFonts w:eastAsiaTheme="minorEastAsia"/>
            <w:sz w:val="24"/>
            <w:szCs w:val="24"/>
            <w:lang w:eastAsia="en-GB"/>
          </w:rPr>
          <w:tab/>
        </w:r>
        <w:r w:rsidRPr="009159B6" w:rsidDel="00E95848">
          <w:delText>Ancillary Systems and Sensors</w:delText>
        </w:r>
        <w:r w:rsidRPr="009159B6" w:rsidDel="00E95848">
          <w:tab/>
        </w:r>
        <w:r w:rsidRPr="005D1DDE" w:rsidDel="00E95848">
          <w:fldChar w:fldCharType="begin"/>
        </w:r>
        <w:r w:rsidRPr="009159B6" w:rsidDel="00E95848">
          <w:delInstrText xml:space="preserve"> PAGEREF _Toc464549754 \h </w:delInstrText>
        </w:r>
        <w:r w:rsidRPr="005D1DDE" w:rsidDel="00E95848">
          <w:rPr>
            <w:rPrChange w:id="1102" w:author="usuario" w:date="2020-09-01T16:59:00Z">
              <w:rPr/>
            </w:rPrChange>
          </w:rPr>
          <w:fldChar w:fldCharType="separate"/>
        </w:r>
      </w:del>
      <w:ins w:id="1103" w:author="Mariano Marpegan" w:date="2020-08-26T00:40:00Z">
        <w:r w:rsidR="00E95848" w:rsidRPr="009159B6">
          <w:rPr>
            <w:b/>
            <w:bCs/>
            <w:rPrChange w:id="1104" w:author="usuario" w:date="2020-09-01T16:59:00Z">
              <w:rPr>
                <w:b/>
                <w:bCs/>
                <w:lang w:val="es-ES"/>
              </w:rPr>
            </w:rPrChange>
          </w:rPr>
          <w:t>¡Error! Marcador no definido.</w:t>
        </w:r>
      </w:ins>
      <w:del w:id="1105" w:author="Mariano Marpegan" w:date="2020-08-26T00:40:00Z">
        <w:r w:rsidRPr="009159B6" w:rsidDel="00E95848">
          <w:delText>17</w:delText>
        </w:r>
        <w:r w:rsidRPr="005D1DDE" w:rsidDel="00E95848">
          <w:fldChar w:fldCharType="end"/>
        </w:r>
      </w:del>
    </w:p>
    <w:p w14:paraId="17440E05" w14:textId="1958ACB9" w:rsidR="00CE5B42" w:rsidRPr="009159B6" w:rsidDel="00E95848" w:rsidRDefault="00CE5B42">
      <w:pPr>
        <w:pStyle w:val="TOC1"/>
        <w:rPr>
          <w:del w:id="1106" w:author="Mariano Marpegan" w:date="2020-08-26T00:40:00Z"/>
          <w:rFonts w:eastAsiaTheme="minorEastAsia"/>
          <w:b w:val="0"/>
          <w:color w:val="auto"/>
          <w:sz w:val="24"/>
          <w:szCs w:val="24"/>
          <w:lang w:eastAsia="en-GB"/>
        </w:rPr>
      </w:pPr>
      <w:del w:id="1107" w:author="Mariano Marpegan" w:date="2020-08-26T00:40:00Z">
        <w:r w:rsidRPr="009159B6" w:rsidDel="00E95848">
          <w:rPr>
            <w:b w:val="0"/>
          </w:rPr>
          <w:delText>6</w:delText>
        </w:r>
        <w:r w:rsidRPr="009159B6" w:rsidDel="00E95848">
          <w:rPr>
            <w:rFonts w:eastAsiaTheme="minorEastAsia"/>
            <w:sz w:val="24"/>
            <w:szCs w:val="24"/>
            <w:lang w:eastAsia="en-GB"/>
          </w:rPr>
          <w:tab/>
        </w:r>
        <w:r w:rsidRPr="009159B6" w:rsidDel="00E95848">
          <w:rPr>
            <w:b w:val="0"/>
          </w:rPr>
          <w:delText>OUTSTATION EQUIPMENT</w:delText>
        </w:r>
        <w:r w:rsidRPr="009159B6" w:rsidDel="00E95848">
          <w:rPr>
            <w:b w:val="0"/>
          </w:rPr>
          <w:tab/>
        </w:r>
        <w:r w:rsidRPr="005D1DDE" w:rsidDel="00E95848">
          <w:rPr>
            <w:b w:val="0"/>
          </w:rPr>
          <w:fldChar w:fldCharType="begin"/>
        </w:r>
        <w:r w:rsidRPr="009159B6" w:rsidDel="00E95848">
          <w:rPr>
            <w:b w:val="0"/>
          </w:rPr>
          <w:delInstrText xml:space="preserve"> PAGEREF _Toc464549755 \h </w:delInstrText>
        </w:r>
        <w:r w:rsidRPr="005D1DDE" w:rsidDel="00E95848">
          <w:rPr>
            <w:b w:val="0"/>
          </w:rPr>
        </w:r>
        <w:r w:rsidRPr="005D1DDE" w:rsidDel="00E95848">
          <w:rPr>
            <w:b w:val="0"/>
            <w:rPrChange w:id="1108" w:author="usuario" w:date="2020-09-01T16:59:00Z">
              <w:rPr>
                <w:b w:val="0"/>
              </w:rPr>
            </w:rPrChange>
          </w:rPr>
          <w:fldChar w:fldCharType="separate"/>
        </w:r>
      </w:del>
      <w:ins w:id="1109" w:author="Mariano Marpegan" w:date="2020-08-26T00:40:00Z">
        <w:r w:rsidR="00E95848" w:rsidRPr="009159B6">
          <w:rPr>
            <w:bCs/>
            <w:rPrChange w:id="1110" w:author="usuario" w:date="2020-09-01T16:59:00Z">
              <w:rPr>
                <w:bCs/>
                <w:lang w:val="es-ES"/>
              </w:rPr>
            </w:rPrChange>
          </w:rPr>
          <w:t>¡Error! Marcador no definido.</w:t>
        </w:r>
      </w:ins>
      <w:del w:id="1111" w:author="Mariano Marpegan" w:date="2020-08-26T00:40:00Z">
        <w:r w:rsidRPr="009159B6" w:rsidDel="00E95848">
          <w:rPr>
            <w:b w:val="0"/>
          </w:rPr>
          <w:delText>17</w:delText>
        </w:r>
        <w:r w:rsidRPr="005D1DDE" w:rsidDel="00E95848">
          <w:rPr>
            <w:b w:val="0"/>
          </w:rPr>
          <w:fldChar w:fldCharType="end"/>
        </w:r>
      </w:del>
    </w:p>
    <w:p w14:paraId="28DA8912" w14:textId="7B89A21F" w:rsidR="00CE5B42" w:rsidRPr="009159B6" w:rsidDel="00E95848" w:rsidRDefault="00CE5B42">
      <w:pPr>
        <w:pStyle w:val="TOC2"/>
        <w:rPr>
          <w:del w:id="1112" w:author="Mariano Marpegan" w:date="2020-08-26T00:40:00Z"/>
          <w:rFonts w:eastAsiaTheme="minorEastAsia"/>
          <w:color w:val="auto"/>
          <w:sz w:val="24"/>
          <w:szCs w:val="24"/>
          <w:lang w:eastAsia="en-GB"/>
        </w:rPr>
      </w:pPr>
      <w:del w:id="1113" w:author="Mariano Marpegan" w:date="2020-08-26T00:40:00Z">
        <w:r w:rsidRPr="009159B6" w:rsidDel="00E95848">
          <w:delText>6.1</w:delText>
        </w:r>
        <w:r w:rsidRPr="009159B6" w:rsidDel="00E95848">
          <w:rPr>
            <w:rFonts w:eastAsiaTheme="minorEastAsia"/>
            <w:sz w:val="24"/>
            <w:szCs w:val="24"/>
            <w:lang w:eastAsia="en-GB"/>
          </w:rPr>
          <w:tab/>
        </w:r>
        <w:r w:rsidRPr="009159B6" w:rsidDel="00E95848">
          <w:delText>Introduction</w:delText>
        </w:r>
        <w:r w:rsidRPr="009159B6" w:rsidDel="00E95848">
          <w:tab/>
        </w:r>
        <w:r w:rsidRPr="005D1DDE" w:rsidDel="00E95848">
          <w:fldChar w:fldCharType="begin"/>
        </w:r>
        <w:r w:rsidRPr="009159B6" w:rsidDel="00E95848">
          <w:delInstrText xml:space="preserve"> PAGEREF _Toc464549756 \h </w:delInstrText>
        </w:r>
        <w:r w:rsidRPr="005D1DDE" w:rsidDel="00E95848">
          <w:rPr>
            <w:rPrChange w:id="1114" w:author="usuario" w:date="2020-09-01T16:59:00Z">
              <w:rPr/>
            </w:rPrChange>
          </w:rPr>
          <w:fldChar w:fldCharType="separate"/>
        </w:r>
      </w:del>
      <w:ins w:id="1115" w:author="Mariano Marpegan" w:date="2020-08-26T00:40:00Z">
        <w:r w:rsidR="00E95848" w:rsidRPr="009159B6">
          <w:rPr>
            <w:b/>
            <w:bCs/>
            <w:rPrChange w:id="1116" w:author="usuario" w:date="2020-09-01T16:59:00Z">
              <w:rPr>
                <w:b/>
                <w:bCs/>
                <w:lang w:val="es-ES"/>
              </w:rPr>
            </w:rPrChange>
          </w:rPr>
          <w:t>¡Error! Marcador no definido.</w:t>
        </w:r>
      </w:ins>
      <w:del w:id="1117" w:author="Mariano Marpegan" w:date="2020-08-26T00:40:00Z">
        <w:r w:rsidRPr="009159B6" w:rsidDel="00E95848">
          <w:delText>17</w:delText>
        </w:r>
        <w:r w:rsidRPr="005D1DDE" w:rsidDel="00E95848">
          <w:fldChar w:fldCharType="end"/>
        </w:r>
      </w:del>
    </w:p>
    <w:p w14:paraId="62C9344E" w14:textId="39B84B37" w:rsidR="00CE5B42" w:rsidRPr="009159B6" w:rsidDel="00E95848" w:rsidRDefault="00CE5B42">
      <w:pPr>
        <w:pStyle w:val="TOC2"/>
        <w:rPr>
          <w:del w:id="1118" w:author="Mariano Marpegan" w:date="2020-08-26T00:40:00Z"/>
          <w:rFonts w:eastAsiaTheme="minorEastAsia"/>
          <w:color w:val="auto"/>
          <w:sz w:val="24"/>
          <w:szCs w:val="24"/>
          <w:lang w:eastAsia="en-GB"/>
        </w:rPr>
      </w:pPr>
      <w:del w:id="1119" w:author="Mariano Marpegan" w:date="2020-08-26T00:40:00Z">
        <w:r w:rsidRPr="009159B6" w:rsidDel="00E95848">
          <w:delText>6.2</w:delText>
        </w:r>
        <w:r w:rsidRPr="009159B6" w:rsidDel="00E95848">
          <w:rPr>
            <w:rFonts w:eastAsiaTheme="minorEastAsia"/>
            <w:sz w:val="24"/>
            <w:szCs w:val="24"/>
            <w:lang w:eastAsia="en-GB"/>
          </w:rPr>
          <w:tab/>
        </w:r>
        <w:r w:rsidRPr="009159B6" w:rsidDel="00E95848">
          <w:delText>Design Considerations</w:delText>
        </w:r>
        <w:r w:rsidRPr="009159B6" w:rsidDel="00E95848">
          <w:tab/>
        </w:r>
        <w:r w:rsidRPr="005D1DDE" w:rsidDel="00E95848">
          <w:fldChar w:fldCharType="begin"/>
        </w:r>
        <w:r w:rsidRPr="009159B6" w:rsidDel="00E95848">
          <w:delInstrText xml:space="preserve"> PAGEREF _Toc464549757 \h </w:delInstrText>
        </w:r>
        <w:r w:rsidRPr="005D1DDE" w:rsidDel="00E95848">
          <w:rPr>
            <w:rPrChange w:id="1120" w:author="usuario" w:date="2020-09-01T16:59:00Z">
              <w:rPr/>
            </w:rPrChange>
          </w:rPr>
          <w:fldChar w:fldCharType="separate"/>
        </w:r>
      </w:del>
      <w:ins w:id="1121" w:author="Mariano Marpegan" w:date="2020-08-26T00:40:00Z">
        <w:r w:rsidR="00E95848" w:rsidRPr="009159B6">
          <w:rPr>
            <w:b/>
            <w:bCs/>
            <w:rPrChange w:id="1122" w:author="usuario" w:date="2020-09-01T16:59:00Z">
              <w:rPr>
                <w:b/>
                <w:bCs/>
                <w:lang w:val="es-ES"/>
              </w:rPr>
            </w:rPrChange>
          </w:rPr>
          <w:t>¡Error! Marcador no definido.</w:t>
        </w:r>
      </w:ins>
      <w:del w:id="1123" w:author="Mariano Marpegan" w:date="2020-08-26T00:40:00Z">
        <w:r w:rsidRPr="009159B6" w:rsidDel="00E95848">
          <w:delText>18</w:delText>
        </w:r>
        <w:r w:rsidRPr="005D1DDE" w:rsidDel="00E95848">
          <w:fldChar w:fldCharType="end"/>
        </w:r>
      </w:del>
    </w:p>
    <w:p w14:paraId="5BE87A16" w14:textId="44B30099" w:rsidR="00CE5B42" w:rsidRPr="009159B6" w:rsidDel="00E95848" w:rsidRDefault="00CE5B42">
      <w:pPr>
        <w:pStyle w:val="TOC3"/>
        <w:tabs>
          <w:tab w:val="left" w:pos="1134"/>
          <w:tab w:val="right" w:leader="dot" w:pos="10195"/>
        </w:tabs>
        <w:rPr>
          <w:del w:id="1124" w:author="Mariano Marpegan" w:date="2020-08-26T00:40:00Z"/>
          <w:rFonts w:eastAsiaTheme="minorEastAsia"/>
          <w:noProof/>
          <w:sz w:val="24"/>
          <w:szCs w:val="24"/>
          <w:lang w:eastAsia="en-GB"/>
        </w:rPr>
      </w:pPr>
      <w:del w:id="1125" w:author="Mariano Marpegan" w:date="2020-08-26T00:40:00Z">
        <w:r w:rsidRPr="009159B6" w:rsidDel="00E95848">
          <w:rPr>
            <w:noProof/>
          </w:rPr>
          <w:delText>6.2.1</w:delText>
        </w:r>
        <w:r w:rsidRPr="009159B6" w:rsidDel="00E95848">
          <w:rPr>
            <w:rFonts w:eastAsiaTheme="minorEastAsia"/>
            <w:noProof/>
            <w:sz w:val="24"/>
            <w:szCs w:val="24"/>
            <w:lang w:eastAsia="en-GB"/>
          </w:rPr>
          <w:tab/>
        </w:r>
        <w:r w:rsidRPr="009159B6" w:rsidDel="00E95848">
          <w:rPr>
            <w:noProof/>
          </w:rPr>
          <w:delText>Design Philosophy</w:delText>
        </w:r>
        <w:r w:rsidRPr="009159B6" w:rsidDel="00E95848">
          <w:rPr>
            <w:noProof/>
          </w:rPr>
          <w:tab/>
        </w:r>
        <w:r w:rsidRPr="005D1DDE" w:rsidDel="00E95848">
          <w:rPr>
            <w:noProof/>
          </w:rPr>
          <w:fldChar w:fldCharType="begin"/>
        </w:r>
        <w:r w:rsidRPr="009159B6" w:rsidDel="00E95848">
          <w:rPr>
            <w:noProof/>
          </w:rPr>
          <w:delInstrText xml:space="preserve"> PAGEREF _Toc464549758 \h </w:delInstrText>
        </w:r>
        <w:r w:rsidRPr="005D1DDE" w:rsidDel="00E95848">
          <w:rPr>
            <w:noProof/>
          </w:rPr>
        </w:r>
        <w:r w:rsidRPr="005D1DDE" w:rsidDel="00E95848">
          <w:rPr>
            <w:noProof/>
            <w:rPrChange w:id="1126" w:author="usuario" w:date="2020-09-01T16:59:00Z">
              <w:rPr>
                <w:noProof/>
              </w:rPr>
            </w:rPrChange>
          </w:rPr>
          <w:fldChar w:fldCharType="separate"/>
        </w:r>
      </w:del>
      <w:ins w:id="1127" w:author="Mariano Marpegan" w:date="2020-08-26T00:40:00Z">
        <w:r w:rsidR="00E95848" w:rsidRPr="009159B6">
          <w:rPr>
            <w:b/>
            <w:bCs/>
            <w:noProof/>
            <w:rPrChange w:id="1128" w:author="usuario" w:date="2020-09-01T16:59:00Z">
              <w:rPr>
                <w:b/>
                <w:bCs/>
                <w:noProof/>
                <w:lang w:val="es-ES"/>
              </w:rPr>
            </w:rPrChange>
          </w:rPr>
          <w:t>¡Error! Marcador no definido.</w:t>
        </w:r>
      </w:ins>
      <w:del w:id="1129" w:author="Mariano Marpegan" w:date="2020-08-26T00:40:00Z">
        <w:r w:rsidRPr="009159B6" w:rsidDel="00E95848">
          <w:rPr>
            <w:noProof/>
          </w:rPr>
          <w:delText>18</w:delText>
        </w:r>
        <w:r w:rsidRPr="005D1DDE" w:rsidDel="00E95848">
          <w:rPr>
            <w:noProof/>
          </w:rPr>
          <w:fldChar w:fldCharType="end"/>
        </w:r>
      </w:del>
    </w:p>
    <w:p w14:paraId="00A09176" w14:textId="6CA9C1D9" w:rsidR="00CE5B42" w:rsidRPr="009159B6" w:rsidDel="00E95848" w:rsidRDefault="00CE5B42">
      <w:pPr>
        <w:pStyle w:val="TOC3"/>
        <w:tabs>
          <w:tab w:val="left" w:pos="1134"/>
          <w:tab w:val="right" w:leader="dot" w:pos="10195"/>
        </w:tabs>
        <w:rPr>
          <w:del w:id="1130" w:author="Mariano Marpegan" w:date="2020-08-26T00:40:00Z"/>
          <w:rFonts w:eastAsiaTheme="minorEastAsia"/>
          <w:noProof/>
          <w:sz w:val="24"/>
          <w:szCs w:val="24"/>
          <w:lang w:eastAsia="en-GB"/>
        </w:rPr>
      </w:pPr>
      <w:del w:id="1131" w:author="Mariano Marpegan" w:date="2020-08-26T00:40:00Z">
        <w:r w:rsidRPr="009159B6" w:rsidDel="00E95848">
          <w:rPr>
            <w:noProof/>
          </w:rPr>
          <w:delText>6.2.2</w:delText>
        </w:r>
        <w:r w:rsidRPr="009159B6" w:rsidDel="00E95848">
          <w:rPr>
            <w:rFonts w:eastAsiaTheme="minorEastAsia"/>
            <w:noProof/>
            <w:sz w:val="24"/>
            <w:szCs w:val="24"/>
            <w:lang w:eastAsia="en-GB"/>
          </w:rPr>
          <w:tab/>
        </w:r>
        <w:r w:rsidRPr="009159B6" w:rsidDel="00E95848">
          <w:rPr>
            <w:noProof/>
          </w:rPr>
          <w:delText>Input / Output (I/O) Segregation</w:delText>
        </w:r>
        <w:r w:rsidRPr="009159B6" w:rsidDel="00E95848">
          <w:rPr>
            <w:noProof/>
          </w:rPr>
          <w:tab/>
        </w:r>
        <w:r w:rsidRPr="005D1DDE" w:rsidDel="00E95848">
          <w:rPr>
            <w:noProof/>
          </w:rPr>
          <w:fldChar w:fldCharType="begin"/>
        </w:r>
        <w:r w:rsidRPr="009159B6" w:rsidDel="00E95848">
          <w:rPr>
            <w:noProof/>
          </w:rPr>
          <w:delInstrText xml:space="preserve"> PAGEREF _Toc464549759 \h </w:delInstrText>
        </w:r>
        <w:r w:rsidRPr="005D1DDE" w:rsidDel="00E95848">
          <w:rPr>
            <w:noProof/>
          </w:rPr>
        </w:r>
        <w:r w:rsidRPr="005D1DDE" w:rsidDel="00E95848">
          <w:rPr>
            <w:noProof/>
            <w:rPrChange w:id="1132" w:author="usuario" w:date="2020-09-01T16:59:00Z">
              <w:rPr>
                <w:noProof/>
              </w:rPr>
            </w:rPrChange>
          </w:rPr>
          <w:fldChar w:fldCharType="separate"/>
        </w:r>
      </w:del>
      <w:ins w:id="1133" w:author="Mariano Marpegan" w:date="2020-08-26T00:40:00Z">
        <w:r w:rsidR="00E95848" w:rsidRPr="009159B6">
          <w:rPr>
            <w:b/>
            <w:bCs/>
            <w:noProof/>
            <w:rPrChange w:id="1134" w:author="usuario" w:date="2020-09-01T16:59:00Z">
              <w:rPr>
                <w:b/>
                <w:bCs/>
                <w:noProof/>
                <w:lang w:val="es-ES"/>
              </w:rPr>
            </w:rPrChange>
          </w:rPr>
          <w:t>¡Error! Marcador no definido.</w:t>
        </w:r>
      </w:ins>
      <w:del w:id="1135" w:author="Mariano Marpegan" w:date="2020-08-26T00:40:00Z">
        <w:r w:rsidRPr="009159B6" w:rsidDel="00E95848">
          <w:rPr>
            <w:noProof/>
          </w:rPr>
          <w:delText>18</w:delText>
        </w:r>
        <w:r w:rsidRPr="005D1DDE" w:rsidDel="00E95848">
          <w:rPr>
            <w:noProof/>
          </w:rPr>
          <w:fldChar w:fldCharType="end"/>
        </w:r>
      </w:del>
    </w:p>
    <w:p w14:paraId="2AF90BD3" w14:textId="138217A0" w:rsidR="00CE5B42" w:rsidRPr="009159B6" w:rsidDel="00E95848" w:rsidRDefault="00CE5B42">
      <w:pPr>
        <w:pStyle w:val="TOC3"/>
        <w:tabs>
          <w:tab w:val="left" w:pos="1134"/>
          <w:tab w:val="right" w:leader="dot" w:pos="10195"/>
        </w:tabs>
        <w:rPr>
          <w:del w:id="1136" w:author="Mariano Marpegan" w:date="2020-08-26T00:40:00Z"/>
          <w:rFonts w:eastAsiaTheme="minorEastAsia"/>
          <w:noProof/>
          <w:sz w:val="24"/>
          <w:szCs w:val="24"/>
          <w:lang w:eastAsia="en-GB"/>
        </w:rPr>
      </w:pPr>
      <w:del w:id="1137" w:author="Mariano Marpegan" w:date="2020-08-26T00:40:00Z">
        <w:r w:rsidRPr="009159B6" w:rsidDel="00E95848">
          <w:rPr>
            <w:noProof/>
          </w:rPr>
          <w:delText>6.2.3</w:delText>
        </w:r>
        <w:r w:rsidRPr="009159B6" w:rsidDel="00E95848">
          <w:rPr>
            <w:rFonts w:eastAsiaTheme="minorEastAsia"/>
            <w:noProof/>
            <w:sz w:val="24"/>
            <w:szCs w:val="24"/>
            <w:lang w:eastAsia="en-GB"/>
          </w:rPr>
          <w:tab/>
        </w:r>
        <w:r w:rsidRPr="009159B6" w:rsidDel="00E95848">
          <w:rPr>
            <w:noProof/>
          </w:rPr>
          <w:delText>Energy Consumption</w:delText>
        </w:r>
        <w:r w:rsidRPr="009159B6" w:rsidDel="00E95848">
          <w:rPr>
            <w:noProof/>
          </w:rPr>
          <w:tab/>
        </w:r>
        <w:r w:rsidRPr="005D1DDE" w:rsidDel="00E95848">
          <w:rPr>
            <w:noProof/>
          </w:rPr>
          <w:fldChar w:fldCharType="begin"/>
        </w:r>
        <w:r w:rsidRPr="009159B6" w:rsidDel="00E95848">
          <w:rPr>
            <w:noProof/>
          </w:rPr>
          <w:delInstrText xml:space="preserve"> PAGEREF _Toc464549760 \h </w:delInstrText>
        </w:r>
        <w:r w:rsidRPr="005D1DDE" w:rsidDel="00E95848">
          <w:rPr>
            <w:noProof/>
          </w:rPr>
        </w:r>
        <w:r w:rsidRPr="005D1DDE" w:rsidDel="00E95848">
          <w:rPr>
            <w:noProof/>
            <w:rPrChange w:id="1138" w:author="usuario" w:date="2020-09-01T16:59:00Z">
              <w:rPr>
                <w:noProof/>
              </w:rPr>
            </w:rPrChange>
          </w:rPr>
          <w:fldChar w:fldCharType="separate"/>
        </w:r>
      </w:del>
      <w:ins w:id="1139" w:author="Mariano Marpegan" w:date="2020-08-26T00:40:00Z">
        <w:r w:rsidR="00E95848" w:rsidRPr="009159B6">
          <w:rPr>
            <w:b/>
            <w:bCs/>
            <w:noProof/>
            <w:rPrChange w:id="1140" w:author="usuario" w:date="2020-09-01T16:59:00Z">
              <w:rPr>
                <w:b/>
                <w:bCs/>
                <w:noProof/>
                <w:lang w:val="es-ES"/>
              </w:rPr>
            </w:rPrChange>
          </w:rPr>
          <w:t>¡Error! Marcador no definido.</w:t>
        </w:r>
      </w:ins>
      <w:del w:id="1141" w:author="Mariano Marpegan" w:date="2020-08-26T00:40:00Z">
        <w:r w:rsidRPr="009159B6" w:rsidDel="00E95848">
          <w:rPr>
            <w:noProof/>
          </w:rPr>
          <w:delText>18</w:delText>
        </w:r>
        <w:r w:rsidRPr="005D1DDE" w:rsidDel="00E95848">
          <w:rPr>
            <w:noProof/>
          </w:rPr>
          <w:fldChar w:fldCharType="end"/>
        </w:r>
      </w:del>
    </w:p>
    <w:p w14:paraId="2F475AB9" w14:textId="0CC1EAD4" w:rsidR="00CE5B42" w:rsidRPr="009159B6" w:rsidDel="00E95848" w:rsidRDefault="00CE5B42">
      <w:pPr>
        <w:pStyle w:val="TOC3"/>
        <w:tabs>
          <w:tab w:val="left" w:pos="1134"/>
          <w:tab w:val="right" w:leader="dot" w:pos="10195"/>
        </w:tabs>
        <w:rPr>
          <w:del w:id="1142" w:author="Mariano Marpegan" w:date="2020-08-26T00:40:00Z"/>
          <w:rFonts w:eastAsiaTheme="minorEastAsia"/>
          <w:noProof/>
          <w:sz w:val="24"/>
          <w:szCs w:val="24"/>
          <w:lang w:eastAsia="en-GB"/>
        </w:rPr>
      </w:pPr>
      <w:del w:id="1143" w:author="Mariano Marpegan" w:date="2020-08-26T00:40:00Z">
        <w:r w:rsidRPr="009159B6" w:rsidDel="00E95848">
          <w:rPr>
            <w:noProof/>
          </w:rPr>
          <w:delText>6.2.4</w:delText>
        </w:r>
        <w:r w:rsidRPr="009159B6" w:rsidDel="00E95848">
          <w:rPr>
            <w:rFonts w:eastAsiaTheme="minorEastAsia"/>
            <w:noProof/>
            <w:sz w:val="24"/>
            <w:szCs w:val="24"/>
            <w:lang w:eastAsia="en-GB"/>
          </w:rPr>
          <w:tab/>
        </w:r>
        <w:r w:rsidRPr="009159B6" w:rsidDel="00E95848">
          <w:rPr>
            <w:noProof/>
          </w:rPr>
          <w:delText>Microprocessor Systems</w:delText>
        </w:r>
        <w:r w:rsidRPr="009159B6" w:rsidDel="00E95848">
          <w:rPr>
            <w:noProof/>
          </w:rPr>
          <w:tab/>
        </w:r>
        <w:r w:rsidRPr="005D1DDE" w:rsidDel="00E95848">
          <w:rPr>
            <w:noProof/>
          </w:rPr>
          <w:fldChar w:fldCharType="begin"/>
        </w:r>
        <w:r w:rsidRPr="009159B6" w:rsidDel="00E95848">
          <w:rPr>
            <w:noProof/>
          </w:rPr>
          <w:delInstrText xml:space="preserve"> PAGEREF _Toc464549761 \h </w:delInstrText>
        </w:r>
        <w:r w:rsidRPr="005D1DDE" w:rsidDel="00E95848">
          <w:rPr>
            <w:noProof/>
          </w:rPr>
        </w:r>
        <w:r w:rsidRPr="005D1DDE" w:rsidDel="00E95848">
          <w:rPr>
            <w:noProof/>
            <w:rPrChange w:id="1144" w:author="usuario" w:date="2020-09-01T16:59:00Z">
              <w:rPr>
                <w:noProof/>
              </w:rPr>
            </w:rPrChange>
          </w:rPr>
          <w:fldChar w:fldCharType="separate"/>
        </w:r>
      </w:del>
      <w:ins w:id="1145" w:author="Mariano Marpegan" w:date="2020-08-26T00:40:00Z">
        <w:r w:rsidR="00E95848" w:rsidRPr="009159B6">
          <w:rPr>
            <w:b/>
            <w:bCs/>
            <w:noProof/>
            <w:rPrChange w:id="1146" w:author="usuario" w:date="2020-09-01T16:59:00Z">
              <w:rPr>
                <w:b/>
                <w:bCs/>
                <w:noProof/>
                <w:lang w:val="es-ES"/>
              </w:rPr>
            </w:rPrChange>
          </w:rPr>
          <w:t>¡Error! Marcador no definido.</w:t>
        </w:r>
      </w:ins>
      <w:del w:id="1147" w:author="Mariano Marpegan" w:date="2020-08-26T00:40:00Z">
        <w:r w:rsidRPr="009159B6" w:rsidDel="00E95848">
          <w:rPr>
            <w:noProof/>
          </w:rPr>
          <w:delText>18</w:delText>
        </w:r>
        <w:r w:rsidRPr="005D1DDE" w:rsidDel="00E95848">
          <w:rPr>
            <w:noProof/>
          </w:rPr>
          <w:fldChar w:fldCharType="end"/>
        </w:r>
      </w:del>
    </w:p>
    <w:p w14:paraId="5F702B9B" w14:textId="09418EF6" w:rsidR="00CE5B42" w:rsidRPr="009159B6" w:rsidDel="00E95848" w:rsidRDefault="00CE5B42">
      <w:pPr>
        <w:pStyle w:val="TOC3"/>
        <w:tabs>
          <w:tab w:val="left" w:pos="1134"/>
          <w:tab w:val="right" w:leader="dot" w:pos="10195"/>
        </w:tabs>
        <w:rPr>
          <w:del w:id="1148" w:author="Mariano Marpegan" w:date="2020-08-26T00:40:00Z"/>
          <w:rFonts w:eastAsiaTheme="minorEastAsia"/>
          <w:noProof/>
          <w:sz w:val="24"/>
          <w:szCs w:val="24"/>
          <w:lang w:eastAsia="en-GB"/>
        </w:rPr>
      </w:pPr>
      <w:del w:id="1149" w:author="Mariano Marpegan" w:date="2020-08-26T00:40:00Z">
        <w:r w:rsidRPr="009159B6" w:rsidDel="00E95848">
          <w:rPr>
            <w:noProof/>
          </w:rPr>
          <w:delText>6.2.5</w:delText>
        </w:r>
        <w:r w:rsidRPr="009159B6" w:rsidDel="00E95848">
          <w:rPr>
            <w:rFonts w:eastAsiaTheme="minorEastAsia"/>
            <w:noProof/>
            <w:sz w:val="24"/>
            <w:szCs w:val="24"/>
            <w:lang w:eastAsia="en-GB"/>
          </w:rPr>
          <w:tab/>
        </w:r>
        <w:r w:rsidRPr="009159B6" w:rsidDel="00E95848">
          <w:rPr>
            <w:noProof/>
          </w:rPr>
          <w:delText>Communications</w:delText>
        </w:r>
        <w:r w:rsidRPr="009159B6" w:rsidDel="00E95848">
          <w:rPr>
            <w:noProof/>
          </w:rPr>
          <w:tab/>
        </w:r>
        <w:r w:rsidRPr="005D1DDE" w:rsidDel="00E95848">
          <w:rPr>
            <w:noProof/>
          </w:rPr>
          <w:fldChar w:fldCharType="begin"/>
        </w:r>
        <w:r w:rsidRPr="009159B6" w:rsidDel="00E95848">
          <w:rPr>
            <w:noProof/>
          </w:rPr>
          <w:delInstrText xml:space="preserve"> PAGEREF _Toc464549762 \h </w:delInstrText>
        </w:r>
        <w:r w:rsidRPr="005D1DDE" w:rsidDel="00E95848">
          <w:rPr>
            <w:noProof/>
          </w:rPr>
        </w:r>
        <w:r w:rsidRPr="005D1DDE" w:rsidDel="00E95848">
          <w:rPr>
            <w:noProof/>
            <w:rPrChange w:id="1150" w:author="usuario" w:date="2020-09-01T16:59:00Z">
              <w:rPr>
                <w:noProof/>
              </w:rPr>
            </w:rPrChange>
          </w:rPr>
          <w:fldChar w:fldCharType="separate"/>
        </w:r>
      </w:del>
      <w:ins w:id="1151" w:author="Mariano Marpegan" w:date="2020-08-26T00:40:00Z">
        <w:r w:rsidR="00E95848" w:rsidRPr="009159B6">
          <w:rPr>
            <w:b/>
            <w:bCs/>
            <w:noProof/>
            <w:rPrChange w:id="1152" w:author="usuario" w:date="2020-09-01T16:59:00Z">
              <w:rPr>
                <w:b/>
                <w:bCs/>
                <w:noProof/>
                <w:lang w:val="es-ES"/>
              </w:rPr>
            </w:rPrChange>
          </w:rPr>
          <w:t>¡Error! Marcador no definido.</w:t>
        </w:r>
      </w:ins>
      <w:del w:id="1153" w:author="Mariano Marpegan" w:date="2020-08-26T00:40:00Z">
        <w:r w:rsidRPr="009159B6" w:rsidDel="00E95848">
          <w:rPr>
            <w:noProof/>
          </w:rPr>
          <w:delText>19</w:delText>
        </w:r>
        <w:r w:rsidRPr="005D1DDE" w:rsidDel="00E95848">
          <w:rPr>
            <w:noProof/>
          </w:rPr>
          <w:fldChar w:fldCharType="end"/>
        </w:r>
      </w:del>
    </w:p>
    <w:p w14:paraId="6D45CAEF" w14:textId="17F93B33" w:rsidR="00CE5B42" w:rsidRPr="009159B6" w:rsidDel="00E95848" w:rsidRDefault="00CE5B42">
      <w:pPr>
        <w:pStyle w:val="TOC2"/>
        <w:rPr>
          <w:del w:id="1154" w:author="Mariano Marpegan" w:date="2020-08-26T00:40:00Z"/>
          <w:rFonts w:eastAsiaTheme="minorEastAsia"/>
          <w:color w:val="auto"/>
          <w:sz w:val="24"/>
          <w:szCs w:val="24"/>
          <w:lang w:eastAsia="en-GB"/>
        </w:rPr>
      </w:pPr>
      <w:del w:id="1155" w:author="Mariano Marpegan" w:date="2020-08-26T00:40:00Z">
        <w:r w:rsidRPr="009159B6" w:rsidDel="00E95848">
          <w:delText>6.3</w:delText>
        </w:r>
        <w:r w:rsidRPr="009159B6" w:rsidDel="00E95848">
          <w:rPr>
            <w:rFonts w:eastAsiaTheme="minorEastAsia"/>
            <w:sz w:val="24"/>
            <w:szCs w:val="24"/>
            <w:lang w:eastAsia="en-GB"/>
          </w:rPr>
          <w:tab/>
        </w:r>
        <w:r w:rsidRPr="009159B6" w:rsidDel="00E95848">
          <w:delText>Local Monitoring</w:delText>
        </w:r>
        <w:r w:rsidRPr="009159B6" w:rsidDel="00E95848">
          <w:tab/>
        </w:r>
        <w:r w:rsidRPr="005D1DDE" w:rsidDel="00E95848">
          <w:fldChar w:fldCharType="begin"/>
        </w:r>
        <w:r w:rsidRPr="009159B6" w:rsidDel="00E95848">
          <w:delInstrText xml:space="preserve"> PAGEREF _Toc464549763 \h </w:delInstrText>
        </w:r>
        <w:r w:rsidRPr="005D1DDE" w:rsidDel="00E95848">
          <w:rPr>
            <w:rPrChange w:id="1156" w:author="usuario" w:date="2020-09-01T16:59:00Z">
              <w:rPr/>
            </w:rPrChange>
          </w:rPr>
          <w:fldChar w:fldCharType="separate"/>
        </w:r>
      </w:del>
      <w:ins w:id="1157" w:author="Mariano Marpegan" w:date="2020-08-26T00:40:00Z">
        <w:r w:rsidR="00E95848" w:rsidRPr="009159B6">
          <w:rPr>
            <w:b/>
            <w:bCs/>
            <w:rPrChange w:id="1158" w:author="usuario" w:date="2020-09-01T16:59:00Z">
              <w:rPr>
                <w:b/>
                <w:bCs/>
                <w:lang w:val="es-ES"/>
              </w:rPr>
            </w:rPrChange>
          </w:rPr>
          <w:t>¡Error! Marcador no definido.</w:t>
        </w:r>
      </w:ins>
      <w:del w:id="1159" w:author="Mariano Marpegan" w:date="2020-08-26T00:40:00Z">
        <w:r w:rsidRPr="009159B6" w:rsidDel="00E95848">
          <w:delText>19</w:delText>
        </w:r>
        <w:r w:rsidRPr="005D1DDE" w:rsidDel="00E95848">
          <w:fldChar w:fldCharType="end"/>
        </w:r>
      </w:del>
    </w:p>
    <w:p w14:paraId="29873174" w14:textId="67168E49" w:rsidR="00CE5B42" w:rsidRPr="009159B6" w:rsidDel="00E95848" w:rsidRDefault="00CE5B42">
      <w:pPr>
        <w:pStyle w:val="TOC3"/>
        <w:tabs>
          <w:tab w:val="left" w:pos="1134"/>
          <w:tab w:val="right" w:leader="dot" w:pos="10195"/>
        </w:tabs>
        <w:rPr>
          <w:del w:id="1160" w:author="Mariano Marpegan" w:date="2020-08-26T00:40:00Z"/>
          <w:rFonts w:eastAsiaTheme="minorEastAsia"/>
          <w:noProof/>
          <w:sz w:val="24"/>
          <w:szCs w:val="24"/>
          <w:lang w:eastAsia="en-GB"/>
        </w:rPr>
      </w:pPr>
      <w:del w:id="1161" w:author="Mariano Marpegan" w:date="2020-08-26T00:40:00Z">
        <w:r w:rsidRPr="009159B6" w:rsidDel="00E95848">
          <w:rPr>
            <w:noProof/>
          </w:rPr>
          <w:delText>6.3.1</w:delText>
        </w:r>
        <w:r w:rsidRPr="009159B6" w:rsidDel="00E95848">
          <w:rPr>
            <w:rFonts w:eastAsiaTheme="minorEastAsia"/>
            <w:noProof/>
            <w:sz w:val="24"/>
            <w:szCs w:val="24"/>
            <w:lang w:eastAsia="en-GB"/>
          </w:rPr>
          <w:tab/>
        </w:r>
        <w:r w:rsidRPr="009159B6" w:rsidDel="00E95848">
          <w:rPr>
            <w:noProof/>
          </w:rPr>
          <w:delText>Status Indications</w:delText>
        </w:r>
        <w:r w:rsidRPr="009159B6" w:rsidDel="00E95848">
          <w:rPr>
            <w:noProof/>
          </w:rPr>
          <w:tab/>
        </w:r>
        <w:r w:rsidRPr="005D1DDE" w:rsidDel="00E95848">
          <w:rPr>
            <w:noProof/>
          </w:rPr>
          <w:fldChar w:fldCharType="begin"/>
        </w:r>
        <w:r w:rsidRPr="009159B6" w:rsidDel="00E95848">
          <w:rPr>
            <w:noProof/>
          </w:rPr>
          <w:delInstrText xml:space="preserve"> PAGEREF _Toc464549764 \h </w:delInstrText>
        </w:r>
        <w:r w:rsidRPr="005D1DDE" w:rsidDel="00E95848">
          <w:rPr>
            <w:noProof/>
          </w:rPr>
        </w:r>
        <w:r w:rsidRPr="005D1DDE" w:rsidDel="00E95848">
          <w:rPr>
            <w:noProof/>
            <w:rPrChange w:id="1162" w:author="usuario" w:date="2020-09-01T16:59:00Z">
              <w:rPr>
                <w:noProof/>
              </w:rPr>
            </w:rPrChange>
          </w:rPr>
          <w:fldChar w:fldCharType="separate"/>
        </w:r>
      </w:del>
      <w:ins w:id="1163" w:author="Mariano Marpegan" w:date="2020-08-26T00:40:00Z">
        <w:r w:rsidR="00E95848" w:rsidRPr="009159B6">
          <w:rPr>
            <w:b/>
            <w:bCs/>
            <w:noProof/>
            <w:rPrChange w:id="1164" w:author="usuario" w:date="2020-09-01T16:59:00Z">
              <w:rPr>
                <w:b/>
                <w:bCs/>
                <w:noProof/>
                <w:lang w:val="es-ES"/>
              </w:rPr>
            </w:rPrChange>
          </w:rPr>
          <w:t>¡Error! Marcador no definido.</w:t>
        </w:r>
      </w:ins>
      <w:del w:id="1165" w:author="Mariano Marpegan" w:date="2020-08-26T00:40:00Z">
        <w:r w:rsidRPr="009159B6" w:rsidDel="00E95848">
          <w:rPr>
            <w:noProof/>
          </w:rPr>
          <w:delText>19</w:delText>
        </w:r>
        <w:r w:rsidRPr="005D1DDE" w:rsidDel="00E95848">
          <w:rPr>
            <w:noProof/>
          </w:rPr>
          <w:fldChar w:fldCharType="end"/>
        </w:r>
      </w:del>
    </w:p>
    <w:p w14:paraId="42810815" w14:textId="59521B33" w:rsidR="00CE5B42" w:rsidRPr="009159B6" w:rsidDel="00E95848" w:rsidRDefault="00CE5B42">
      <w:pPr>
        <w:pStyle w:val="TOC3"/>
        <w:tabs>
          <w:tab w:val="left" w:pos="1134"/>
          <w:tab w:val="right" w:leader="dot" w:pos="10195"/>
        </w:tabs>
        <w:rPr>
          <w:del w:id="1166" w:author="Mariano Marpegan" w:date="2020-08-26T00:40:00Z"/>
          <w:rFonts w:eastAsiaTheme="minorEastAsia"/>
          <w:noProof/>
          <w:sz w:val="24"/>
          <w:szCs w:val="24"/>
          <w:lang w:eastAsia="en-GB"/>
        </w:rPr>
      </w:pPr>
      <w:del w:id="1167" w:author="Mariano Marpegan" w:date="2020-08-26T00:40:00Z">
        <w:r w:rsidRPr="009159B6" w:rsidDel="00E95848">
          <w:rPr>
            <w:noProof/>
          </w:rPr>
          <w:delText>6.3.2</w:delText>
        </w:r>
        <w:r w:rsidRPr="009159B6" w:rsidDel="00E95848">
          <w:rPr>
            <w:rFonts w:eastAsiaTheme="minorEastAsia"/>
            <w:noProof/>
            <w:sz w:val="24"/>
            <w:szCs w:val="24"/>
            <w:lang w:eastAsia="en-GB"/>
          </w:rPr>
          <w:tab/>
        </w:r>
        <w:r w:rsidRPr="009159B6" w:rsidDel="00E95848">
          <w:rPr>
            <w:noProof/>
          </w:rPr>
          <w:delText>Maintenance</w:delText>
        </w:r>
        <w:r w:rsidRPr="009159B6" w:rsidDel="00E95848">
          <w:rPr>
            <w:noProof/>
          </w:rPr>
          <w:tab/>
        </w:r>
        <w:r w:rsidRPr="005D1DDE" w:rsidDel="00E95848">
          <w:rPr>
            <w:noProof/>
          </w:rPr>
          <w:fldChar w:fldCharType="begin"/>
        </w:r>
        <w:r w:rsidRPr="009159B6" w:rsidDel="00E95848">
          <w:rPr>
            <w:noProof/>
          </w:rPr>
          <w:delInstrText xml:space="preserve"> PAGEREF _Toc464549765 \h </w:delInstrText>
        </w:r>
        <w:r w:rsidRPr="005D1DDE" w:rsidDel="00E95848">
          <w:rPr>
            <w:noProof/>
          </w:rPr>
        </w:r>
        <w:r w:rsidRPr="005D1DDE" w:rsidDel="00E95848">
          <w:rPr>
            <w:noProof/>
            <w:rPrChange w:id="1168" w:author="usuario" w:date="2020-09-01T16:59:00Z">
              <w:rPr>
                <w:noProof/>
              </w:rPr>
            </w:rPrChange>
          </w:rPr>
          <w:fldChar w:fldCharType="separate"/>
        </w:r>
      </w:del>
      <w:ins w:id="1169" w:author="Mariano Marpegan" w:date="2020-08-26T00:40:00Z">
        <w:r w:rsidR="00E95848" w:rsidRPr="009159B6">
          <w:rPr>
            <w:b/>
            <w:bCs/>
            <w:noProof/>
            <w:rPrChange w:id="1170" w:author="usuario" w:date="2020-09-01T16:59:00Z">
              <w:rPr>
                <w:b/>
                <w:bCs/>
                <w:noProof/>
                <w:lang w:val="es-ES"/>
              </w:rPr>
            </w:rPrChange>
          </w:rPr>
          <w:t>¡Error! Marcador no definido.</w:t>
        </w:r>
      </w:ins>
      <w:del w:id="1171" w:author="Mariano Marpegan" w:date="2020-08-26T00:40:00Z">
        <w:r w:rsidRPr="009159B6" w:rsidDel="00E95848">
          <w:rPr>
            <w:noProof/>
          </w:rPr>
          <w:delText>19</w:delText>
        </w:r>
        <w:r w:rsidRPr="005D1DDE" w:rsidDel="00E95848">
          <w:rPr>
            <w:noProof/>
          </w:rPr>
          <w:fldChar w:fldCharType="end"/>
        </w:r>
      </w:del>
    </w:p>
    <w:p w14:paraId="6B1FD868" w14:textId="35E71F07" w:rsidR="00CE5B42" w:rsidRPr="009159B6" w:rsidDel="00E95848" w:rsidRDefault="00CE5B42">
      <w:pPr>
        <w:pStyle w:val="TOC2"/>
        <w:rPr>
          <w:del w:id="1172" w:author="Mariano Marpegan" w:date="2020-08-26T00:40:00Z"/>
          <w:rFonts w:eastAsiaTheme="minorEastAsia"/>
          <w:color w:val="auto"/>
          <w:sz w:val="24"/>
          <w:szCs w:val="24"/>
          <w:lang w:eastAsia="en-GB"/>
        </w:rPr>
      </w:pPr>
      <w:del w:id="1173" w:author="Mariano Marpegan" w:date="2020-08-26T00:40:00Z">
        <w:r w:rsidRPr="009159B6" w:rsidDel="00E95848">
          <w:delText>6.4</w:delText>
        </w:r>
        <w:r w:rsidRPr="009159B6" w:rsidDel="00E95848">
          <w:rPr>
            <w:rFonts w:eastAsiaTheme="minorEastAsia"/>
            <w:sz w:val="24"/>
            <w:szCs w:val="24"/>
            <w:lang w:eastAsia="en-GB"/>
          </w:rPr>
          <w:tab/>
        </w:r>
        <w:r w:rsidRPr="009159B6" w:rsidDel="00E95848">
          <w:delText>Remote Control and Monitoring</w:delText>
        </w:r>
        <w:r w:rsidRPr="009159B6" w:rsidDel="00E95848">
          <w:tab/>
        </w:r>
        <w:r w:rsidRPr="005D1DDE" w:rsidDel="00E95848">
          <w:fldChar w:fldCharType="begin"/>
        </w:r>
        <w:r w:rsidRPr="009159B6" w:rsidDel="00E95848">
          <w:delInstrText xml:space="preserve"> PAGEREF _Toc464549766 \h </w:delInstrText>
        </w:r>
        <w:r w:rsidRPr="005D1DDE" w:rsidDel="00E95848">
          <w:rPr>
            <w:rPrChange w:id="1174" w:author="usuario" w:date="2020-09-01T16:59:00Z">
              <w:rPr/>
            </w:rPrChange>
          </w:rPr>
          <w:fldChar w:fldCharType="separate"/>
        </w:r>
      </w:del>
      <w:ins w:id="1175" w:author="Mariano Marpegan" w:date="2020-08-26T00:40:00Z">
        <w:r w:rsidR="00E95848" w:rsidRPr="009159B6">
          <w:rPr>
            <w:b/>
            <w:bCs/>
            <w:rPrChange w:id="1176" w:author="usuario" w:date="2020-09-01T16:59:00Z">
              <w:rPr>
                <w:b/>
                <w:bCs/>
                <w:lang w:val="es-ES"/>
              </w:rPr>
            </w:rPrChange>
          </w:rPr>
          <w:t>¡Error! Marcador no definido.</w:t>
        </w:r>
      </w:ins>
      <w:del w:id="1177" w:author="Mariano Marpegan" w:date="2020-08-26T00:40:00Z">
        <w:r w:rsidRPr="009159B6" w:rsidDel="00E95848">
          <w:delText>19</w:delText>
        </w:r>
        <w:r w:rsidRPr="005D1DDE" w:rsidDel="00E95848">
          <w:fldChar w:fldCharType="end"/>
        </w:r>
      </w:del>
    </w:p>
    <w:p w14:paraId="3FBDF243" w14:textId="1981A292" w:rsidR="00CE5B42" w:rsidRPr="009159B6" w:rsidDel="00E95848" w:rsidRDefault="00CE5B42">
      <w:pPr>
        <w:pStyle w:val="TOC3"/>
        <w:tabs>
          <w:tab w:val="left" w:pos="1134"/>
          <w:tab w:val="right" w:leader="dot" w:pos="10195"/>
        </w:tabs>
        <w:rPr>
          <w:del w:id="1178" w:author="Mariano Marpegan" w:date="2020-08-26T00:40:00Z"/>
          <w:rFonts w:eastAsiaTheme="minorEastAsia"/>
          <w:noProof/>
          <w:sz w:val="24"/>
          <w:szCs w:val="24"/>
          <w:lang w:eastAsia="en-GB"/>
        </w:rPr>
      </w:pPr>
      <w:del w:id="1179" w:author="Mariano Marpegan" w:date="2020-08-26T00:40:00Z">
        <w:r w:rsidRPr="009159B6" w:rsidDel="00E95848">
          <w:rPr>
            <w:noProof/>
          </w:rPr>
          <w:delText>6.4.1</w:delText>
        </w:r>
        <w:r w:rsidRPr="009159B6" w:rsidDel="00E95848">
          <w:rPr>
            <w:rFonts w:eastAsiaTheme="minorEastAsia"/>
            <w:noProof/>
            <w:sz w:val="24"/>
            <w:szCs w:val="24"/>
            <w:lang w:eastAsia="en-GB"/>
          </w:rPr>
          <w:tab/>
        </w:r>
        <w:r w:rsidRPr="009159B6" w:rsidDel="00E95848">
          <w:rPr>
            <w:noProof/>
          </w:rPr>
          <w:delText>SCADA systems</w:delText>
        </w:r>
        <w:r w:rsidRPr="009159B6" w:rsidDel="00E95848">
          <w:rPr>
            <w:noProof/>
          </w:rPr>
          <w:tab/>
        </w:r>
        <w:r w:rsidRPr="005D1DDE" w:rsidDel="00E95848">
          <w:rPr>
            <w:noProof/>
          </w:rPr>
          <w:fldChar w:fldCharType="begin"/>
        </w:r>
        <w:r w:rsidRPr="009159B6" w:rsidDel="00E95848">
          <w:rPr>
            <w:noProof/>
          </w:rPr>
          <w:delInstrText xml:space="preserve"> PAGEREF _Toc464549767 \h </w:delInstrText>
        </w:r>
        <w:r w:rsidRPr="005D1DDE" w:rsidDel="00E95848">
          <w:rPr>
            <w:noProof/>
          </w:rPr>
        </w:r>
        <w:r w:rsidRPr="005D1DDE" w:rsidDel="00E95848">
          <w:rPr>
            <w:noProof/>
            <w:rPrChange w:id="1180" w:author="usuario" w:date="2020-09-01T16:59:00Z">
              <w:rPr>
                <w:noProof/>
              </w:rPr>
            </w:rPrChange>
          </w:rPr>
          <w:fldChar w:fldCharType="separate"/>
        </w:r>
      </w:del>
      <w:ins w:id="1181" w:author="Mariano Marpegan" w:date="2020-08-26T00:40:00Z">
        <w:r w:rsidR="00E95848" w:rsidRPr="009159B6">
          <w:rPr>
            <w:b/>
            <w:bCs/>
            <w:noProof/>
            <w:rPrChange w:id="1182" w:author="usuario" w:date="2020-09-01T16:59:00Z">
              <w:rPr>
                <w:b/>
                <w:bCs/>
                <w:noProof/>
                <w:lang w:val="es-ES"/>
              </w:rPr>
            </w:rPrChange>
          </w:rPr>
          <w:t>¡Error! Marcador no definido.</w:t>
        </w:r>
      </w:ins>
      <w:del w:id="1183" w:author="Mariano Marpegan" w:date="2020-08-26T00:40:00Z">
        <w:r w:rsidRPr="009159B6" w:rsidDel="00E95848">
          <w:rPr>
            <w:noProof/>
          </w:rPr>
          <w:delText>20</w:delText>
        </w:r>
        <w:r w:rsidRPr="005D1DDE" w:rsidDel="00E95848">
          <w:rPr>
            <w:noProof/>
          </w:rPr>
          <w:fldChar w:fldCharType="end"/>
        </w:r>
      </w:del>
    </w:p>
    <w:p w14:paraId="7503BE24" w14:textId="1B4755A8" w:rsidR="00CE5B42" w:rsidRPr="009159B6" w:rsidDel="00E95848" w:rsidRDefault="00CE5B42">
      <w:pPr>
        <w:pStyle w:val="TOC3"/>
        <w:tabs>
          <w:tab w:val="left" w:pos="1134"/>
          <w:tab w:val="right" w:leader="dot" w:pos="10195"/>
        </w:tabs>
        <w:rPr>
          <w:del w:id="1184" w:author="Mariano Marpegan" w:date="2020-08-26T00:40:00Z"/>
          <w:rFonts w:eastAsiaTheme="minorEastAsia"/>
          <w:noProof/>
          <w:sz w:val="24"/>
          <w:szCs w:val="24"/>
          <w:lang w:eastAsia="en-GB"/>
        </w:rPr>
      </w:pPr>
      <w:del w:id="1185" w:author="Mariano Marpegan" w:date="2020-08-26T00:40:00Z">
        <w:r w:rsidRPr="009159B6" w:rsidDel="00E95848">
          <w:rPr>
            <w:noProof/>
          </w:rPr>
          <w:delText>6.4.2</w:delText>
        </w:r>
        <w:r w:rsidRPr="009159B6" w:rsidDel="00E95848">
          <w:rPr>
            <w:rFonts w:eastAsiaTheme="minorEastAsia"/>
            <w:noProof/>
            <w:sz w:val="24"/>
            <w:szCs w:val="24"/>
            <w:lang w:eastAsia="en-GB"/>
          </w:rPr>
          <w:tab/>
        </w:r>
        <w:r w:rsidRPr="009159B6" w:rsidDel="00E95848">
          <w:rPr>
            <w:noProof/>
          </w:rPr>
          <w:delText>Automatic Identification System (AIS)</w:delText>
        </w:r>
        <w:r w:rsidRPr="009159B6" w:rsidDel="00E95848">
          <w:rPr>
            <w:noProof/>
          </w:rPr>
          <w:tab/>
        </w:r>
        <w:r w:rsidRPr="005D1DDE" w:rsidDel="00E95848">
          <w:rPr>
            <w:noProof/>
          </w:rPr>
          <w:fldChar w:fldCharType="begin"/>
        </w:r>
        <w:r w:rsidRPr="009159B6" w:rsidDel="00E95848">
          <w:rPr>
            <w:noProof/>
          </w:rPr>
          <w:delInstrText xml:space="preserve"> PAGEREF _Toc464549768 \h </w:delInstrText>
        </w:r>
        <w:r w:rsidRPr="005D1DDE" w:rsidDel="00E95848">
          <w:rPr>
            <w:noProof/>
          </w:rPr>
        </w:r>
        <w:r w:rsidRPr="005D1DDE" w:rsidDel="00E95848">
          <w:rPr>
            <w:noProof/>
            <w:rPrChange w:id="1186" w:author="usuario" w:date="2020-09-01T16:59:00Z">
              <w:rPr>
                <w:noProof/>
              </w:rPr>
            </w:rPrChange>
          </w:rPr>
          <w:fldChar w:fldCharType="separate"/>
        </w:r>
      </w:del>
      <w:ins w:id="1187" w:author="Mariano Marpegan" w:date="2020-08-26T00:40:00Z">
        <w:r w:rsidR="00E95848" w:rsidRPr="009159B6">
          <w:rPr>
            <w:b/>
            <w:bCs/>
            <w:noProof/>
            <w:rPrChange w:id="1188" w:author="usuario" w:date="2020-09-01T16:59:00Z">
              <w:rPr>
                <w:b/>
                <w:bCs/>
                <w:noProof/>
                <w:lang w:val="es-ES"/>
              </w:rPr>
            </w:rPrChange>
          </w:rPr>
          <w:t>¡Error! Marcador no definido.</w:t>
        </w:r>
      </w:ins>
      <w:del w:id="1189" w:author="Mariano Marpegan" w:date="2020-08-26T00:40:00Z">
        <w:r w:rsidRPr="009159B6" w:rsidDel="00E95848">
          <w:rPr>
            <w:noProof/>
          </w:rPr>
          <w:delText>20</w:delText>
        </w:r>
        <w:r w:rsidRPr="005D1DDE" w:rsidDel="00E95848">
          <w:rPr>
            <w:noProof/>
          </w:rPr>
          <w:fldChar w:fldCharType="end"/>
        </w:r>
      </w:del>
    </w:p>
    <w:p w14:paraId="2BA2680F" w14:textId="07AAEC9C" w:rsidR="00CE5B42" w:rsidRPr="009159B6" w:rsidDel="00E95848" w:rsidRDefault="00CE5B42">
      <w:pPr>
        <w:pStyle w:val="TOC3"/>
        <w:tabs>
          <w:tab w:val="left" w:pos="1134"/>
          <w:tab w:val="right" w:leader="dot" w:pos="10195"/>
        </w:tabs>
        <w:rPr>
          <w:del w:id="1190" w:author="Mariano Marpegan" w:date="2020-08-26T00:40:00Z"/>
          <w:rFonts w:eastAsiaTheme="minorEastAsia"/>
          <w:noProof/>
          <w:sz w:val="24"/>
          <w:szCs w:val="24"/>
          <w:lang w:eastAsia="en-GB"/>
        </w:rPr>
      </w:pPr>
      <w:del w:id="1191" w:author="Mariano Marpegan" w:date="2020-08-26T00:40:00Z">
        <w:r w:rsidRPr="009159B6" w:rsidDel="00E95848">
          <w:rPr>
            <w:noProof/>
          </w:rPr>
          <w:delText>6.4.3</w:delText>
        </w:r>
        <w:r w:rsidRPr="009159B6" w:rsidDel="00E95848">
          <w:rPr>
            <w:rFonts w:eastAsiaTheme="minorEastAsia"/>
            <w:noProof/>
            <w:sz w:val="24"/>
            <w:szCs w:val="24"/>
            <w:lang w:eastAsia="en-GB"/>
          </w:rPr>
          <w:tab/>
        </w:r>
        <w:r w:rsidRPr="009159B6" w:rsidDel="00E95848">
          <w:rPr>
            <w:noProof/>
          </w:rPr>
          <w:delText>Mobile Interrogation Systems</w:delText>
        </w:r>
        <w:r w:rsidRPr="009159B6" w:rsidDel="00E95848">
          <w:rPr>
            <w:noProof/>
          </w:rPr>
          <w:tab/>
        </w:r>
        <w:r w:rsidRPr="005D1DDE" w:rsidDel="00E95848">
          <w:rPr>
            <w:noProof/>
          </w:rPr>
          <w:fldChar w:fldCharType="begin"/>
        </w:r>
        <w:r w:rsidRPr="009159B6" w:rsidDel="00E95848">
          <w:rPr>
            <w:noProof/>
          </w:rPr>
          <w:delInstrText xml:space="preserve"> PAGEREF _Toc464549769 \h </w:delInstrText>
        </w:r>
        <w:r w:rsidRPr="005D1DDE" w:rsidDel="00E95848">
          <w:rPr>
            <w:noProof/>
          </w:rPr>
        </w:r>
        <w:r w:rsidRPr="005D1DDE" w:rsidDel="00E95848">
          <w:rPr>
            <w:noProof/>
            <w:rPrChange w:id="1192" w:author="usuario" w:date="2020-09-01T16:59:00Z">
              <w:rPr>
                <w:noProof/>
              </w:rPr>
            </w:rPrChange>
          </w:rPr>
          <w:fldChar w:fldCharType="separate"/>
        </w:r>
      </w:del>
      <w:ins w:id="1193" w:author="Mariano Marpegan" w:date="2020-08-26T00:40:00Z">
        <w:r w:rsidR="00E95848" w:rsidRPr="009159B6">
          <w:rPr>
            <w:b/>
            <w:bCs/>
            <w:noProof/>
            <w:rPrChange w:id="1194" w:author="usuario" w:date="2020-09-01T16:59:00Z">
              <w:rPr>
                <w:b/>
                <w:bCs/>
                <w:noProof/>
                <w:lang w:val="es-ES"/>
              </w:rPr>
            </w:rPrChange>
          </w:rPr>
          <w:t>¡Error! Marcador no definido.</w:t>
        </w:r>
      </w:ins>
      <w:del w:id="1195" w:author="Mariano Marpegan" w:date="2020-08-26T00:40:00Z">
        <w:r w:rsidRPr="009159B6" w:rsidDel="00E95848">
          <w:rPr>
            <w:noProof/>
          </w:rPr>
          <w:delText>21</w:delText>
        </w:r>
        <w:r w:rsidRPr="005D1DDE" w:rsidDel="00E95848">
          <w:rPr>
            <w:noProof/>
          </w:rPr>
          <w:fldChar w:fldCharType="end"/>
        </w:r>
      </w:del>
    </w:p>
    <w:p w14:paraId="107EE064" w14:textId="336B74F1" w:rsidR="00CE5B42" w:rsidRPr="009159B6" w:rsidDel="00E95848" w:rsidRDefault="00CE5B42">
      <w:pPr>
        <w:pStyle w:val="TOC1"/>
        <w:rPr>
          <w:del w:id="1196" w:author="Mariano Marpegan" w:date="2020-08-26T00:40:00Z"/>
          <w:rFonts w:eastAsiaTheme="minorEastAsia"/>
          <w:b w:val="0"/>
          <w:color w:val="auto"/>
          <w:sz w:val="24"/>
          <w:szCs w:val="24"/>
          <w:lang w:eastAsia="en-GB"/>
        </w:rPr>
      </w:pPr>
      <w:del w:id="1197" w:author="Mariano Marpegan" w:date="2020-08-26T00:40:00Z">
        <w:r w:rsidRPr="009159B6" w:rsidDel="00E95848">
          <w:rPr>
            <w:b w:val="0"/>
          </w:rPr>
          <w:delText>7</w:delText>
        </w:r>
        <w:r w:rsidRPr="009159B6" w:rsidDel="00E95848">
          <w:rPr>
            <w:rFonts w:eastAsiaTheme="minorEastAsia"/>
            <w:sz w:val="24"/>
            <w:szCs w:val="24"/>
            <w:lang w:eastAsia="en-GB"/>
          </w:rPr>
          <w:tab/>
        </w:r>
        <w:r w:rsidRPr="009159B6" w:rsidDel="00E95848">
          <w:rPr>
            <w:b w:val="0"/>
          </w:rPr>
          <w:delText>COMMUNICATION LINKS</w:delText>
        </w:r>
        <w:r w:rsidRPr="009159B6" w:rsidDel="00E95848">
          <w:rPr>
            <w:b w:val="0"/>
          </w:rPr>
          <w:tab/>
        </w:r>
        <w:r w:rsidRPr="005D1DDE" w:rsidDel="00E95848">
          <w:rPr>
            <w:b w:val="0"/>
          </w:rPr>
          <w:fldChar w:fldCharType="begin"/>
        </w:r>
        <w:r w:rsidRPr="009159B6" w:rsidDel="00E95848">
          <w:rPr>
            <w:b w:val="0"/>
          </w:rPr>
          <w:delInstrText xml:space="preserve"> PAGEREF _Toc464549770 \h </w:delInstrText>
        </w:r>
        <w:r w:rsidRPr="005D1DDE" w:rsidDel="00E95848">
          <w:rPr>
            <w:b w:val="0"/>
          </w:rPr>
        </w:r>
        <w:r w:rsidRPr="005D1DDE" w:rsidDel="00E95848">
          <w:rPr>
            <w:b w:val="0"/>
            <w:rPrChange w:id="1198" w:author="usuario" w:date="2020-09-01T16:59:00Z">
              <w:rPr>
                <w:b w:val="0"/>
              </w:rPr>
            </w:rPrChange>
          </w:rPr>
          <w:fldChar w:fldCharType="separate"/>
        </w:r>
      </w:del>
      <w:ins w:id="1199" w:author="Mariano Marpegan" w:date="2020-08-26T00:40:00Z">
        <w:r w:rsidR="00E95848" w:rsidRPr="009159B6">
          <w:rPr>
            <w:bCs/>
            <w:rPrChange w:id="1200" w:author="usuario" w:date="2020-09-01T16:59:00Z">
              <w:rPr>
                <w:bCs/>
                <w:lang w:val="es-ES"/>
              </w:rPr>
            </w:rPrChange>
          </w:rPr>
          <w:t>¡Error! Marcador no definido.</w:t>
        </w:r>
      </w:ins>
      <w:del w:id="1201" w:author="Mariano Marpegan" w:date="2020-08-26T00:40:00Z">
        <w:r w:rsidRPr="009159B6" w:rsidDel="00E95848">
          <w:rPr>
            <w:b w:val="0"/>
          </w:rPr>
          <w:delText>21</w:delText>
        </w:r>
        <w:r w:rsidRPr="005D1DDE" w:rsidDel="00E95848">
          <w:rPr>
            <w:b w:val="0"/>
          </w:rPr>
          <w:fldChar w:fldCharType="end"/>
        </w:r>
      </w:del>
    </w:p>
    <w:p w14:paraId="6E73271B" w14:textId="710EAA84" w:rsidR="00CE5B42" w:rsidRPr="009159B6" w:rsidDel="00E95848" w:rsidRDefault="00CE5B42">
      <w:pPr>
        <w:pStyle w:val="TOC2"/>
        <w:rPr>
          <w:del w:id="1202" w:author="Mariano Marpegan" w:date="2020-08-26T00:40:00Z"/>
          <w:rFonts w:eastAsiaTheme="minorEastAsia"/>
          <w:color w:val="auto"/>
          <w:sz w:val="24"/>
          <w:szCs w:val="24"/>
          <w:lang w:eastAsia="en-GB"/>
        </w:rPr>
      </w:pPr>
      <w:del w:id="1203" w:author="Mariano Marpegan" w:date="2020-08-26T00:40:00Z">
        <w:r w:rsidRPr="009159B6" w:rsidDel="00E95848">
          <w:delText>7.1</w:delText>
        </w:r>
        <w:r w:rsidRPr="009159B6" w:rsidDel="00E95848">
          <w:rPr>
            <w:rFonts w:eastAsiaTheme="minorEastAsia"/>
            <w:sz w:val="24"/>
            <w:szCs w:val="24"/>
            <w:lang w:eastAsia="en-GB"/>
          </w:rPr>
          <w:tab/>
        </w:r>
        <w:r w:rsidRPr="009159B6" w:rsidDel="00E95848">
          <w:delText>General</w:delText>
        </w:r>
        <w:r w:rsidRPr="009159B6" w:rsidDel="00E95848">
          <w:tab/>
        </w:r>
        <w:r w:rsidRPr="005D1DDE" w:rsidDel="00E95848">
          <w:fldChar w:fldCharType="begin"/>
        </w:r>
        <w:r w:rsidRPr="009159B6" w:rsidDel="00E95848">
          <w:delInstrText xml:space="preserve"> PAGEREF _Toc464549771 \h </w:delInstrText>
        </w:r>
        <w:r w:rsidRPr="005D1DDE" w:rsidDel="00E95848">
          <w:rPr>
            <w:rPrChange w:id="1204" w:author="usuario" w:date="2020-09-01T16:59:00Z">
              <w:rPr/>
            </w:rPrChange>
          </w:rPr>
          <w:fldChar w:fldCharType="separate"/>
        </w:r>
      </w:del>
      <w:ins w:id="1205" w:author="Mariano Marpegan" w:date="2020-08-26T00:40:00Z">
        <w:r w:rsidR="00E95848" w:rsidRPr="009159B6">
          <w:rPr>
            <w:b/>
            <w:bCs/>
            <w:rPrChange w:id="1206" w:author="usuario" w:date="2020-09-01T16:59:00Z">
              <w:rPr>
                <w:b/>
                <w:bCs/>
                <w:lang w:val="es-ES"/>
              </w:rPr>
            </w:rPrChange>
          </w:rPr>
          <w:t>¡Error! Marcador no definido.</w:t>
        </w:r>
      </w:ins>
      <w:del w:id="1207" w:author="Mariano Marpegan" w:date="2020-08-26T00:40:00Z">
        <w:r w:rsidRPr="009159B6" w:rsidDel="00E95848">
          <w:delText>21</w:delText>
        </w:r>
        <w:r w:rsidRPr="005D1DDE" w:rsidDel="00E95848">
          <w:fldChar w:fldCharType="end"/>
        </w:r>
      </w:del>
    </w:p>
    <w:p w14:paraId="52B01B49" w14:textId="7F923DED" w:rsidR="00CE5B42" w:rsidRPr="009159B6" w:rsidDel="00E95848" w:rsidRDefault="00CE5B42">
      <w:pPr>
        <w:pStyle w:val="TOC2"/>
        <w:rPr>
          <w:del w:id="1208" w:author="Mariano Marpegan" w:date="2020-08-26T00:40:00Z"/>
          <w:rFonts w:eastAsiaTheme="minorEastAsia"/>
          <w:color w:val="auto"/>
          <w:sz w:val="24"/>
          <w:szCs w:val="24"/>
          <w:lang w:eastAsia="en-GB"/>
        </w:rPr>
      </w:pPr>
      <w:del w:id="1209" w:author="Mariano Marpegan" w:date="2020-08-26T00:40:00Z">
        <w:r w:rsidRPr="009159B6" w:rsidDel="00E95848">
          <w:delText>7.2</w:delText>
        </w:r>
        <w:r w:rsidRPr="009159B6" w:rsidDel="00E95848">
          <w:rPr>
            <w:rFonts w:eastAsiaTheme="minorEastAsia"/>
            <w:sz w:val="24"/>
            <w:szCs w:val="24"/>
            <w:lang w:eastAsia="en-GB"/>
          </w:rPr>
          <w:tab/>
        </w:r>
        <w:r w:rsidRPr="009159B6" w:rsidDel="00E95848">
          <w:delText>Planning</w:delText>
        </w:r>
        <w:r w:rsidRPr="009159B6" w:rsidDel="00E95848">
          <w:tab/>
        </w:r>
        <w:r w:rsidRPr="005D1DDE" w:rsidDel="00E95848">
          <w:fldChar w:fldCharType="begin"/>
        </w:r>
        <w:r w:rsidRPr="009159B6" w:rsidDel="00E95848">
          <w:delInstrText xml:space="preserve"> PAGEREF _Toc464549772 \h </w:delInstrText>
        </w:r>
        <w:r w:rsidRPr="005D1DDE" w:rsidDel="00E95848">
          <w:rPr>
            <w:rPrChange w:id="1210" w:author="usuario" w:date="2020-09-01T16:59:00Z">
              <w:rPr/>
            </w:rPrChange>
          </w:rPr>
          <w:fldChar w:fldCharType="separate"/>
        </w:r>
      </w:del>
      <w:ins w:id="1211" w:author="Mariano Marpegan" w:date="2020-08-26T00:40:00Z">
        <w:r w:rsidR="00E95848" w:rsidRPr="009159B6">
          <w:rPr>
            <w:b/>
            <w:bCs/>
            <w:rPrChange w:id="1212" w:author="usuario" w:date="2020-09-01T16:59:00Z">
              <w:rPr>
                <w:b/>
                <w:bCs/>
                <w:lang w:val="es-ES"/>
              </w:rPr>
            </w:rPrChange>
          </w:rPr>
          <w:t>¡Error! Marcador no definido.</w:t>
        </w:r>
      </w:ins>
      <w:del w:id="1213" w:author="Mariano Marpegan" w:date="2020-08-26T00:40:00Z">
        <w:r w:rsidRPr="009159B6" w:rsidDel="00E95848">
          <w:delText>21</w:delText>
        </w:r>
        <w:r w:rsidRPr="005D1DDE" w:rsidDel="00E95848">
          <w:fldChar w:fldCharType="end"/>
        </w:r>
      </w:del>
    </w:p>
    <w:p w14:paraId="4913AFB0" w14:textId="31936E75" w:rsidR="00CE5B42" w:rsidRPr="009159B6" w:rsidDel="00E95848" w:rsidRDefault="00CE5B42">
      <w:pPr>
        <w:pStyle w:val="TOC2"/>
        <w:rPr>
          <w:del w:id="1214" w:author="Mariano Marpegan" w:date="2020-08-26T00:40:00Z"/>
          <w:rFonts w:eastAsiaTheme="minorEastAsia"/>
          <w:color w:val="auto"/>
          <w:sz w:val="24"/>
          <w:szCs w:val="24"/>
          <w:lang w:eastAsia="en-GB"/>
        </w:rPr>
      </w:pPr>
      <w:del w:id="1215" w:author="Mariano Marpegan" w:date="2020-08-26T00:40:00Z">
        <w:r w:rsidRPr="009159B6" w:rsidDel="00E95848">
          <w:delText>7.3</w:delText>
        </w:r>
        <w:r w:rsidRPr="009159B6" w:rsidDel="00E95848">
          <w:rPr>
            <w:rFonts w:eastAsiaTheme="minorEastAsia"/>
            <w:sz w:val="24"/>
            <w:szCs w:val="24"/>
            <w:lang w:eastAsia="en-GB"/>
          </w:rPr>
          <w:tab/>
        </w:r>
        <w:r w:rsidRPr="009159B6" w:rsidDel="00E95848">
          <w:delText>Energy Consumption</w:delText>
        </w:r>
        <w:r w:rsidRPr="009159B6" w:rsidDel="00E95848">
          <w:tab/>
        </w:r>
        <w:r w:rsidRPr="005D1DDE" w:rsidDel="00E95848">
          <w:fldChar w:fldCharType="begin"/>
        </w:r>
        <w:r w:rsidRPr="009159B6" w:rsidDel="00E95848">
          <w:delInstrText xml:space="preserve"> PAGEREF _Toc464549773 \h </w:delInstrText>
        </w:r>
        <w:r w:rsidRPr="005D1DDE" w:rsidDel="00E95848">
          <w:rPr>
            <w:rPrChange w:id="1216" w:author="usuario" w:date="2020-09-01T16:59:00Z">
              <w:rPr/>
            </w:rPrChange>
          </w:rPr>
          <w:fldChar w:fldCharType="separate"/>
        </w:r>
      </w:del>
      <w:ins w:id="1217" w:author="Mariano Marpegan" w:date="2020-08-26T00:40:00Z">
        <w:r w:rsidR="00E95848" w:rsidRPr="009159B6">
          <w:rPr>
            <w:b/>
            <w:bCs/>
            <w:rPrChange w:id="1218" w:author="usuario" w:date="2020-09-01T16:59:00Z">
              <w:rPr>
                <w:b/>
                <w:bCs/>
                <w:lang w:val="es-ES"/>
              </w:rPr>
            </w:rPrChange>
          </w:rPr>
          <w:t>¡Error! Marcador no definido.</w:t>
        </w:r>
      </w:ins>
      <w:del w:id="1219" w:author="Mariano Marpegan" w:date="2020-08-26T00:40:00Z">
        <w:r w:rsidRPr="009159B6" w:rsidDel="00E95848">
          <w:delText>21</w:delText>
        </w:r>
        <w:r w:rsidRPr="005D1DDE" w:rsidDel="00E95848">
          <w:fldChar w:fldCharType="end"/>
        </w:r>
      </w:del>
    </w:p>
    <w:p w14:paraId="1347C98F" w14:textId="4232B12D" w:rsidR="00CE5B42" w:rsidRPr="009159B6" w:rsidDel="00E95848" w:rsidRDefault="00CE5B42">
      <w:pPr>
        <w:pStyle w:val="TOC2"/>
        <w:rPr>
          <w:del w:id="1220" w:author="Mariano Marpegan" w:date="2020-08-26T00:40:00Z"/>
          <w:rFonts w:eastAsiaTheme="minorEastAsia"/>
          <w:color w:val="auto"/>
          <w:sz w:val="24"/>
          <w:szCs w:val="24"/>
          <w:lang w:eastAsia="en-GB"/>
        </w:rPr>
      </w:pPr>
      <w:del w:id="1221" w:author="Mariano Marpegan" w:date="2020-08-26T00:40:00Z">
        <w:r w:rsidRPr="009159B6" w:rsidDel="00E95848">
          <w:delText>7.4</w:delText>
        </w:r>
        <w:r w:rsidRPr="009159B6" w:rsidDel="00E95848">
          <w:rPr>
            <w:rFonts w:eastAsiaTheme="minorEastAsia"/>
            <w:sz w:val="24"/>
            <w:szCs w:val="24"/>
            <w:lang w:eastAsia="en-GB"/>
          </w:rPr>
          <w:tab/>
        </w:r>
        <w:r w:rsidRPr="009159B6" w:rsidDel="00E95848">
          <w:delText>Types of Communications Links</w:delText>
        </w:r>
        <w:r w:rsidRPr="009159B6" w:rsidDel="00E95848">
          <w:tab/>
        </w:r>
        <w:r w:rsidRPr="005D1DDE" w:rsidDel="00E95848">
          <w:fldChar w:fldCharType="begin"/>
        </w:r>
        <w:r w:rsidRPr="009159B6" w:rsidDel="00E95848">
          <w:delInstrText xml:space="preserve"> PAGEREF _Toc464549774 \h </w:delInstrText>
        </w:r>
        <w:r w:rsidRPr="005D1DDE" w:rsidDel="00E95848">
          <w:rPr>
            <w:rPrChange w:id="1222" w:author="usuario" w:date="2020-09-01T16:59:00Z">
              <w:rPr/>
            </w:rPrChange>
          </w:rPr>
          <w:fldChar w:fldCharType="separate"/>
        </w:r>
      </w:del>
      <w:ins w:id="1223" w:author="Mariano Marpegan" w:date="2020-08-26T00:40:00Z">
        <w:r w:rsidR="00E95848" w:rsidRPr="009159B6">
          <w:rPr>
            <w:b/>
            <w:bCs/>
            <w:rPrChange w:id="1224" w:author="usuario" w:date="2020-09-01T16:59:00Z">
              <w:rPr>
                <w:b/>
                <w:bCs/>
                <w:lang w:val="es-ES"/>
              </w:rPr>
            </w:rPrChange>
          </w:rPr>
          <w:t>¡Error! Marcador no definido.</w:t>
        </w:r>
      </w:ins>
      <w:del w:id="1225" w:author="Mariano Marpegan" w:date="2020-08-26T00:40:00Z">
        <w:r w:rsidRPr="009159B6" w:rsidDel="00E95848">
          <w:delText>21</w:delText>
        </w:r>
        <w:r w:rsidRPr="005D1DDE" w:rsidDel="00E95848">
          <w:fldChar w:fldCharType="end"/>
        </w:r>
      </w:del>
    </w:p>
    <w:p w14:paraId="440C2587" w14:textId="5F8DBC5F" w:rsidR="00CE5B42" w:rsidRPr="009159B6" w:rsidDel="00E95848" w:rsidRDefault="00CE5B42">
      <w:pPr>
        <w:pStyle w:val="TOC3"/>
        <w:tabs>
          <w:tab w:val="left" w:pos="1134"/>
          <w:tab w:val="right" w:leader="dot" w:pos="10195"/>
        </w:tabs>
        <w:rPr>
          <w:del w:id="1226" w:author="Mariano Marpegan" w:date="2020-08-26T00:40:00Z"/>
          <w:rFonts w:eastAsiaTheme="minorEastAsia"/>
          <w:noProof/>
          <w:sz w:val="24"/>
          <w:szCs w:val="24"/>
          <w:lang w:eastAsia="en-GB"/>
        </w:rPr>
      </w:pPr>
      <w:del w:id="1227" w:author="Mariano Marpegan" w:date="2020-08-26T00:40:00Z">
        <w:r w:rsidRPr="009159B6" w:rsidDel="00E95848">
          <w:rPr>
            <w:noProof/>
          </w:rPr>
          <w:delText>7.4.1</w:delText>
        </w:r>
        <w:r w:rsidRPr="009159B6" w:rsidDel="00E95848">
          <w:rPr>
            <w:rFonts w:eastAsiaTheme="minorEastAsia"/>
            <w:noProof/>
            <w:sz w:val="24"/>
            <w:szCs w:val="24"/>
            <w:lang w:eastAsia="en-GB"/>
          </w:rPr>
          <w:tab/>
        </w:r>
        <w:r w:rsidRPr="009159B6" w:rsidDel="00E95848">
          <w:rPr>
            <w:noProof/>
          </w:rPr>
          <w:delText>Public and Private Networks</w:delText>
        </w:r>
        <w:r w:rsidRPr="009159B6" w:rsidDel="00E95848">
          <w:rPr>
            <w:noProof/>
          </w:rPr>
          <w:tab/>
        </w:r>
        <w:r w:rsidRPr="005D1DDE" w:rsidDel="00E95848">
          <w:rPr>
            <w:noProof/>
          </w:rPr>
          <w:fldChar w:fldCharType="begin"/>
        </w:r>
        <w:r w:rsidRPr="009159B6" w:rsidDel="00E95848">
          <w:rPr>
            <w:noProof/>
          </w:rPr>
          <w:delInstrText xml:space="preserve"> PAGEREF _Toc464549775 \h </w:delInstrText>
        </w:r>
        <w:r w:rsidRPr="005D1DDE" w:rsidDel="00E95848">
          <w:rPr>
            <w:noProof/>
          </w:rPr>
        </w:r>
        <w:r w:rsidRPr="005D1DDE" w:rsidDel="00E95848">
          <w:rPr>
            <w:noProof/>
            <w:rPrChange w:id="1228" w:author="usuario" w:date="2020-09-01T16:59:00Z">
              <w:rPr>
                <w:noProof/>
              </w:rPr>
            </w:rPrChange>
          </w:rPr>
          <w:fldChar w:fldCharType="separate"/>
        </w:r>
      </w:del>
      <w:ins w:id="1229" w:author="Mariano Marpegan" w:date="2020-08-26T00:40:00Z">
        <w:r w:rsidR="00E95848" w:rsidRPr="009159B6">
          <w:rPr>
            <w:b/>
            <w:bCs/>
            <w:noProof/>
            <w:rPrChange w:id="1230" w:author="usuario" w:date="2020-09-01T16:59:00Z">
              <w:rPr>
                <w:b/>
                <w:bCs/>
                <w:noProof/>
                <w:lang w:val="es-ES"/>
              </w:rPr>
            </w:rPrChange>
          </w:rPr>
          <w:t>¡Error! Marcador no definido.</w:t>
        </w:r>
      </w:ins>
      <w:del w:id="1231" w:author="Mariano Marpegan" w:date="2020-08-26T00:40:00Z">
        <w:r w:rsidRPr="009159B6" w:rsidDel="00E95848">
          <w:rPr>
            <w:noProof/>
          </w:rPr>
          <w:delText>22</w:delText>
        </w:r>
        <w:r w:rsidRPr="005D1DDE" w:rsidDel="00E95848">
          <w:rPr>
            <w:noProof/>
          </w:rPr>
          <w:fldChar w:fldCharType="end"/>
        </w:r>
      </w:del>
    </w:p>
    <w:p w14:paraId="210876D3" w14:textId="1D12E290" w:rsidR="00CE5B42" w:rsidRPr="009159B6" w:rsidDel="00E95848" w:rsidRDefault="00CE5B42">
      <w:pPr>
        <w:pStyle w:val="TOC3"/>
        <w:tabs>
          <w:tab w:val="left" w:pos="1134"/>
          <w:tab w:val="right" w:leader="dot" w:pos="10195"/>
        </w:tabs>
        <w:rPr>
          <w:del w:id="1232" w:author="Mariano Marpegan" w:date="2020-08-26T00:40:00Z"/>
          <w:rFonts w:eastAsiaTheme="minorEastAsia"/>
          <w:noProof/>
          <w:sz w:val="24"/>
          <w:szCs w:val="24"/>
          <w:lang w:eastAsia="en-GB"/>
        </w:rPr>
      </w:pPr>
      <w:del w:id="1233" w:author="Mariano Marpegan" w:date="2020-08-26T00:40:00Z">
        <w:r w:rsidRPr="009159B6" w:rsidDel="00E95848">
          <w:rPr>
            <w:noProof/>
          </w:rPr>
          <w:delText>7.4.2</w:delText>
        </w:r>
        <w:r w:rsidRPr="009159B6" w:rsidDel="00E95848">
          <w:rPr>
            <w:rFonts w:eastAsiaTheme="minorEastAsia"/>
            <w:noProof/>
            <w:sz w:val="24"/>
            <w:szCs w:val="24"/>
            <w:lang w:eastAsia="en-GB"/>
          </w:rPr>
          <w:tab/>
        </w:r>
        <w:r w:rsidRPr="009159B6" w:rsidDel="00E95848">
          <w:rPr>
            <w:noProof/>
          </w:rPr>
          <w:delText>Radio Links</w:delText>
        </w:r>
        <w:r w:rsidRPr="009159B6" w:rsidDel="00E95848">
          <w:rPr>
            <w:noProof/>
          </w:rPr>
          <w:tab/>
        </w:r>
        <w:r w:rsidRPr="005D1DDE" w:rsidDel="00E95848">
          <w:rPr>
            <w:noProof/>
          </w:rPr>
          <w:fldChar w:fldCharType="begin"/>
        </w:r>
        <w:r w:rsidRPr="009159B6" w:rsidDel="00E95848">
          <w:rPr>
            <w:noProof/>
          </w:rPr>
          <w:delInstrText xml:space="preserve"> PAGEREF _Toc464549776 \h </w:delInstrText>
        </w:r>
        <w:r w:rsidRPr="005D1DDE" w:rsidDel="00E95848">
          <w:rPr>
            <w:noProof/>
          </w:rPr>
        </w:r>
        <w:r w:rsidRPr="005D1DDE" w:rsidDel="00E95848">
          <w:rPr>
            <w:noProof/>
            <w:rPrChange w:id="1234" w:author="usuario" w:date="2020-09-01T16:59:00Z">
              <w:rPr>
                <w:noProof/>
              </w:rPr>
            </w:rPrChange>
          </w:rPr>
          <w:fldChar w:fldCharType="separate"/>
        </w:r>
      </w:del>
      <w:ins w:id="1235" w:author="Mariano Marpegan" w:date="2020-08-26T00:40:00Z">
        <w:r w:rsidR="00E95848" w:rsidRPr="009159B6">
          <w:rPr>
            <w:b/>
            <w:bCs/>
            <w:noProof/>
            <w:rPrChange w:id="1236" w:author="usuario" w:date="2020-09-01T16:59:00Z">
              <w:rPr>
                <w:b/>
                <w:bCs/>
                <w:noProof/>
                <w:lang w:val="es-ES"/>
              </w:rPr>
            </w:rPrChange>
          </w:rPr>
          <w:t>¡Error! Marcador no definido.</w:t>
        </w:r>
      </w:ins>
      <w:del w:id="1237" w:author="Mariano Marpegan" w:date="2020-08-26T00:40:00Z">
        <w:r w:rsidRPr="009159B6" w:rsidDel="00E95848">
          <w:rPr>
            <w:noProof/>
          </w:rPr>
          <w:delText>22</w:delText>
        </w:r>
        <w:r w:rsidRPr="005D1DDE" w:rsidDel="00E95848">
          <w:rPr>
            <w:noProof/>
          </w:rPr>
          <w:fldChar w:fldCharType="end"/>
        </w:r>
      </w:del>
    </w:p>
    <w:p w14:paraId="5CC33AC4" w14:textId="4D56E882" w:rsidR="00CE5B42" w:rsidRPr="009159B6" w:rsidDel="00E95848" w:rsidRDefault="00CE5B42">
      <w:pPr>
        <w:pStyle w:val="TOC3"/>
        <w:tabs>
          <w:tab w:val="left" w:pos="1134"/>
          <w:tab w:val="right" w:leader="dot" w:pos="10195"/>
        </w:tabs>
        <w:rPr>
          <w:del w:id="1238" w:author="Mariano Marpegan" w:date="2020-08-26T00:40:00Z"/>
          <w:rFonts w:eastAsiaTheme="minorEastAsia"/>
          <w:noProof/>
          <w:sz w:val="24"/>
          <w:szCs w:val="24"/>
          <w:lang w:eastAsia="en-GB"/>
        </w:rPr>
      </w:pPr>
      <w:del w:id="1239" w:author="Mariano Marpegan" w:date="2020-08-26T00:40:00Z">
        <w:r w:rsidRPr="009159B6" w:rsidDel="00E95848">
          <w:rPr>
            <w:noProof/>
          </w:rPr>
          <w:delText>7.4.3</w:delText>
        </w:r>
        <w:r w:rsidRPr="009159B6" w:rsidDel="00E95848">
          <w:rPr>
            <w:rFonts w:eastAsiaTheme="minorEastAsia"/>
            <w:noProof/>
            <w:sz w:val="24"/>
            <w:szCs w:val="24"/>
            <w:lang w:eastAsia="en-GB"/>
          </w:rPr>
          <w:tab/>
        </w:r>
        <w:r w:rsidRPr="009159B6" w:rsidDel="00E95848">
          <w:rPr>
            <w:noProof/>
          </w:rPr>
          <w:delText>Cellular Telephone Systems</w:delText>
        </w:r>
        <w:r w:rsidRPr="009159B6" w:rsidDel="00E95848">
          <w:rPr>
            <w:noProof/>
          </w:rPr>
          <w:tab/>
        </w:r>
        <w:r w:rsidRPr="005D1DDE" w:rsidDel="00E95848">
          <w:rPr>
            <w:noProof/>
          </w:rPr>
          <w:fldChar w:fldCharType="begin"/>
        </w:r>
        <w:r w:rsidRPr="009159B6" w:rsidDel="00E95848">
          <w:rPr>
            <w:noProof/>
          </w:rPr>
          <w:delInstrText xml:space="preserve"> PAGEREF _Toc464549777 \h </w:delInstrText>
        </w:r>
        <w:r w:rsidRPr="005D1DDE" w:rsidDel="00E95848">
          <w:rPr>
            <w:noProof/>
          </w:rPr>
        </w:r>
        <w:r w:rsidRPr="005D1DDE" w:rsidDel="00E95848">
          <w:rPr>
            <w:noProof/>
            <w:rPrChange w:id="1240" w:author="usuario" w:date="2020-09-01T16:59:00Z">
              <w:rPr>
                <w:noProof/>
              </w:rPr>
            </w:rPrChange>
          </w:rPr>
          <w:fldChar w:fldCharType="separate"/>
        </w:r>
      </w:del>
      <w:ins w:id="1241" w:author="Mariano Marpegan" w:date="2020-08-26T00:40:00Z">
        <w:r w:rsidR="00E95848" w:rsidRPr="009159B6">
          <w:rPr>
            <w:b/>
            <w:bCs/>
            <w:noProof/>
            <w:rPrChange w:id="1242" w:author="usuario" w:date="2020-09-01T16:59:00Z">
              <w:rPr>
                <w:b/>
                <w:bCs/>
                <w:noProof/>
                <w:lang w:val="es-ES"/>
              </w:rPr>
            </w:rPrChange>
          </w:rPr>
          <w:t>¡Error! Marcador no definido.</w:t>
        </w:r>
      </w:ins>
      <w:del w:id="1243" w:author="Mariano Marpegan" w:date="2020-08-26T00:40:00Z">
        <w:r w:rsidRPr="009159B6" w:rsidDel="00E95848">
          <w:rPr>
            <w:noProof/>
          </w:rPr>
          <w:delText>22</w:delText>
        </w:r>
        <w:r w:rsidRPr="005D1DDE" w:rsidDel="00E95848">
          <w:rPr>
            <w:noProof/>
          </w:rPr>
          <w:fldChar w:fldCharType="end"/>
        </w:r>
      </w:del>
    </w:p>
    <w:p w14:paraId="48B2614C" w14:textId="5C0BF338" w:rsidR="00CE5B42" w:rsidRPr="009159B6" w:rsidDel="00E95848" w:rsidRDefault="00CE5B42">
      <w:pPr>
        <w:pStyle w:val="TOC3"/>
        <w:tabs>
          <w:tab w:val="left" w:pos="1134"/>
          <w:tab w:val="right" w:leader="dot" w:pos="10195"/>
        </w:tabs>
        <w:rPr>
          <w:del w:id="1244" w:author="Mariano Marpegan" w:date="2020-08-26T00:40:00Z"/>
          <w:rFonts w:eastAsiaTheme="minorEastAsia"/>
          <w:noProof/>
          <w:sz w:val="24"/>
          <w:szCs w:val="24"/>
          <w:lang w:eastAsia="en-GB"/>
        </w:rPr>
      </w:pPr>
      <w:del w:id="1245" w:author="Mariano Marpegan" w:date="2020-08-26T00:40:00Z">
        <w:r w:rsidRPr="009159B6" w:rsidDel="00E95848">
          <w:rPr>
            <w:noProof/>
          </w:rPr>
          <w:delText>7.4.4</w:delText>
        </w:r>
        <w:r w:rsidRPr="009159B6" w:rsidDel="00E95848">
          <w:rPr>
            <w:rFonts w:eastAsiaTheme="minorEastAsia"/>
            <w:noProof/>
            <w:sz w:val="24"/>
            <w:szCs w:val="24"/>
            <w:lang w:eastAsia="en-GB"/>
          </w:rPr>
          <w:tab/>
        </w:r>
        <w:r w:rsidRPr="009159B6" w:rsidDel="00E95848">
          <w:rPr>
            <w:noProof/>
          </w:rPr>
          <w:delText>Satellite Communications Systems</w:delText>
        </w:r>
        <w:r w:rsidRPr="009159B6" w:rsidDel="00E95848">
          <w:rPr>
            <w:noProof/>
          </w:rPr>
          <w:tab/>
        </w:r>
        <w:r w:rsidRPr="005D1DDE" w:rsidDel="00E95848">
          <w:rPr>
            <w:noProof/>
          </w:rPr>
          <w:fldChar w:fldCharType="begin"/>
        </w:r>
        <w:r w:rsidRPr="009159B6" w:rsidDel="00E95848">
          <w:rPr>
            <w:noProof/>
          </w:rPr>
          <w:delInstrText xml:space="preserve"> PAGEREF _Toc464549778 \h </w:delInstrText>
        </w:r>
        <w:r w:rsidRPr="005D1DDE" w:rsidDel="00E95848">
          <w:rPr>
            <w:noProof/>
          </w:rPr>
        </w:r>
        <w:r w:rsidRPr="005D1DDE" w:rsidDel="00E95848">
          <w:rPr>
            <w:noProof/>
            <w:rPrChange w:id="1246" w:author="usuario" w:date="2020-09-01T16:59:00Z">
              <w:rPr>
                <w:noProof/>
              </w:rPr>
            </w:rPrChange>
          </w:rPr>
          <w:fldChar w:fldCharType="separate"/>
        </w:r>
      </w:del>
      <w:ins w:id="1247" w:author="Mariano Marpegan" w:date="2020-08-26T00:40:00Z">
        <w:r w:rsidR="00E95848" w:rsidRPr="009159B6">
          <w:rPr>
            <w:b/>
            <w:bCs/>
            <w:noProof/>
            <w:rPrChange w:id="1248" w:author="usuario" w:date="2020-09-01T16:59:00Z">
              <w:rPr>
                <w:b/>
                <w:bCs/>
                <w:noProof/>
                <w:lang w:val="es-ES"/>
              </w:rPr>
            </w:rPrChange>
          </w:rPr>
          <w:t>¡Error! Marcador no definido.</w:t>
        </w:r>
      </w:ins>
      <w:del w:id="1249" w:author="Mariano Marpegan" w:date="2020-08-26T00:40:00Z">
        <w:r w:rsidRPr="009159B6" w:rsidDel="00E95848">
          <w:rPr>
            <w:noProof/>
          </w:rPr>
          <w:delText>22</w:delText>
        </w:r>
        <w:r w:rsidRPr="005D1DDE" w:rsidDel="00E95848">
          <w:rPr>
            <w:noProof/>
          </w:rPr>
          <w:fldChar w:fldCharType="end"/>
        </w:r>
      </w:del>
    </w:p>
    <w:p w14:paraId="7E4B7041" w14:textId="73BD1FBA" w:rsidR="00CE5B42" w:rsidRPr="009159B6" w:rsidDel="00E95848" w:rsidRDefault="00CE5B42">
      <w:pPr>
        <w:pStyle w:val="TOC3"/>
        <w:tabs>
          <w:tab w:val="left" w:pos="1134"/>
          <w:tab w:val="right" w:leader="dot" w:pos="10195"/>
        </w:tabs>
        <w:rPr>
          <w:del w:id="1250" w:author="Mariano Marpegan" w:date="2020-08-26T00:40:00Z"/>
          <w:rFonts w:eastAsiaTheme="minorEastAsia"/>
          <w:noProof/>
          <w:sz w:val="24"/>
          <w:szCs w:val="24"/>
          <w:lang w:eastAsia="en-GB"/>
        </w:rPr>
      </w:pPr>
      <w:del w:id="1251" w:author="Mariano Marpegan" w:date="2020-08-26T00:40:00Z">
        <w:r w:rsidRPr="009159B6" w:rsidDel="00E95848">
          <w:rPr>
            <w:noProof/>
          </w:rPr>
          <w:delText>7.4.5</w:delText>
        </w:r>
        <w:r w:rsidRPr="009159B6" w:rsidDel="00E95848">
          <w:rPr>
            <w:rFonts w:eastAsiaTheme="minorEastAsia"/>
            <w:noProof/>
            <w:sz w:val="24"/>
            <w:szCs w:val="24"/>
            <w:lang w:eastAsia="en-GB"/>
          </w:rPr>
          <w:tab/>
        </w:r>
        <w:r w:rsidRPr="009159B6" w:rsidDel="00E95848">
          <w:rPr>
            <w:noProof/>
          </w:rPr>
          <w:delText>Visual Communications</w:delText>
        </w:r>
        <w:r w:rsidRPr="009159B6" w:rsidDel="00E95848">
          <w:rPr>
            <w:noProof/>
          </w:rPr>
          <w:tab/>
        </w:r>
        <w:r w:rsidRPr="005D1DDE" w:rsidDel="00E95848">
          <w:rPr>
            <w:noProof/>
          </w:rPr>
          <w:fldChar w:fldCharType="begin"/>
        </w:r>
        <w:r w:rsidRPr="009159B6" w:rsidDel="00E95848">
          <w:rPr>
            <w:noProof/>
          </w:rPr>
          <w:delInstrText xml:space="preserve"> PAGEREF _Toc464549779 \h </w:delInstrText>
        </w:r>
        <w:r w:rsidRPr="005D1DDE" w:rsidDel="00E95848">
          <w:rPr>
            <w:noProof/>
          </w:rPr>
        </w:r>
        <w:r w:rsidRPr="005D1DDE" w:rsidDel="00E95848">
          <w:rPr>
            <w:noProof/>
            <w:rPrChange w:id="1252" w:author="usuario" w:date="2020-09-01T16:59:00Z">
              <w:rPr>
                <w:noProof/>
              </w:rPr>
            </w:rPrChange>
          </w:rPr>
          <w:fldChar w:fldCharType="separate"/>
        </w:r>
      </w:del>
      <w:ins w:id="1253" w:author="Mariano Marpegan" w:date="2020-08-26T00:40:00Z">
        <w:r w:rsidR="00E95848" w:rsidRPr="009159B6">
          <w:rPr>
            <w:b/>
            <w:bCs/>
            <w:noProof/>
            <w:rPrChange w:id="1254" w:author="usuario" w:date="2020-09-01T16:59:00Z">
              <w:rPr>
                <w:b/>
                <w:bCs/>
                <w:noProof/>
                <w:lang w:val="es-ES"/>
              </w:rPr>
            </w:rPrChange>
          </w:rPr>
          <w:t>¡Error! Marcador no definido.</w:t>
        </w:r>
      </w:ins>
      <w:del w:id="1255" w:author="Mariano Marpegan" w:date="2020-08-26T00:40:00Z">
        <w:r w:rsidRPr="009159B6" w:rsidDel="00E95848">
          <w:rPr>
            <w:noProof/>
          </w:rPr>
          <w:delText>22</w:delText>
        </w:r>
        <w:r w:rsidRPr="005D1DDE" w:rsidDel="00E95848">
          <w:rPr>
            <w:noProof/>
          </w:rPr>
          <w:fldChar w:fldCharType="end"/>
        </w:r>
      </w:del>
    </w:p>
    <w:p w14:paraId="2F1E710A" w14:textId="019524B6" w:rsidR="00CE5B42" w:rsidRPr="009159B6" w:rsidDel="00E95848" w:rsidRDefault="00CE5B42">
      <w:pPr>
        <w:pStyle w:val="TOC1"/>
        <w:rPr>
          <w:del w:id="1256" w:author="Mariano Marpegan" w:date="2020-08-26T00:40:00Z"/>
          <w:rFonts w:eastAsiaTheme="minorEastAsia"/>
          <w:b w:val="0"/>
          <w:color w:val="auto"/>
          <w:sz w:val="24"/>
          <w:szCs w:val="24"/>
          <w:lang w:eastAsia="en-GB"/>
        </w:rPr>
      </w:pPr>
      <w:del w:id="1257" w:author="Mariano Marpegan" w:date="2020-08-26T00:40:00Z">
        <w:r w:rsidRPr="009159B6" w:rsidDel="00E95848">
          <w:rPr>
            <w:b w:val="0"/>
          </w:rPr>
          <w:delText>8</w:delText>
        </w:r>
        <w:r w:rsidRPr="009159B6" w:rsidDel="00E95848">
          <w:rPr>
            <w:rFonts w:eastAsiaTheme="minorEastAsia"/>
            <w:sz w:val="24"/>
            <w:szCs w:val="24"/>
            <w:lang w:eastAsia="en-GB"/>
          </w:rPr>
          <w:tab/>
        </w:r>
        <w:r w:rsidRPr="009159B6" w:rsidDel="00E95848">
          <w:rPr>
            <w:b w:val="0"/>
          </w:rPr>
          <w:delText>DISPLAY, STORAGE &amp; CONTROL</w:delText>
        </w:r>
        <w:r w:rsidRPr="009159B6" w:rsidDel="00E95848">
          <w:rPr>
            <w:b w:val="0"/>
          </w:rPr>
          <w:tab/>
        </w:r>
        <w:r w:rsidRPr="005D1DDE" w:rsidDel="00E95848">
          <w:rPr>
            <w:b w:val="0"/>
          </w:rPr>
          <w:fldChar w:fldCharType="begin"/>
        </w:r>
        <w:r w:rsidRPr="009159B6" w:rsidDel="00E95848">
          <w:rPr>
            <w:b w:val="0"/>
          </w:rPr>
          <w:delInstrText xml:space="preserve"> PAGEREF _Toc464549780 \h </w:delInstrText>
        </w:r>
        <w:r w:rsidRPr="005D1DDE" w:rsidDel="00E95848">
          <w:rPr>
            <w:b w:val="0"/>
          </w:rPr>
        </w:r>
        <w:r w:rsidRPr="005D1DDE" w:rsidDel="00E95848">
          <w:rPr>
            <w:b w:val="0"/>
            <w:rPrChange w:id="1258" w:author="usuario" w:date="2020-09-01T16:59:00Z">
              <w:rPr>
                <w:b w:val="0"/>
              </w:rPr>
            </w:rPrChange>
          </w:rPr>
          <w:fldChar w:fldCharType="separate"/>
        </w:r>
      </w:del>
      <w:ins w:id="1259" w:author="Mariano Marpegan" w:date="2020-08-26T00:40:00Z">
        <w:r w:rsidR="00E95848" w:rsidRPr="009159B6">
          <w:rPr>
            <w:bCs/>
            <w:rPrChange w:id="1260" w:author="usuario" w:date="2020-09-01T16:59:00Z">
              <w:rPr>
                <w:bCs/>
                <w:lang w:val="es-ES"/>
              </w:rPr>
            </w:rPrChange>
          </w:rPr>
          <w:t>¡Error! Marcador no definido.</w:t>
        </w:r>
      </w:ins>
      <w:del w:id="1261" w:author="Mariano Marpegan" w:date="2020-08-26T00:40:00Z">
        <w:r w:rsidRPr="009159B6" w:rsidDel="00E95848">
          <w:rPr>
            <w:b w:val="0"/>
          </w:rPr>
          <w:delText>22</w:delText>
        </w:r>
        <w:r w:rsidRPr="005D1DDE" w:rsidDel="00E95848">
          <w:rPr>
            <w:b w:val="0"/>
          </w:rPr>
          <w:fldChar w:fldCharType="end"/>
        </w:r>
      </w:del>
    </w:p>
    <w:p w14:paraId="3DE35730" w14:textId="0A2DCE27" w:rsidR="00CE5B42" w:rsidRPr="009159B6" w:rsidDel="00E95848" w:rsidRDefault="00CE5B42">
      <w:pPr>
        <w:pStyle w:val="TOC2"/>
        <w:rPr>
          <w:del w:id="1262" w:author="Mariano Marpegan" w:date="2020-08-26T00:40:00Z"/>
          <w:rFonts w:eastAsiaTheme="minorEastAsia"/>
          <w:color w:val="auto"/>
          <w:sz w:val="24"/>
          <w:szCs w:val="24"/>
          <w:lang w:eastAsia="en-GB"/>
        </w:rPr>
      </w:pPr>
      <w:del w:id="1263" w:author="Mariano Marpegan" w:date="2020-08-26T00:40:00Z">
        <w:r w:rsidRPr="009159B6" w:rsidDel="00E95848">
          <w:delText>8.1</w:delText>
        </w:r>
        <w:r w:rsidRPr="009159B6" w:rsidDel="00E95848">
          <w:rPr>
            <w:rFonts w:eastAsiaTheme="minorEastAsia"/>
            <w:sz w:val="24"/>
            <w:szCs w:val="24"/>
            <w:lang w:eastAsia="en-GB"/>
          </w:rPr>
          <w:tab/>
        </w:r>
        <w:r w:rsidRPr="009159B6" w:rsidDel="00E95848">
          <w:delText>Introduction</w:delText>
        </w:r>
        <w:r w:rsidRPr="009159B6" w:rsidDel="00E95848">
          <w:tab/>
        </w:r>
        <w:r w:rsidRPr="005D1DDE" w:rsidDel="00E95848">
          <w:fldChar w:fldCharType="begin"/>
        </w:r>
        <w:r w:rsidRPr="009159B6" w:rsidDel="00E95848">
          <w:delInstrText xml:space="preserve"> PAGEREF _Toc464549781 \h </w:delInstrText>
        </w:r>
        <w:r w:rsidRPr="005D1DDE" w:rsidDel="00E95848">
          <w:rPr>
            <w:rPrChange w:id="1264" w:author="usuario" w:date="2020-09-01T16:59:00Z">
              <w:rPr/>
            </w:rPrChange>
          </w:rPr>
          <w:fldChar w:fldCharType="separate"/>
        </w:r>
      </w:del>
      <w:ins w:id="1265" w:author="Mariano Marpegan" w:date="2020-08-26T00:40:00Z">
        <w:r w:rsidR="00E95848" w:rsidRPr="009159B6">
          <w:rPr>
            <w:b/>
            <w:bCs/>
            <w:rPrChange w:id="1266" w:author="usuario" w:date="2020-09-01T16:59:00Z">
              <w:rPr>
                <w:b/>
                <w:bCs/>
                <w:lang w:val="es-ES"/>
              </w:rPr>
            </w:rPrChange>
          </w:rPr>
          <w:t>¡Error! Marcador no definido.</w:t>
        </w:r>
      </w:ins>
      <w:del w:id="1267" w:author="Mariano Marpegan" w:date="2020-08-26T00:40:00Z">
        <w:r w:rsidRPr="009159B6" w:rsidDel="00E95848">
          <w:delText>22</w:delText>
        </w:r>
        <w:r w:rsidRPr="005D1DDE" w:rsidDel="00E95848">
          <w:fldChar w:fldCharType="end"/>
        </w:r>
      </w:del>
    </w:p>
    <w:p w14:paraId="55949C03" w14:textId="776D086C" w:rsidR="00CE5B42" w:rsidRPr="009159B6" w:rsidDel="00E95848" w:rsidRDefault="00CE5B42">
      <w:pPr>
        <w:pStyle w:val="TOC2"/>
        <w:rPr>
          <w:del w:id="1268" w:author="Mariano Marpegan" w:date="2020-08-26T00:40:00Z"/>
          <w:rFonts w:eastAsiaTheme="minorEastAsia"/>
          <w:color w:val="auto"/>
          <w:sz w:val="24"/>
          <w:szCs w:val="24"/>
          <w:lang w:eastAsia="en-GB"/>
        </w:rPr>
      </w:pPr>
      <w:del w:id="1269" w:author="Mariano Marpegan" w:date="2020-08-26T00:40:00Z">
        <w:r w:rsidRPr="009159B6" w:rsidDel="00E95848">
          <w:delText>8.2</w:delText>
        </w:r>
        <w:r w:rsidRPr="009159B6" w:rsidDel="00E95848">
          <w:rPr>
            <w:rFonts w:eastAsiaTheme="minorEastAsia"/>
            <w:sz w:val="24"/>
            <w:szCs w:val="24"/>
            <w:lang w:eastAsia="en-GB"/>
          </w:rPr>
          <w:tab/>
        </w:r>
        <w:r w:rsidRPr="009159B6" w:rsidDel="00E95848">
          <w:delText>Display</w:delText>
        </w:r>
        <w:r w:rsidRPr="009159B6" w:rsidDel="00E95848">
          <w:tab/>
        </w:r>
        <w:r w:rsidRPr="005D1DDE" w:rsidDel="00E95848">
          <w:fldChar w:fldCharType="begin"/>
        </w:r>
        <w:r w:rsidRPr="009159B6" w:rsidDel="00E95848">
          <w:delInstrText xml:space="preserve"> PAGEREF _Toc464549782 \h </w:delInstrText>
        </w:r>
        <w:r w:rsidRPr="005D1DDE" w:rsidDel="00E95848">
          <w:rPr>
            <w:rPrChange w:id="1270" w:author="usuario" w:date="2020-09-01T16:59:00Z">
              <w:rPr/>
            </w:rPrChange>
          </w:rPr>
          <w:fldChar w:fldCharType="separate"/>
        </w:r>
      </w:del>
      <w:ins w:id="1271" w:author="Mariano Marpegan" w:date="2020-08-26T00:40:00Z">
        <w:r w:rsidR="00E95848" w:rsidRPr="009159B6">
          <w:rPr>
            <w:b/>
            <w:bCs/>
            <w:rPrChange w:id="1272" w:author="usuario" w:date="2020-09-01T16:59:00Z">
              <w:rPr>
                <w:b/>
                <w:bCs/>
                <w:lang w:val="es-ES"/>
              </w:rPr>
            </w:rPrChange>
          </w:rPr>
          <w:t>¡Error! Marcador no definido.</w:t>
        </w:r>
      </w:ins>
      <w:del w:id="1273" w:author="Mariano Marpegan" w:date="2020-08-26T00:40:00Z">
        <w:r w:rsidRPr="009159B6" w:rsidDel="00E95848">
          <w:delText>22</w:delText>
        </w:r>
        <w:r w:rsidRPr="005D1DDE" w:rsidDel="00E95848">
          <w:fldChar w:fldCharType="end"/>
        </w:r>
      </w:del>
    </w:p>
    <w:p w14:paraId="4131F52F" w14:textId="171386C3" w:rsidR="00CE5B42" w:rsidRPr="009159B6" w:rsidDel="00E95848" w:rsidRDefault="00CE5B42">
      <w:pPr>
        <w:pStyle w:val="TOC3"/>
        <w:tabs>
          <w:tab w:val="left" w:pos="1134"/>
          <w:tab w:val="right" w:leader="dot" w:pos="10195"/>
        </w:tabs>
        <w:rPr>
          <w:del w:id="1274" w:author="Mariano Marpegan" w:date="2020-08-26T00:40:00Z"/>
          <w:rFonts w:eastAsiaTheme="minorEastAsia"/>
          <w:noProof/>
          <w:sz w:val="24"/>
          <w:szCs w:val="24"/>
          <w:lang w:eastAsia="en-GB"/>
        </w:rPr>
      </w:pPr>
      <w:del w:id="1275" w:author="Mariano Marpegan" w:date="2020-08-26T00:40:00Z">
        <w:r w:rsidRPr="009159B6" w:rsidDel="00E95848">
          <w:rPr>
            <w:noProof/>
          </w:rPr>
          <w:delText>8.2.1</w:delText>
        </w:r>
        <w:r w:rsidRPr="009159B6" w:rsidDel="00E95848">
          <w:rPr>
            <w:rFonts w:eastAsiaTheme="minorEastAsia"/>
            <w:noProof/>
            <w:sz w:val="24"/>
            <w:szCs w:val="24"/>
            <w:lang w:eastAsia="en-GB"/>
          </w:rPr>
          <w:tab/>
        </w:r>
        <w:r w:rsidRPr="009159B6" w:rsidDel="00E95848">
          <w:rPr>
            <w:noProof/>
          </w:rPr>
          <w:delText>Visual Indicator</w:delText>
        </w:r>
        <w:r w:rsidRPr="009159B6" w:rsidDel="00E95848">
          <w:rPr>
            <w:noProof/>
          </w:rPr>
          <w:tab/>
        </w:r>
        <w:r w:rsidRPr="005D1DDE" w:rsidDel="00E95848">
          <w:rPr>
            <w:noProof/>
          </w:rPr>
          <w:fldChar w:fldCharType="begin"/>
        </w:r>
        <w:r w:rsidRPr="009159B6" w:rsidDel="00E95848">
          <w:rPr>
            <w:noProof/>
          </w:rPr>
          <w:delInstrText xml:space="preserve"> PAGEREF _Toc464549783 \h </w:delInstrText>
        </w:r>
        <w:r w:rsidRPr="005D1DDE" w:rsidDel="00E95848">
          <w:rPr>
            <w:noProof/>
          </w:rPr>
        </w:r>
        <w:r w:rsidRPr="005D1DDE" w:rsidDel="00E95848">
          <w:rPr>
            <w:noProof/>
            <w:rPrChange w:id="1276" w:author="usuario" w:date="2020-09-01T16:59:00Z">
              <w:rPr>
                <w:noProof/>
              </w:rPr>
            </w:rPrChange>
          </w:rPr>
          <w:fldChar w:fldCharType="separate"/>
        </w:r>
      </w:del>
      <w:ins w:id="1277" w:author="Mariano Marpegan" w:date="2020-08-26T00:40:00Z">
        <w:r w:rsidR="00E95848" w:rsidRPr="009159B6">
          <w:rPr>
            <w:b/>
            <w:bCs/>
            <w:noProof/>
            <w:rPrChange w:id="1278" w:author="usuario" w:date="2020-09-01T16:59:00Z">
              <w:rPr>
                <w:b/>
                <w:bCs/>
                <w:noProof/>
                <w:lang w:val="es-ES"/>
              </w:rPr>
            </w:rPrChange>
          </w:rPr>
          <w:t>¡Error! Marcador no definido.</w:t>
        </w:r>
      </w:ins>
      <w:del w:id="1279" w:author="Mariano Marpegan" w:date="2020-08-26T00:40:00Z">
        <w:r w:rsidRPr="009159B6" w:rsidDel="00E95848">
          <w:rPr>
            <w:noProof/>
          </w:rPr>
          <w:delText>22</w:delText>
        </w:r>
        <w:r w:rsidRPr="005D1DDE" w:rsidDel="00E95848">
          <w:rPr>
            <w:noProof/>
          </w:rPr>
          <w:fldChar w:fldCharType="end"/>
        </w:r>
      </w:del>
    </w:p>
    <w:p w14:paraId="3497DA9A" w14:textId="26926532" w:rsidR="00CE5B42" w:rsidRPr="009159B6" w:rsidDel="00E95848" w:rsidRDefault="00CE5B42">
      <w:pPr>
        <w:pStyle w:val="TOC3"/>
        <w:tabs>
          <w:tab w:val="left" w:pos="1134"/>
          <w:tab w:val="right" w:leader="dot" w:pos="10195"/>
        </w:tabs>
        <w:rPr>
          <w:del w:id="1280" w:author="Mariano Marpegan" w:date="2020-08-26T00:40:00Z"/>
          <w:rFonts w:eastAsiaTheme="minorEastAsia"/>
          <w:noProof/>
          <w:sz w:val="24"/>
          <w:szCs w:val="24"/>
          <w:lang w:eastAsia="en-GB"/>
        </w:rPr>
      </w:pPr>
      <w:del w:id="1281" w:author="Mariano Marpegan" w:date="2020-08-26T00:40:00Z">
        <w:r w:rsidRPr="009159B6" w:rsidDel="00E95848">
          <w:rPr>
            <w:noProof/>
          </w:rPr>
          <w:delText>8.2.2</w:delText>
        </w:r>
        <w:r w:rsidRPr="009159B6" w:rsidDel="00E95848">
          <w:rPr>
            <w:rFonts w:eastAsiaTheme="minorEastAsia"/>
            <w:noProof/>
            <w:sz w:val="24"/>
            <w:szCs w:val="24"/>
            <w:lang w:eastAsia="en-GB"/>
          </w:rPr>
          <w:tab/>
        </w:r>
        <w:r w:rsidRPr="009159B6" w:rsidDel="00E95848">
          <w:rPr>
            <w:noProof/>
          </w:rPr>
          <w:delText>Annunciator Panels</w:delText>
        </w:r>
        <w:r w:rsidRPr="009159B6" w:rsidDel="00E95848">
          <w:rPr>
            <w:noProof/>
          </w:rPr>
          <w:tab/>
        </w:r>
        <w:r w:rsidRPr="005D1DDE" w:rsidDel="00E95848">
          <w:rPr>
            <w:noProof/>
          </w:rPr>
          <w:fldChar w:fldCharType="begin"/>
        </w:r>
        <w:r w:rsidRPr="009159B6" w:rsidDel="00E95848">
          <w:rPr>
            <w:noProof/>
          </w:rPr>
          <w:delInstrText xml:space="preserve"> PAGEREF _Toc464549784 \h </w:delInstrText>
        </w:r>
        <w:r w:rsidRPr="005D1DDE" w:rsidDel="00E95848">
          <w:rPr>
            <w:noProof/>
          </w:rPr>
        </w:r>
        <w:r w:rsidRPr="005D1DDE" w:rsidDel="00E95848">
          <w:rPr>
            <w:noProof/>
            <w:rPrChange w:id="1282" w:author="usuario" w:date="2020-09-01T16:59:00Z">
              <w:rPr>
                <w:noProof/>
              </w:rPr>
            </w:rPrChange>
          </w:rPr>
          <w:fldChar w:fldCharType="separate"/>
        </w:r>
      </w:del>
      <w:ins w:id="1283" w:author="Mariano Marpegan" w:date="2020-08-26T00:40:00Z">
        <w:r w:rsidR="00E95848" w:rsidRPr="009159B6">
          <w:rPr>
            <w:b/>
            <w:bCs/>
            <w:noProof/>
            <w:rPrChange w:id="1284" w:author="usuario" w:date="2020-09-01T16:59:00Z">
              <w:rPr>
                <w:b/>
                <w:bCs/>
                <w:noProof/>
                <w:lang w:val="es-ES"/>
              </w:rPr>
            </w:rPrChange>
          </w:rPr>
          <w:t>¡Error! Marcador no definido.</w:t>
        </w:r>
      </w:ins>
      <w:del w:id="1285" w:author="Mariano Marpegan" w:date="2020-08-26T00:40:00Z">
        <w:r w:rsidRPr="009159B6" w:rsidDel="00E95848">
          <w:rPr>
            <w:noProof/>
          </w:rPr>
          <w:delText>23</w:delText>
        </w:r>
        <w:r w:rsidRPr="005D1DDE" w:rsidDel="00E95848">
          <w:rPr>
            <w:noProof/>
          </w:rPr>
          <w:fldChar w:fldCharType="end"/>
        </w:r>
      </w:del>
    </w:p>
    <w:p w14:paraId="40AA0735" w14:textId="4E19DF33" w:rsidR="00CE5B42" w:rsidRPr="009159B6" w:rsidDel="00E95848" w:rsidRDefault="00CE5B42">
      <w:pPr>
        <w:pStyle w:val="TOC3"/>
        <w:tabs>
          <w:tab w:val="left" w:pos="1134"/>
          <w:tab w:val="right" w:leader="dot" w:pos="10195"/>
        </w:tabs>
        <w:rPr>
          <w:del w:id="1286" w:author="Mariano Marpegan" w:date="2020-08-26T00:40:00Z"/>
          <w:rFonts w:eastAsiaTheme="minorEastAsia"/>
          <w:noProof/>
          <w:sz w:val="24"/>
          <w:szCs w:val="24"/>
          <w:lang w:eastAsia="en-GB"/>
        </w:rPr>
      </w:pPr>
      <w:del w:id="1287" w:author="Mariano Marpegan" w:date="2020-08-26T00:40:00Z">
        <w:r w:rsidRPr="009159B6" w:rsidDel="00E95848">
          <w:rPr>
            <w:noProof/>
          </w:rPr>
          <w:delText>8.2.3</w:delText>
        </w:r>
        <w:r w:rsidRPr="009159B6" w:rsidDel="00E95848">
          <w:rPr>
            <w:rFonts w:eastAsiaTheme="minorEastAsia"/>
            <w:noProof/>
            <w:sz w:val="24"/>
            <w:szCs w:val="24"/>
            <w:lang w:eastAsia="en-GB"/>
          </w:rPr>
          <w:tab/>
        </w:r>
        <w:r w:rsidRPr="009159B6" w:rsidDel="00E95848">
          <w:rPr>
            <w:noProof/>
          </w:rPr>
          <w:delText>Visual Display Unit</w:delText>
        </w:r>
        <w:r w:rsidRPr="009159B6" w:rsidDel="00E95848">
          <w:rPr>
            <w:noProof/>
          </w:rPr>
          <w:tab/>
        </w:r>
        <w:r w:rsidRPr="005D1DDE" w:rsidDel="00E95848">
          <w:rPr>
            <w:noProof/>
          </w:rPr>
          <w:fldChar w:fldCharType="begin"/>
        </w:r>
        <w:r w:rsidRPr="009159B6" w:rsidDel="00E95848">
          <w:rPr>
            <w:noProof/>
          </w:rPr>
          <w:delInstrText xml:space="preserve"> PAGEREF _Toc464549785 \h </w:delInstrText>
        </w:r>
        <w:r w:rsidRPr="005D1DDE" w:rsidDel="00E95848">
          <w:rPr>
            <w:noProof/>
          </w:rPr>
        </w:r>
        <w:r w:rsidRPr="005D1DDE" w:rsidDel="00E95848">
          <w:rPr>
            <w:noProof/>
            <w:rPrChange w:id="1288" w:author="usuario" w:date="2020-09-01T16:59:00Z">
              <w:rPr>
                <w:noProof/>
              </w:rPr>
            </w:rPrChange>
          </w:rPr>
          <w:fldChar w:fldCharType="separate"/>
        </w:r>
      </w:del>
      <w:ins w:id="1289" w:author="Mariano Marpegan" w:date="2020-08-26T00:40:00Z">
        <w:r w:rsidR="00E95848" w:rsidRPr="009159B6">
          <w:rPr>
            <w:b/>
            <w:bCs/>
            <w:noProof/>
            <w:rPrChange w:id="1290" w:author="usuario" w:date="2020-09-01T16:59:00Z">
              <w:rPr>
                <w:b/>
                <w:bCs/>
                <w:noProof/>
                <w:lang w:val="es-ES"/>
              </w:rPr>
            </w:rPrChange>
          </w:rPr>
          <w:t>¡Error! Marcador no definido.</w:t>
        </w:r>
      </w:ins>
      <w:del w:id="1291" w:author="Mariano Marpegan" w:date="2020-08-26T00:40:00Z">
        <w:r w:rsidRPr="009159B6" w:rsidDel="00E95848">
          <w:rPr>
            <w:noProof/>
          </w:rPr>
          <w:delText>23</w:delText>
        </w:r>
        <w:r w:rsidRPr="005D1DDE" w:rsidDel="00E95848">
          <w:rPr>
            <w:noProof/>
          </w:rPr>
          <w:fldChar w:fldCharType="end"/>
        </w:r>
      </w:del>
    </w:p>
    <w:p w14:paraId="55E35E1C" w14:textId="6A2A8A5C" w:rsidR="00CE5B42" w:rsidRPr="009159B6" w:rsidDel="00E95848" w:rsidRDefault="00CE5B42">
      <w:pPr>
        <w:pStyle w:val="TOC3"/>
        <w:tabs>
          <w:tab w:val="left" w:pos="1134"/>
          <w:tab w:val="right" w:leader="dot" w:pos="10195"/>
        </w:tabs>
        <w:rPr>
          <w:del w:id="1292" w:author="Mariano Marpegan" w:date="2020-08-26T00:40:00Z"/>
          <w:rFonts w:eastAsiaTheme="minorEastAsia"/>
          <w:noProof/>
          <w:sz w:val="24"/>
          <w:szCs w:val="24"/>
          <w:lang w:eastAsia="en-GB"/>
        </w:rPr>
      </w:pPr>
      <w:del w:id="1293" w:author="Mariano Marpegan" w:date="2020-08-26T00:40:00Z">
        <w:r w:rsidRPr="009159B6" w:rsidDel="00E95848">
          <w:rPr>
            <w:noProof/>
          </w:rPr>
          <w:lastRenderedPageBreak/>
          <w:delText>8.2.4</w:delText>
        </w:r>
        <w:r w:rsidRPr="009159B6" w:rsidDel="00E95848">
          <w:rPr>
            <w:rFonts w:eastAsiaTheme="minorEastAsia"/>
            <w:noProof/>
            <w:sz w:val="24"/>
            <w:szCs w:val="24"/>
            <w:lang w:eastAsia="en-GB"/>
          </w:rPr>
          <w:tab/>
        </w:r>
        <w:r w:rsidRPr="009159B6" w:rsidDel="00E95848">
          <w:rPr>
            <w:noProof/>
          </w:rPr>
          <w:delText>Online webpages</w:delText>
        </w:r>
        <w:r w:rsidRPr="009159B6" w:rsidDel="00E95848">
          <w:rPr>
            <w:noProof/>
          </w:rPr>
          <w:tab/>
        </w:r>
        <w:r w:rsidRPr="005D1DDE" w:rsidDel="00E95848">
          <w:rPr>
            <w:noProof/>
          </w:rPr>
          <w:fldChar w:fldCharType="begin"/>
        </w:r>
        <w:r w:rsidRPr="009159B6" w:rsidDel="00E95848">
          <w:rPr>
            <w:noProof/>
          </w:rPr>
          <w:delInstrText xml:space="preserve"> PAGEREF _Toc464549786 \h </w:delInstrText>
        </w:r>
        <w:r w:rsidRPr="005D1DDE" w:rsidDel="00E95848">
          <w:rPr>
            <w:noProof/>
          </w:rPr>
        </w:r>
        <w:r w:rsidRPr="005D1DDE" w:rsidDel="00E95848">
          <w:rPr>
            <w:noProof/>
            <w:rPrChange w:id="1294" w:author="usuario" w:date="2020-09-01T16:59:00Z">
              <w:rPr>
                <w:noProof/>
              </w:rPr>
            </w:rPrChange>
          </w:rPr>
          <w:fldChar w:fldCharType="separate"/>
        </w:r>
      </w:del>
      <w:ins w:id="1295" w:author="Mariano Marpegan" w:date="2020-08-26T00:40:00Z">
        <w:r w:rsidR="00E95848" w:rsidRPr="009159B6">
          <w:rPr>
            <w:b/>
            <w:bCs/>
            <w:noProof/>
            <w:rPrChange w:id="1296" w:author="usuario" w:date="2020-09-01T16:59:00Z">
              <w:rPr>
                <w:b/>
                <w:bCs/>
                <w:noProof/>
                <w:lang w:val="es-ES"/>
              </w:rPr>
            </w:rPrChange>
          </w:rPr>
          <w:t>¡Error! Marcador no definido.</w:t>
        </w:r>
      </w:ins>
      <w:del w:id="1297" w:author="Mariano Marpegan" w:date="2020-08-26T00:40:00Z">
        <w:r w:rsidRPr="009159B6" w:rsidDel="00E95848">
          <w:rPr>
            <w:noProof/>
          </w:rPr>
          <w:delText>23</w:delText>
        </w:r>
        <w:r w:rsidRPr="005D1DDE" w:rsidDel="00E95848">
          <w:rPr>
            <w:noProof/>
          </w:rPr>
          <w:fldChar w:fldCharType="end"/>
        </w:r>
      </w:del>
    </w:p>
    <w:p w14:paraId="0E9E3A8E" w14:textId="70666FF4" w:rsidR="00CE5B42" w:rsidRPr="009159B6" w:rsidDel="00E95848" w:rsidRDefault="00CE5B42">
      <w:pPr>
        <w:pStyle w:val="TOC2"/>
        <w:rPr>
          <w:del w:id="1298" w:author="Mariano Marpegan" w:date="2020-08-26T00:40:00Z"/>
          <w:rFonts w:eastAsiaTheme="minorEastAsia"/>
          <w:color w:val="auto"/>
          <w:sz w:val="24"/>
          <w:szCs w:val="24"/>
          <w:lang w:eastAsia="en-GB"/>
        </w:rPr>
      </w:pPr>
      <w:del w:id="1299" w:author="Mariano Marpegan" w:date="2020-08-26T00:40:00Z">
        <w:r w:rsidRPr="009159B6" w:rsidDel="00E95848">
          <w:delText>8.3</w:delText>
        </w:r>
        <w:r w:rsidRPr="009159B6" w:rsidDel="00E95848">
          <w:rPr>
            <w:rFonts w:eastAsiaTheme="minorEastAsia"/>
            <w:sz w:val="24"/>
            <w:szCs w:val="24"/>
            <w:lang w:eastAsia="en-GB"/>
          </w:rPr>
          <w:tab/>
        </w:r>
        <w:r w:rsidRPr="009159B6" w:rsidDel="00E95848">
          <w:delText>Data Storage</w:delText>
        </w:r>
        <w:r w:rsidRPr="009159B6" w:rsidDel="00E95848">
          <w:tab/>
        </w:r>
        <w:r w:rsidRPr="005D1DDE" w:rsidDel="00E95848">
          <w:fldChar w:fldCharType="begin"/>
        </w:r>
        <w:r w:rsidRPr="009159B6" w:rsidDel="00E95848">
          <w:delInstrText xml:space="preserve"> PAGEREF _Toc464549787 \h </w:delInstrText>
        </w:r>
        <w:r w:rsidRPr="005D1DDE" w:rsidDel="00E95848">
          <w:rPr>
            <w:rPrChange w:id="1300" w:author="usuario" w:date="2020-09-01T16:59:00Z">
              <w:rPr/>
            </w:rPrChange>
          </w:rPr>
          <w:fldChar w:fldCharType="separate"/>
        </w:r>
      </w:del>
      <w:ins w:id="1301" w:author="Mariano Marpegan" w:date="2020-08-26T00:40:00Z">
        <w:r w:rsidR="00E95848" w:rsidRPr="009159B6">
          <w:rPr>
            <w:b/>
            <w:bCs/>
            <w:rPrChange w:id="1302" w:author="usuario" w:date="2020-09-01T16:59:00Z">
              <w:rPr>
                <w:b/>
                <w:bCs/>
                <w:lang w:val="es-ES"/>
              </w:rPr>
            </w:rPrChange>
          </w:rPr>
          <w:t>¡Error! Marcador no definido.</w:t>
        </w:r>
      </w:ins>
      <w:del w:id="1303" w:author="Mariano Marpegan" w:date="2020-08-26T00:40:00Z">
        <w:r w:rsidRPr="009159B6" w:rsidDel="00E95848">
          <w:delText>23</w:delText>
        </w:r>
        <w:r w:rsidRPr="005D1DDE" w:rsidDel="00E95848">
          <w:fldChar w:fldCharType="end"/>
        </w:r>
      </w:del>
    </w:p>
    <w:p w14:paraId="67392004" w14:textId="5E7F5FF0" w:rsidR="00CE5B42" w:rsidRPr="009159B6" w:rsidDel="00E95848" w:rsidRDefault="00CE5B42">
      <w:pPr>
        <w:pStyle w:val="TOC3"/>
        <w:tabs>
          <w:tab w:val="left" w:pos="1134"/>
          <w:tab w:val="right" w:leader="dot" w:pos="10195"/>
        </w:tabs>
        <w:rPr>
          <w:del w:id="1304" w:author="Mariano Marpegan" w:date="2020-08-26T00:40:00Z"/>
          <w:rFonts w:eastAsiaTheme="minorEastAsia"/>
          <w:noProof/>
          <w:sz w:val="24"/>
          <w:szCs w:val="24"/>
          <w:lang w:eastAsia="en-GB"/>
        </w:rPr>
      </w:pPr>
      <w:del w:id="1305" w:author="Mariano Marpegan" w:date="2020-08-26T00:40:00Z">
        <w:r w:rsidRPr="009159B6" w:rsidDel="00E95848">
          <w:rPr>
            <w:noProof/>
          </w:rPr>
          <w:delText>8.3.1</w:delText>
        </w:r>
        <w:r w:rsidRPr="009159B6" w:rsidDel="00E95848">
          <w:rPr>
            <w:rFonts w:eastAsiaTheme="minorEastAsia"/>
            <w:noProof/>
            <w:sz w:val="24"/>
            <w:szCs w:val="24"/>
            <w:lang w:eastAsia="en-GB"/>
          </w:rPr>
          <w:tab/>
        </w:r>
        <w:r w:rsidRPr="009159B6" w:rsidDel="00E95848">
          <w:rPr>
            <w:noProof/>
          </w:rPr>
          <w:delText>Paper</w:delText>
        </w:r>
        <w:r w:rsidRPr="009159B6" w:rsidDel="00E95848">
          <w:rPr>
            <w:noProof/>
          </w:rPr>
          <w:tab/>
        </w:r>
        <w:r w:rsidRPr="005D1DDE" w:rsidDel="00E95848">
          <w:rPr>
            <w:noProof/>
          </w:rPr>
          <w:fldChar w:fldCharType="begin"/>
        </w:r>
        <w:r w:rsidRPr="009159B6" w:rsidDel="00E95848">
          <w:rPr>
            <w:noProof/>
          </w:rPr>
          <w:delInstrText xml:space="preserve"> PAGEREF _Toc464549788 \h </w:delInstrText>
        </w:r>
        <w:r w:rsidRPr="005D1DDE" w:rsidDel="00E95848">
          <w:rPr>
            <w:noProof/>
          </w:rPr>
        </w:r>
        <w:r w:rsidRPr="005D1DDE" w:rsidDel="00E95848">
          <w:rPr>
            <w:noProof/>
            <w:rPrChange w:id="1306" w:author="usuario" w:date="2020-09-01T16:59:00Z">
              <w:rPr>
                <w:noProof/>
              </w:rPr>
            </w:rPrChange>
          </w:rPr>
          <w:fldChar w:fldCharType="separate"/>
        </w:r>
      </w:del>
      <w:ins w:id="1307" w:author="Mariano Marpegan" w:date="2020-08-26T00:40:00Z">
        <w:r w:rsidR="00E95848" w:rsidRPr="009159B6">
          <w:rPr>
            <w:b/>
            <w:bCs/>
            <w:noProof/>
            <w:rPrChange w:id="1308" w:author="usuario" w:date="2020-09-01T16:59:00Z">
              <w:rPr>
                <w:b/>
                <w:bCs/>
                <w:noProof/>
                <w:lang w:val="es-ES"/>
              </w:rPr>
            </w:rPrChange>
          </w:rPr>
          <w:t>¡Error! Marcador no definido.</w:t>
        </w:r>
      </w:ins>
      <w:del w:id="1309" w:author="Mariano Marpegan" w:date="2020-08-26T00:40:00Z">
        <w:r w:rsidRPr="009159B6" w:rsidDel="00E95848">
          <w:rPr>
            <w:noProof/>
          </w:rPr>
          <w:delText>23</w:delText>
        </w:r>
        <w:r w:rsidRPr="005D1DDE" w:rsidDel="00E95848">
          <w:rPr>
            <w:noProof/>
          </w:rPr>
          <w:fldChar w:fldCharType="end"/>
        </w:r>
      </w:del>
    </w:p>
    <w:p w14:paraId="158E2FC5" w14:textId="62C23606" w:rsidR="00CE5B42" w:rsidRPr="009159B6" w:rsidDel="00E95848" w:rsidRDefault="00CE5B42">
      <w:pPr>
        <w:pStyle w:val="TOC3"/>
        <w:tabs>
          <w:tab w:val="left" w:pos="1134"/>
          <w:tab w:val="right" w:leader="dot" w:pos="10195"/>
        </w:tabs>
        <w:rPr>
          <w:del w:id="1310" w:author="Mariano Marpegan" w:date="2020-08-26T00:40:00Z"/>
          <w:rFonts w:eastAsiaTheme="minorEastAsia"/>
          <w:noProof/>
          <w:sz w:val="24"/>
          <w:szCs w:val="24"/>
          <w:lang w:eastAsia="en-GB"/>
        </w:rPr>
      </w:pPr>
      <w:del w:id="1311" w:author="Mariano Marpegan" w:date="2020-08-26T00:40:00Z">
        <w:r w:rsidRPr="009159B6" w:rsidDel="00E95848">
          <w:rPr>
            <w:noProof/>
          </w:rPr>
          <w:delText>8.3.2</w:delText>
        </w:r>
        <w:r w:rsidRPr="009159B6" w:rsidDel="00E95848">
          <w:rPr>
            <w:rFonts w:eastAsiaTheme="minorEastAsia"/>
            <w:noProof/>
            <w:sz w:val="24"/>
            <w:szCs w:val="24"/>
            <w:lang w:eastAsia="en-GB"/>
          </w:rPr>
          <w:tab/>
        </w:r>
        <w:r w:rsidRPr="009159B6" w:rsidDel="00E95848">
          <w:rPr>
            <w:noProof/>
          </w:rPr>
          <w:delText>Electronic</w:delText>
        </w:r>
        <w:r w:rsidRPr="009159B6" w:rsidDel="00E95848">
          <w:rPr>
            <w:noProof/>
          </w:rPr>
          <w:tab/>
        </w:r>
        <w:r w:rsidRPr="005D1DDE" w:rsidDel="00E95848">
          <w:rPr>
            <w:noProof/>
          </w:rPr>
          <w:fldChar w:fldCharType="begin"/>
        </w:r>
        <w:r w:rsidRPr="009159B6" w:rsidDel="00E95848">
          <w:rPr>
            <w:noProof/>
          </w:rPr>
          <w:delInstrText xml:space="preserve"> PAGEREF _Toc464549789 \h </w:delInstrText>
        </w:r>
        <w:r w:rsidRPr="005D1DDE" w:rsidDel="00E95848">
          <w:rPr>
            <w:noProof/>
          </w:rPr>
        </w:r>
        <w:r w:rsidRPr="005D1DDE" w:rsidDel="00E95848">
          <w:rPr>
            <w:noProof/>
            <w:rPrChange w:id="1312" w:author="usuario" w:date="2020-09-01T16:59:00Z">
              <w:rPr>
                <w:noProof/>
              </w:rPr>
            </w:rPrChange>
          </w:rPr>
          <w:fldChar w:fldCharType="separate"/>
        </w:r>
      </w:del>
      <w:ins w:id="1313" w:author="Mariano Marpegan" w:date="2020-08-26T00:40:00Z">
        <w:r w:rsidR="00E95848" w:rsidRPr="009159B6">
          <w:rPr>
            <w:b/>
            <w:bCs/>
            <w:noProof/>
            <w:rPrChange w:id="1314" w:author="usuario" w:date="2020-09-01T16:59:00Z">
              <w:rPr>
                <w:b/>
                <w:bCs/>
                <w:noProof/>
                <w:lang w:val="es-ES"/>
              </w:rPr>
            </w:rPrChange>
          </w:rPr>
          <w:t>¡Error! Marcador no definido.</w:t>
        </w:r>
      </w:ins>
      <w:del w:id="1315" w:author="Mariano Marpegan" w:date="2020-08-26T00:40:00Z">
        <w:r w:rsidRPr="009159B6" w:rsidDel="00E95848">
          <w:rPr>
            <w:noProof/>
          </w:rPr>
          <w:delText>23</w:delText>
        </w:r>
        <w:r w:rsidRPr="005D1DDE" w:rsidDel="00E95848">
          <w:rPr>
            <w:noProof/>
          </w:rPr>
          <w:fldChar w:fldCharType="end"/>
        </w:r>
      </w:del>
    </w:p>
    <w:p w14:paraId="0ACB44C7" w14:textId="1D0B520D" w:rsidR="00CE5B42" w:rsidRPr="009159B6" w:rsidDel="00E95848" w:rsidRDefault="00CE5B42">
      <w:pPr>
        <w:pStyle w:val="TOC2"/>
        <w:rPr>
          <w:del w:id="1316" w:author="Mariano Marpegan" w:date="2020-08-26T00:40:00Z"/>
          <w:rFonts w:eastAsiaTheme="minorEastAsia"/>
          <w:color w:val="auto"/>
          <w:sz w:val="24"/>
          <w:szCs w:val="24"/>
          <w:lang w:eastAsia="en-GB"/>
        </w:rPr>
      </w:pPr>
      <w:del w:id="1317" w:author="Mariano Marpegan" w:date="2020-08-26T00:40:00Z">
        <w:r w:rsidRPr="009159B6" w:rsidDel="00E95848">
          <w:delText>8.4</w:delText>
        </w:r>
        <w:r w:rsidRPr="009159B6" w:rsidDel="00E95848">
          <w:rPr>
            <w:rFonts w:eastAsiaTheme="minorEastAsia"/>
            <w:sz w:val="24"/>
            <w:szCs w:val="24"/>
            <w:lang w:eastAsia="en-GB"/>
          </w:rPr>
          <w:tab/>
        </w:r>
        <w:r w:rsidRPr="009159B6" w:rsidDel="00E95848">
          <w:delText>Control</w:delText>
        </w:r>
        <w:r w:rsidRPr="009159B6" w:rsidDel="00E95848">
          <w:tab/>
        </w:r>
        <w:r w:rsidRPr="005D1DDE" w:rsidDel="00E95848">
          <w:fldChar w:fldCharType="begin"/>
        </w:r>
        <w:r w:rsidRPr="009159B6" w:rsidDel="00E95848">
          <w:delInstrText xml:space="preserve"> PAGEREF _Toc464549790 \h </w:delInstrText>
        </w:r>
        <w:r w:rsidRPr="005D1DDE" w:rsidDel="00E95848">
          <w:rPr>
            <w:rPrChange w:id="1318" w:author="usuario" w:date="2020-09-01T16:59:00Z">
              <w:rPr/>
            </w:rPrChange>
          </w:rPr>
          <w:fldChar w:fldCharType="separate"/>
        </w:r>
      </w:del>
      <w:ins w:id="1319" w:author="Mariano Marpegan" w:date="2020-08-26T00:40:00Z">
        <w:r w:rsidR="00E95848" w:rsidRPr="009159B6">
          <w:rPr>
            <w:b/>
            <w:bCs/>
            <w:rPrChange w:id="1320" w:author="usuario" w:date="2020-09-01T16:59:00Z">
              <w:rPr>
                <w:b/>
                <w:bCs/>
                <w:lang w:val="es-ES"/>
              </w:rPr>
            </w:rPrChange>
          </w:rPr>
          <w:t>¡Error! Marcador no definido.</w:t>
        </w:r>
      </w:ins>
      <w:del w:id="1321" w:author="Mariano Marpegan" w:date="2020-08-26T00:40:00Z">
        <w:r w:rsidRPr="009159B6" w:rsidDel="00E95848">
          <w:delText>23</w:delText>
        </w:r>
        <w:r w:rsidRPr="005D1DDE" w:rsidDel="00E95848">
          <w:fldChar w:fldCharType="end"/>
        </w:r>
      </w:del>
    </w:p>
    <w:p w14:paraId="331A4037" w14:textId="43F7220A" w:rsidR="00CE5B42" w:rsidRPr="009159B6" w:rsidDel="00E95848" w:rsidRDefault="00CE5B42">
      <w:pPr>
        <w:pStyle w:val="TOC2"/>
        <w:rPr>
          <w:del w:id="1322" w:author="Mariano Marpegan" w:date="2020-08-26T00:40:00Z"/>
          <w:rFonts w:eastAsiaTheme="minorEastAsia"/>
          <w:color w:val="auto"/>
          <w:sz w:val="24"/>
          <w:szCs w:val="24"/>
          <w:lang w:eastAsia="en-GB"/>
        </w:rPr>
      </w:pPr>
      <w:del w:id="1323" w:author="Mariano Marpegan" w:date="2020-08-26T00:40:00Z">
        <w:r w:rsidRPr="009159B6" w:rsidDel="00E95848">
          <w:delText>8.5</w:delText>
        </w:r>
        <w:r w:rsidRPr="009159B6" w:rsidDel="00E95848">
          <w:rPr>
            <w:rFonts w:eastAsiaTheme="minorEastAsia"/>
            <w:sz w:val="24"/>
            <w:szCs w:val="24"/>
            <w:lang w:eastAsia="en-GB"/>
          </w:rPr>
          <w:tab/>
        </w:r>
        <w:r w:rsidRPr="009159B6" w:rsidDel="00E95848">
          <w:delText>Security of Computer Based Systems</w:delText>
        </w:r>
        <w:r w:rsidRPr="009159B6" w:rsidDel="00E95848">
          <w:tab/>
        </w:r>
        <w:r w:rsidRPr="005D1DDE" w:rsidDel="00E95848">
          <w:fldChar w:fldCharType="begin"/>
        </w:r>
        <w:r w:rsidRPr="009159B6" w:rsidDel="00E95848">
          <w:delInstrText xml:space="preserve"> PAGEREF _Toc464549791 \h </w:delInstrText>
        </w:r>
        <w:r w:rsidRPr="005D1DDE" w:rsidDel="00E95848">
          <w:rPr>
            <w:rPrChange w:id="1324" w:author="usuario" w:date="2020-09-01T16:59:00Z">
              <w:rPr/>
            </w:rPrChange>
          </w:rPr>
          <w:fldChar w:fldCharType="separate"/>
        </w:r>
      </w:del>
      <w:ins w:id="1325" w:author="Mariano Marpegan" w:date="2020-08-26T00:40:00Z">
        <w:r w:rsidR="00E95848" w:rsidRPr="009159B6">
          <w:rPr>
            <w:b/>
            <w:bCs/>
            <w:rPrChange w:id="1326" w:author="usuario" w:date="2020-09-01T16:59:00Z">
              <w:rPr>
                <w:b/>
                <w:bCs/>
                <w:lang w:val="es-ES"/>
              </w:rPr>
            </w:rPrChange>
          </w:rPr>
          <w:t>¡Error! Marcador no definido.</w:t>
        </w:r>
      </w:ins>
      <w:del w:id="1327" w:author="Mariano Marpegan" w:date="2020-08-26T00:40:00Z">
        <w:r w:rsidRPr="009159B6" w:rsidDel="00E95848">
          <w:delText>24</w:delText>
        </w:r>
        <w:r w:rsidRPr="005D1DDE" w:rsidDel="00E95848">
          <w:fldChar w:fldCharType="end"/>
        </w:r>
      </w:del>
    </w:p>
    <w:p w14:paraId="111E411F" w14:textId="50460F59" w:rsidR="00CE5B42" w:rsidRPr="009159B6" w:rsidDel="00E95848" w:rsidRDefault="00CE5B42">
      <w:pPr>
        <w:pStyle w:val="TOC1"/>
        <w:rPr>
          <w:del w:id="1328" w:author="Mariano Marpegan" w:date="2020-08-26T00:40:00Z"/>
          <w:rFonts w:eastAsiaTheme="minorEastAsia"/>
          <w:b w:val="0"/>
          <w:color w:val="auto"/>
          <w:sz w:val="24"/>
          <w:szCs w:val="24"/>
          <w:lang w:eastAsia="en-GB"/>
        </w:rPr>
      </w:pPr>
      <w:del w:id="1329" w:author="Mariano Marpegan" w:date="2020-08-26T00:40:00Z">
        <w:r w:rsidRPr="009159B6" w:rsidDel="00E95848">
          <w:rPr>
            <w:b w:val="0"/>
          </w:rPr>
          <w:delText>9</w:delText>
        </w:r>
        <w:r w:rsidRPr="009159B6" w:rsidDel="00E95848">
          <w:rPr>
            <w:rFonts w:eastAsiaTheme="minorEastAsia"/>
            <w:sz w:val="24"/>
            <w:szCs w:val="24"/>
            <w:lang w:eastAsia="en-GB"/>
          </w:rPr>
          <w:tab/>
        </w:r>
        <w:r w:rsidRPr="009159B6" w:rsidDel="00E95848">
          <w:rPr>
            <w:b w:val="0"/>
          </w:rPr>
          <w:delText>INTEGRATION WITH OTHER SYSTEMS</w:delText>
        </w:r>
        <w:r w:rsidRPr="009159B6" w:rsidDel="00E95848">
          <w:rPr>
            <w:b w:val="0"/>
          </w:rPr>
          <w:tab/>
        </w:r>
        <w:r w:rsidRPr="005D1DDE" w:rsidDel="00E95848">
          <w:rPr>
            <w:b w:val="0"/>
          </w:rPr>
          <w:fldChar w:fldCharType="begin"/>
        </w:r>
        <w:r w:rsidRPr="009159B6" w:rsidDel="00E95848">
          <w:rPr>
            <w:b w:val="0"/>
          </w:rPr>
          <w:delInstrText xml:space="preserve"> PAGEREF _Toc464549792 \h </w:delInstrText>
        </w:r>
        <w:r w:rsidRPr="005D1DDE" w:rsidDel="00E95848">
          <w:rPr>
            <w:b w:val="0"/>
          </w:rPr>
        </w:r>
        <w:r w:rsidRPr="005D1DDE" w:rsidDel="00E95848">
          <w:rPr>
            <w:b w:val="0"/>
            <w:rPrChange w:id="1330" w:author="usuario" w:date="2020-09-01T16:59:00Z">
              <w:rPr>
                <w:b w:val="0"/>
              </w:rPr>
            </w:rPrChange>
          </w:rPr>
          <w:fldChar w:fldCharType="separate"/>
        </w:r>
      </w:del>
      <w:ins w:id="1331" w:author="Mariano Marpegan" w:date="2020-08-26T00:40:00Z">
        <w:r w:rsidR="00E95848" w:rsidRPr="009159B6">
          <w:rPr>
            <w:bCs/>
            <w:rPrChange w:id="1332" w:author="usuario" w:date="2020-09-01T16:59:00Z">
              <w:rPr>
                <w:bCs/>
                <w:lang w:val="es-ES"/>
              </w:rPr>
            </w:rPrChange>
          </w:rPr>
          <w:t>¡Error! Marcador no definido.</w:t>
        </w:r>
      </w:ins>
      <w:del w:id="1333" w:author="Mariano Marpegan" w:date="2020-08-26T00:40:00Z">
        <w:r w:rsidRPr="009159B6" w:rsidDel="00E95848">
          <w:rPr>
            <w:b w:val="0"/>
          </w:rPr>
          <w:delText>24</w:delText>
        </w:r>
        <w:r w:rsidRPr="005D1DDE" w:rsidDel="00E95848">
          <w:rPr>
            <w:b w:val="0"/>
          </w:rPr>
          <w:fldChar w:fldCharType="end"/>
        </w:r>
      </w:del>
    </w:p>
    <w:p w14:paraId="50B4EC25" w14:textId="24825ABB" w:rsidR="00CE5B42" w:rsidRPr="009159B6" w:rsidDel="00E95848" w:rsidRDefault="00CE5B42">
      <w:pPr>
        <w:pStyle w:val="TOC2"/>
        <w:rPr>
          <w:del w:id="1334" w:author="Mariano Marpegan" w:date="2020-08-26T00:40:00Z"/>
          <w:rFonts w:eastAsiaTheme="minorEastAsia"/>
          <w:color w:val="auto"/>
          <w:sz w:val="24"/>
          <w:szCs w:val="24"/>
          <w:lang w:eastAsia="en-GB"/>
        </w:rPr>
      </w:pPr>
      <w:del w:id="1335" w:author="Mariano Marpegan" w:date="2020-08-26T00:40:00Z">
        <w:r w:rsidRPr="009159B6" w:rsidDel="00E95848">
          <w:delText>9.1</w:delText>
        </w:r>
        <w:r w:rsidRPr="009159B6" w:rsidDel="00E95848">
          <w:rPr>
            <w:rFonts w:eastAsiaTheme="minorEastAsia"/>
            <w:sz w:val="24"/>
            <w:szCs w:val="24"/>
            <w:lang w:eastAsia="en-GB"/>
          </w:rPr>
          <w:tab/>
        </w:r>
        <w:r w:rsidRPr="009159B6" w:rsidDel="00E95848">
          <w:delText>Maintenance Systems</w:delText>
        </w:r>
        <w:r w:rsidRPr="009159B6" w:rsidDel="00E95848">
          <w:tab/>
        </w:r>
        <w:r w:rsidRPr="005D1DDE" w:rsidDel="00E95848">
          <w:fldChar w:fldCharType="begin"/>
        </w:r>
        <w:r w:rsidRPr="009159B6" w:rsidDel="00E95848">
          <w:delInstrText xml:space="preserve"> PAGEREF _Toc464549793 \h </w:delInstrText>
        </w:r>
        <w:r w:rsidRPr="005D1DDE" w:rsidDel="00E95848">
          <w:rPr>
            <w:rPrChange w:id="1336" w:author="usuario" w:date="2020-09-01T16:59:00Z">
              <w:rPr/>
            </w:rPrChange>
          </w:rPr>
          <w:fldChar w:fldCharType="separate"/>
        </w:r>
      </w:del>
      <w:ins w:id="1337" w:author="Mariano Marpegan" w:date="2020-08-26T00:40:00Z">
        <w:r w:rsidR="00E95848" w:rsidRPr="009159B6">
          <w:rPr>
            <w:b/>
            <w:bCs/>
            <w:rPrChange w:id="1338" w:author="usuario" w:date="2020-09-01T16:59:00Z">
              <w:rPr>
                <w:b/>
                <w:bCs/>
                <w:lang w:val="es-ES"/>
              </w:rPr>
            </w:rPrChange>
          </w:rPr>
          <w:t>¡Error! Marcador no definido.</w:t>
        </w:r>
      </w:ins>
      <w:del w:id="1339" w:author="Mariano Marpegan" w:date="2020-08-26T00:40:00Z">
        <w:r w:rsidRPr="009159B6" w:rsidDel="00E95848">
          <w:delText>24</w:delText>
        </w:r>
        <w:r w:rsidRPr="005D1DDE" w:rsidDel="00E95848">
          <w:fldChar w:fldCharType="end"/>
        </w:r>
      </w:del>
    </w:p>
    <w:p w14:paraId="47D435E3" w14:textId="1DC9BFC1" w:rsidR="00CE5B42" w:rsidRPr="009159B6" w:rsidDel="00E95848" w:rsidRDefault="00CE5B42">
      <w:pPr>
        <w:pStyle w:val="TOC2"/>
        <w:rPr>
          <w:del w:id="1340" w:author="Mariano Marpegan" w:date="2020-08-26T00:40:00Z"/>
          <w:rFonts w:eastAsiaTheme="minorEastAsia"/>
          <w:color w:val="auto"/>
          <w:sz w:val="24"/>
          <w:szCs w:val="24"/>
          <w:lang w:eastAsia="en-GB"/>
        </w:rPr>
      </w:pPr>
      <w:del w:id="1341" w:author="Mariano Marpegan" w:date="2020-08-26T00:40:00Z">
        <w:r w:rsidRPr="009159B6" w:rsidDel="00E95848">
          <w:delText>9.2</w:delText>
        </w:r>
        <w:r w:rsidRPr="009159B6" w:rsidDel="00E95848">
          <w:rPr>
            <w:rFonts w:eastAsiaTheme="minorEastAsia"/>
            <w:sz w:val="24"/>
            <w:szCs w:val="24"/>
            <w:lang w:eastAsia="en-GB"/>
          </w:rPr>
          <w:tab/>
        </w:r>
        <w:r w:rsidRPr="009159B6" w:rsidDel="00E95848">
          <w:delText>Navigation Warnings and VTS</w:delText>
        </w:r>
        <w:r w:rsidRPr="009159B6" w:rsidDel="00E95848">
          <w:tab/>
        </w:r>
        <w:r w:rsidRPr="005D1DDE" w:rsidDel="00E95848">
          <w:fldChar w:fldCharType="begin"/>
        </w:r>
        <w:r w:rsidRPr="009159B6" w:rsidDel="00E95848">
          <w:delInstrText xml:space="preserve"> PAGEREF _Toc464549794 \h </w:delInstrText>
        </w:r>
        <w:r w:rsidRPr="005D1DDE" w:rsidDel="00E95848">
          <w:rPr>
            <w:rPrChange w:id="1342" w:author="usuario" w:date="2020-09-01T16:59:00Z">
              <w:rPr/>
            </w:rPrChange>
          </w:rPr>
          <w:fldChar w:fldCharType="separate"/>
        </w:r>
      </w:del>
      <w:ins w:id="1343" w:author="Mariano Marpegan" w:date="2020-08-26T00:40:00Z">
        <w:r w:rsidR="00E95848" w:rsidRPr="009159B6">
          <w:rPr>
            <w:b/>
            <w:bCs/>
            <w:rPrChange w:id="1344" w:author="usuario" w:date="2020-09-01T16:59:00Z">
              <w:rPr>
                <w:b/>
                <w:bCs/>
                <w:lang w:val="es-ES"/>
              </w:rPr>
            </w:rPrChange>
          </w:rPr>
          <w:t>¡Error! Marcador no definido.</w:t>
        </w:r>
      </w:ins>
      <w:del w:id="1345" w:author="Mariano Marpegan" w:date="2020-08-26T00:40:00Z">
        <w:r w:rsidRPr="009159B6" w:rsidDel="00E95848">
          <w:delText>24</w:delText>
        </w:r>
        <w:r w:rsidRPr="005D1DDE" w:rsidDel="00E95848">
          <w:fldChar w:fldCharType="end"/>
        </w:r>
      </w:del>
    </w:p>
    <w:p w14:paraId="33241544" w14:textId="32D87596" w:rsidR="00CE5B42" w:rsidRPr="009159B6" w:rsidDel="00E95848" w:rsidRDefault="00CE5B42">
      <w:pPr>
        <w:pStyle w:val="TOC2"/>
        <w:rPr>
          <w:del w:id="1346" w:author="Mariano Marpegan" w:date="2020-08-26T00:40:00Z"/>
          <w:rFonts w:eastAsiaTheme="minorEastAsia"/>
          <w:color w:val="auto"/>
          <w:sz w:val="24"/>
          <w:szCs w:val="24"/>
          <w:lang w:eastAsia="en-GB"/>
        </w:rPr>
      </w:pPr>
      <w:del w:id="1347" w:author="Mariano Marpegan" w:date="2020-08-26T00:40:00Z">
        <w:r w:rsidRPr="009159B6" w:rsidDel="00E95848">
          <w:delText>9.3</w:delText>
        </w:r>
        <w:r w:rsidRPr="009159B6" w:rsidDel="00E95848">
          <w:rPr>
            <w:rFonts w:eastAsiaTheme="minorEastAsia"/>
            <w:sz w:val="24"/>
            <w:szCs w:val="24"/>
            <w:lang w:eastAsia="en-GB"/>
          </w:rPr>
          <w:tab/>
        </w:r>
        <w:r w:rsidRPr="009159B6" w:rsidDel="00E95848">
          <w:delText>Route Planning</w:delText>
        </w:r>
        <w:r w:rsidRPr="009159B6" w:rsidDel="00E95848">
          <w:tab/>
        </w:r>
        <w:r w:rsidRPr="005D1DDE" w:rsidDel="00E95848">
          <w:fldChar w:fldCharType="begin"/>
        </w:r>
        <w:r w:rsidRPr="009159B6" w:rsidDel="00E95848">
          <w:delInstrText xml:space="preserve"> PAGEREF _Toc464549795 \h </w:delInstrText>
        </w:r>
        <w:r w:rsidRPr="005D1DDE" w:rsidDel="00E95848">
          <w:rPr>
            <w:rPrChange w:id="1348" w:author="usuario" w:date="2020-09-01T16:59:00Z">
              <w:rPr/>
            </w:rPrChange>
          </w:rPr>
          <w:fldChar w:fldCharType="separate"/>
        </w:r>
      </w:del>
      <w:ins w:id="1349" w:author="Mariano Marpegan" w:date="2020-08-26T00:40:00Z">
        <w:r w:rsidR="00E95848" w:rsidRPr="009159B6">
          <w:rPr>
            <w:b/>
            <w:bCs/>
            <w:rPrChange w:id="1350" w:author="usuario" w:date="2020-09-01T16:59:00Z">
              <w:rPr>
                <w:b/>
                <w:bCs/>
                <w:lang w:val="es-ES"/>
              </w:rPr>
            </w:rPrChange>
          </w:rPr>
          <w:t>¡Error! Marcador no definido.</w:t>
        </w:r>
      </w:ins>
      <w:del w:id="1351" w:author="Mariano Marpegan" w:date="2020-08-26T00:40:00Z">
        <w:r w:rsidRPr="009159B6" w:rsidDel="00E95848">
          <w:delText>25</w:delText>
        </w:r>
        <w:r w:rsidRPr="005D1DDE" w:rsidDel="00E95848">
          <w:fldChar w:fldCharType="end"/>
        </w:r>
      </w:del>
    </w:p>
    <w:p w14:paraId="0A509657" w14:textId="42F48E6B" w:rsidR="00CE5B42" w:rsidRPr="009159B6" w:rsidDel="00E95848" w:rsidRDefault="00CE5B42">
      <w:pPr>
        <w:pStyle w:val="TOC2"/>
        <w:rPr>
          <w:del w:id="1352" w:author="Mariano Marpegan" w:date="2020-08-26T00:40:00Z"/>
          <w:rFonts w:eastAsiaTheme="minorEastAsia"/>
          <w:color w:val="auto"/>
          <w:sz w:val="24"/>
          <w:szCs w:val="24"/>
          <w:lang w:eastAsia="en-GB"/>
        </w:rPr>
      </w:pPr>
      <w:del w:id="1353" w:author="Mariano Marpegan" w:date="2020-08-26T00:40:00Z">
        <w:r w:rsidRPr="009159B6" w:rsidDel="00E95848">
          <w:delText>9.4</w:delText>
        </w:r>
        <w:r w:rsidRPr="009159B6" w:rsidDel="00E95848">
          <w:rPr>
            <w:rFonts w:eastAsiaTheme="minorEastAsia"/>
            <w:sz w:val="24"/>
            <w:szCs w:val="24"/>
            <w:lang w:eastAsia="en-GB"/>
          </w:rPr>
          <w:tab/>
        </w:r>
        <w:r w:rsidRPr="009159B6" w:rsidDel="00E95848">
          <w:delText>AIS Base Station Networks</w:delText>
        </w:r>
        <w:r w:rsidRPr="009159B6" w:rsidDel="00E95848">
          <w:tab/>
        </w:r>
        <w:r w:rsidRPr="005D1DDE" w:rsidDel="00E95848">
          <w:fldChar w:fldCharType="begin"/>
        </w:r>
        <w:r w:rsidRPr="009159B6" w:rsidDel="00E95848">
          <w:delInstrText xml:space="preserve"> PAGEREF _Toc464549796 \h </w:delInstrText>
        </w:r>
        <w:r w:rsidRPr="005D1DDE" w:rsidDel="00E95848">
          <w:rPr>
            <w:rPrChange w:id="1354" w:author="usuario" w:date="2020-09-01T16:59:00Z">
              <w:rPr/>
            </w:rPrChange>
          </w:rPr>
          <w:fldChar w:fldCharType="separate"/>
        </w:r>
      </w:del>
      <w:ins w:id="1355" w:author="Mariano Marpegan" w:date="2020-08-26T00:40:00Z">
        <w:r w:rsidR="00E95848" w:rsidRPr="009159B6">
          <w:rPr>
            <w:b/>
            <w:bCs/>
            <w:rPrChange w:id="1356" w:author="usuario" w:date="2020-09-01T16:59:00Z">
              <w:rPr>
                <w:b/>
                <w:bCs/>
                <w:lang w:val="es-ES"/>
              </w:rPr>
            </w:rPrChange>
          </w:rPr>
          <w:t>¡Error! Marcador no definido.</w:t>
        </w:r>
      </w:ins>
      <w:del w:id="1357" w:author="Mariano Marpegan" w:date="2020-08-26T00:40:00Z">
        <w:r w:rsidRPr="009159B6" w:rsidDel="00E95848">
          <w:delText>25</w:delText>
        </w:r>
        <w:r w:rsidRPr="005D1DDE" w:rsidDel="00E95848">
          <w:fldChar w:fldCharType="end"/>
        </w:r>
      </w:del>
    </w:p>
    <w:p w14:paraId="50A449C4" w14:textId="7327A757" w:rsidR="00CE5B42" w:rsidRPr="009159B6" w:rsidDel="00E95848" w:rsidRDefault="00CE5B42">
      <w:pPr>
        <w:pStyle w:val="TOC1"/>
        <w:rPr>
          <w:del w:id="1358" w:author="Mariano Marpegan" w:date="2020-08-26T00:40:00Z"/>
          <w:rFonts w:eastAsiaTheme="minorEastAsia"/>
          <w:b w:val="0"/>
          <w:color w:val="auto"/>
          <w:sz w:val="24"/>
          <w:szCs w:val="24"/>
          <w:lang w:eastAsia="en-GB"/>
        </w:rPr>
      </w:pPr>
      <w:del w:id="1359" w:author="Mariano Marpegan" w:date="2020-08-26T00:40:00Z">
        <w:r w:rsidRPr="009159B6" w:rsidDel="00E95848">
          <w:rPr>
            <w:b w:val="0"/>
          </w:rPr>
          <w:delText>10</w:delText>
        </w:r>
        <w:r w:rsidRPr="009159B6" w:rsidDel="00E95848">
          <w:rPr>
            <w:rFonts w:eastAsiaTheme="minorEastAsia"/>
            <w:sz w:val="24"/>
            <w:szCs w:val="24"/>
            <w:lang w:eastAsia="en-GB"/>
          </w:rPr>
          <w:tab/>
        </w:r>
        <w:r w:rsidRPr="009159B6" w:rsidDel="00E95848">
          <w:rPr>
            <w:b w:val="0"/>
          </w:rPr>
          <w:delText>MAINTENANCE AND TESTING</w:delText>
        </w:r>
        <w:r w:rsidRPr="009159B6" w:rsidDel="00E95848">
          <w:rPr>
            <w:b w:val="0"/>
          </w:rPr>
          <w:tab/>
        </w:r>
        <w:r w:rsidRPr="005D1DDE" w:rsidDel="00E95848">
          <w:rPr>
            <w:b w:val="0"/>
          </w:rPr>
          <w:fldChar w:fldCharType="begin"/>
        </w:r>
        <w:r w:rsidRPr="009159B6" w:rsidDel="00E95848">
          <w:rPr>
            <w:b w:val="0"/>
          </w:rPr>
          <w:delInstrText xml:space="preserve"> PAGEREF _Toc464549797 \h </w:delInstrText>
        </w:r>
        <w:r w:rsidRPr="005D1DDE" w:rsidDel="00E95848">
          <w:rPr>
            <w:b w:val="0"/>
          </w:rPr>
        </w:r>
        <w:r w:rsidRPr="005D1DDE" w:rsidDel="00E95848">
          <w:rPr>
            <w:b w:val="0"/>
            <w:rPrChange w:id="1360" w:author="usuario" w:date="2020-09-01T16:59:00Z">
              <w:rPr>
                <w:b w:val="0"/>
              </w:rPr>
            </w:rPrChange>
          </w:rPr>
          <w:fldChar w:fldCharType="separate"/>
        </w:r>
      </w:del>
      <w:ins w:id="1361" w:author="Mariano Marpegan" w:date="2020-08-26T00:40:00Z">
        <w:r w:rsidR="00E95848" w:rsidRPr="009159B6">
          <w:rPr>
            <w:bCs/>
            <w:rPrChange w:id="1362" w:author="usuario" w:date="2020-09-01T16:59:00Z">
              <w:rPr>
                <w:bCs/>
                <w:lang w:val="es-ES"/>
              </w:rPr>
            </w:rPrChange>
          </w:rPr>
          <w:t>¡Error! Marcador no definido.</w:t>
        </w:r>
      </w:ins>
      <w:del w:id="1363" w:author="Mariano Marpegan" w:date="2020-08-26T00:40:00Z">
        <w:r w:rsidRPr="009159B6" w:rsidDel="00E95848">
          <w:rPr>
            <w:b w:val="0"/>
          </w:rPr>
          <w:delText>25</w:delText>
        </w:r>
        <w:r w:rsidRPr="005D1DDE" w:rsidDel="00E95848">
          <w:rPr>
            <w:b w:val="0"/>
          </w:rPr>
          <w:fldChar w:fldCharType="end"/>
        </w:r>
      </w:del>
    </w:p>
    <w:p w14:paraId="49AECCF4" w14:textId="5F0F751D" w:rsidR="00CE5B42" w:rsidRPr="009159B6" w:rsidDel="00E95848" w:rsidRDefault="00CE5B42">
      <w:pPr>
        <w:pStyle w:val="TOC2"/>
        <w:rPr>
          <w:del w:id="1364" w:author="Mariano Marpegan" w:date="2020-08-26T00:40:00Z"/>
          <w:rFonts w:eastAsiaTheme="minorEastAsia"/>
          <w:color w:val="auto"/>
          <w:sz w:val="24"/>
          <w:szCs w:val="24"/>
          <w:lang w:eastAsia="en-GB"/>
        </w:rPr>
      </w:pPr>
      <w:del w:id="1365" w:author="Mariano Marpegan" w:date="2020-08-26T00:40:00Z">
        <w:r w:rsidRPr="009159B6" w:rsidDel="00E95848">
          <w:delText>10.1</w:delText>
        </w:r>
        <w:r w:rsidRPr="009159B6" w:rsidDel="00E95848">
          <w:rPr>
            <w:rFonts w:eastAsiaTheme="minorEastAsia"/>
            <w:sz w:val="24"/>
            <w:szCs w:val="24"/>
            <w:lang w:eastAsia="en-GB"/>
          </w:rPr>
          <w:tab/>
        </w:r>
        <w:r w:rsidRPr="009159B6" w:rsidDel="00E95848">
          <w:delText>General</w:delText>
        </w:r>
        <w:r w:rsidRPr="009159B6" w:rsidDel="00E95848">
          <w:tab/>
        </w:r>
        <w:r w:rsidRPr="005D1DDE" w:rsidDel="00E95848">
          <w:fldChar w:fldCharType="begin"/>
        </w:r>
        <w:r w:rsidRPr="009159B6" w:rsidDel="00E95848">
          <w:delInstrText xml:space="preserve"> PAGEREF _Toc464549798 \h </w:delInstrText>
        </w:r>
        <w:r w:rsidRPr="005D1DDE" w:rsidDel="00E95848">
          <w:rPr>
            <w:rPrChange w:id="1366" w:author="usuario" w:date="2020-09-01T16:59:00Z">
              <w:rPr/>
            </w:rPrChange>
          </w:rPr>
          <w:fldChar w:fldCharType="separate"/>
        </w:r>
      </w:del>
      <w:ins w:id="1367" w:author="Mariano Marpegan" w:date="2020-08-26T00:40:00Z">
        <w:r w:rsidR="00E95848" w:rsidRPr="009159B6">
          <w:rPr>
            <w:b/>
            <w:bCs/>
            <w:rPrChange w:id="1368" w:author="usuario" w:date="2020-09-01T16:59:00Z">
              <w:rPr>
                <w:b/>
                <w:bCs/>
                <w:lang w:val="es-ES"/>
              </w:rPr>
            </w:rPrChange>
          </w:rPr>
          <w:t>¡Error! Marcador no definido.</w:t>
        </w:r>
      </w:ins>
      <w:del w:id="1369" w:author="Mariano Marpegan" w:date="2020-08-26T00:40:00Z">
        <w:r w:rsidRPr="009159B6" w:rsidDel="00E95848">
          <w:delText>25</w:delText>
        </w:r>
        <w:r w:rsidRPr="005D1DDE" w:rsidDel="00E95848">
          <w:fldChar w:fldCharType="end"/>
        </w:r>
      </w:del>
    </w:p>
    <w:p w14:paraId="51F983EE" w14:textId="332A6898" w:rsidR="00CE5B42" w:rsidRPr="009159B6" w:rsidDel="00E95848" w:rsidRDefault="00CE5B42">
      <w:pPr>
        <w:pStyle w:val="TOC2"/>
        <w:rPr>
          <w:del w:id="1370" w:author="Mariano Marpegan" w:date="2020-08-26T00:40:00Z"/>
          <w:rFonts w:eastAsiaTheme="minorEastAsia"/>
          <w:color w:val="auto"/>
          <w:sz w:val="24"/>
          <w:szCs w:val="24"/>
          <w:lang w:eastAsia="en-GB"/>
        </w:rPr>
      </w:pPr>
      <w:del w:id="1371" w:author="Mariano Marpegan" w:date="2020-08-26T00:40:00Z">
        <w:r w:rsidRPr="009159B6" w:rsidDel="00E95848">
          <w:delText>10.2</w:delText>
        </w:r>
        <w:r w:rsidRPr="009159B6" w:rsidDel="00E95848">
          <w:rPr>
            <w:rFonts w:eastAsiaTheme="minorEastAsia"/>
            <w:sz w:val="24"/>
            <w:szCs w:val="24"/>
            <w:lang w:eastAsia="en-GB"/>
          </w:rPr>
          <w:tab/>
        </w:r>
        <w:r w:rsidRPr="009159B6" w:rsidDel="00E95848">
          <w:delText>Outstation Equipment</w:delText>
        </w:r>
        <w:r w:rsidRPr="009159B6" w:rsidDel="00E95848">
          <w:tab/>
        </w:r>
        <w:r w:rsidRPr="005D1DDE" w:rsidDel="00E95848">
          <w:fldChar w:fldCharType="begin"/>
        </w:r>
        <w:r w:rsidRPr="009159B6" w:rsidDel="00E95848">
          <w:delInstrText xml:space="preserve"> PAGEREF _Toc464549799 \h </w:delInstrText>
        </w:r>
        <w:r w:rsidRPr="005D1DDE" w:rsidDel="00E95848">
          <w:rPr>
            <w:rPrChange w:id="1372" w:author="usuario" w:date="2020-09-01T16:59:00Z">
              <w:rPr/>
            </w:rPrChange>
          </w:rPr>
          <w:fldChar w:fldCharType="separate"/>
        </w:r>
      </w:del>
      <w:ins w:id="1373" w:author="Mariano Marpegan" w:date="2020-08-26T00:40:00Z">
        <w:r w:rsidR="00E95848" w:rsidRPr="009159B6">
          <w:rPr>
            <w:b/>
            <w:bCs/>
            <w:rPrChange w:id="1374" w:author="usuario" w:date="2020-09-01T16:59:00Z">
              <w:rPr>
                <w:b/>
                <w:bCs/>
                <w:lang w:val="es-ES"/>
              </w:rPr>
            </w:rPrChange>
          </w:rPr>
          <w:t>¡Error! Marcador no definido.</w:t>
        </w:r>
      </w:ins>
      <w:del w:id="1375" w:author="Mariano Marpegan" w:date="2020-08-26T00:40:00Z">
        <w:r w:rsidRPr="009159B6" w:rsidDel="00E95848">
          <w:delText>25</w:delText>
        </w:r>
        <w:r w:rsidRPr="005D1DDE" w:rsidDel="00E95848">
          <w:fldChar w:fldCharType="end"/>
        </w:r>
      </w:del>
    </w:p>
    <w:p w14:paraId="6C4732C0" w14:textId="76661944" w:rsidR="00CE5B42" w:rsidRPr="009159B6" w:rsidDel="00E95848" w:rsidRDefault="00CE5B42">
      <w:pPr>
        <w:pStyle w:val="TOC3"/>
        <w:tabs>
          <w:tab w:val="left" w:pos="1134"/>
          <w:tab w:val="right" w:leader="dot" w:pos="10195"/>
        </w:tabs>
        <w:rPr>
          <w:del w:id="1376" w:author="Mariano Marpegan" w:date="2020-08-26T00:40:00Z"/>
          <w:rFonts w:eastAsiaTheme="minorEastAsia"/>
          <w:noProof/>
          <w:sz w:val="24"/>
          <w:szCs w:val="24"/>
          <w:lang w:eastAsia="en-GB"/>
        </w:rPr>
      </w:pPr>
      <w:del w:id="1377" w:author="Mariano Marpegan" w:date="2020-08-26T00:40:00Z">
        <w:r w:rsidRPr="009159B6" w:rsidDel="00E95848">
          <w:rPr>
            <w:noProof/>
          </w:rPr>
          <w:delText>10.2.1</w:delText>
        </w:r>
        <w:r w:rsidRPr="009159B6" w:rsidDel="00E95848">
          <w:rPr>
            <w:rFonts w:eastAsiaTheme="minorEastAsia"/>
            <w:noProof/>
            <w:sz w:val="24"/>
            <w:szCs w:val="24"/>
            <w:lang w:eastAsia="en-GB"/>
          </w:rPr>
          <w:tab/>
        </w:r>
        <w:r w:rsidRPr="009159B6" w:rsidDel="00E95848">
          <w:rPr>
            <w:noProof/>
          </w:rPr>
          <w:delText>The system at the outstation can comprise the following equipment:</w:delText>
        </w:r>
        <w:r w:rsidRPr="009159B6" w:rsidDel="00E95848">
          <w:rPr>
            <w:noProof/>
          </w:rPr>
          <w:tab/>
        </w:r>
        <w:r w:rsidRPr="005D1DDE" w:rsidDel="00E95848">
          <w:rPr>
            <w:noProof/>
          </w:rPr>
          <w:fldChar w:fldCharType="begin"/>
        </w:r>
        <w:r w:rsidRPr="009159B6" w:rsidDel="00E95848">
          <w:rPr>
            <w:noProof/>
          </w:rPr>
          <w:delInstrText xml:space="preserve"> PAGEREF _Toc464549800 \h </w:delInstrText>
        </w:r>
        <w:r w:rsidRPr="005D1DDE" w:rsidDel="00E95848">
          <w:rPr>
            <w:noProof/>
          </w:rPr>
        </w:r>
        <w:r w:rsidRPr="005D1DDE" w:rsidDel="00E95848">
          <w:rPr>
            <w:noProof/>
            <w:rPrChange w:id="1378" w:author="usuario" w:date="2020-09-01T16:59:00Z">
              <w:rPr>
                <w:noProof/>
              </w:rPr>
            </w:rPrChange>
          </w:rPr>
          <w:fldChar w:fldCharType="separate"/>
        </w:r>
      </w:del>
      <w:ins w:id="1379" w:author="Mariano Marpegan" w:date="2020-08-26T00:40:00Z">
        <w:r w:rsidR="00E95848" w:rsidRPr="009159B6">
          <w:rPr>
            <w:b/>
            <w:bCs/>
            <w:noProof/>
            <w:rPrChange w:id="1380" w:author="usuario" w:date="2020-09-01T16:59:00Z">
              <w:rPr>
                <w:b/>
                <w:bCs/>
                <w:noProof/>
                <w:lang w:val="es-ES"/>
              </w:rPr>
            </w:rPrChange>
          </w:rPr>
          <w:t>¡Error! Marcador no definido.</w:t>
        </w:r>
      </w:ins>
      <w:del w:id="1381" w:author="Mariano Marpegan" w:date="2020-08-26T00:40:00Z">
        <w:r w:rsidRPr="009159B6" w:rsidDel="00E95848">
          <w:rPr>
            <w:noProof/>
          </w:rPr>
          <w:delText>25</w:delText>
        </w:r>
        <w:r w:rsidRPr="005D1DDE" w:rsidDel="00E95848">
          <w:rPr>
            <w:noProof/>
          </w:rPr>
          <w:fldChar w:fldCharType="end"/>
        </w:r>
      </w:del>
    </w:p>
    <w:p w14:paraId="0272E22B" w14:textId="50A0C989" w:rsidR="00CE5B42" w:rsidRPr="009159B6" w:rsidDel="00E95848" w:rsidRDefault="00CE5B42">
      <w:pPr>
        <w:pStyle w:val="TOC2"/>
        <w:rPr>
          <w:del w:id="1382" w:author="Mariano Marpegan" w:date="2020-08-26T00:40:00Z"/>
          <w:rFonts w:eastAsiaTheme="minorEastAsia"/>
          <w:color w:val="auto"/>
          <w:sz w:val="24"/>
          <w:szCs w:val="24"/>
          <w:lang w:eastAsia="en-GB"/>
        </w:rPr>
      </w:pPr>
      <w:del w:id="1383" w:author="Mariano Marpegan" w:date="2020-08-26T00:40:00Z">
        <w:r w:rsidRPr="009159B6" w:rsidDel="00E95848">
          <w:delText>10.3</w:delText>
        </w:r>
        <w:r w:rsidRPr="009159B6" w:rsidDel="00E95848">
          <w:rPr>
            <w:rFonts w:eastAsiaTheme="minorEastAsia"/>
            <w:sz w:val="24"/>
            <w:szCs w:val="24"/>
            <w:lang w:eastAsia="en-GB"/>
          </w:rPr>
          <w:tab/>
        </w:r>
        <w:r w:rsidRPr="009159B6" w:rsidDel="00E95848">
          <w:delText>Base Station Equipment</w:delText>
        </w:r>
        <w:r w:rsidRPr="009159B6" w:rsidDel="00E95848">
          <w:tab/>
        </w:r>
        <w:r w:rsidRPr="005D1DDE" w:rsidDel="00E95848">
          <w:fldChar w:fldCharType="begin"/>
        </w:r>
        <w:r w:rsidRPr="009159B6" w:rsidDel="00E95848">
          <w:delInstrText xml:space="preserve"> PAGEREF _Toc464549801 \h </w:delInstrText>
        </w:r>
        <w:r w:rsidRPr="005D1DDE" w:rsidDel="00E95848">
          <w:rPr>
            <w:rPrChange w:id="1384" w:author="usuario" w:date="2020-09-01T16:59:00Z">
              <w:rPr/>
            </w:rPrChange>
          </w:rPr>
          <w:fldChar w:fldCharType="separate"/>
        </w:r>
      </w:del>
      <w:ins w:id="1385" w:author="Mariano Marpegan" w:date="2020-08-26T00:40:00Z">
        <w:r w:rsidR="00E95848" w:rsidRPr="009159B6">
          <w:rPr>
            <w:b/>
            <w:bCs/>
            <w:rPrChange w:id="1386" w:author="usuario" w:date="2020-09-01T16:59:00Z">
              <w:rPr>
                <w:b/>
                <w:bCs/>
                <w:lang w:val="es-ES"/>
              </w:rPr>
            </w:rPrChange>
          </w:rPr>
          <w:t>¡Error! Marcador no definido.</w:t>
        </w:r>
      </w:ins>
      <w:del w:id="1387" w:author="Mariano Marpegan" w:date="2020-08-26T00:40:00Z">
        <w:r w:rsidRPr="009159B6" w:rsidDel="00E95848">
          <w:delText>25</w:delText>
        </w:r>
        <w:r w:rsidRPr="005D1DDE" w:rsidDel="00E95848">
          <w:fldChar w:fldCharType="end"/>
        </w:r>
      </w:del>
    </w:p>
    <w:p w14:paraId="0C5B4D30" w14:textId="52D4DBE6" w:rsidR="00CE5B42" w:rsidRPr="009159B6" w:rsidDel="00E95848" w:rsidRDefault="00CE5B42">
      <w:pPr>
        <w:pStyle w:val="TOC3"/>
        <w:tabs>
          <w:tab w:val="left" w:pos="1134"/>
          <w:tab w:val="right" w:leader="dot" w:pos="10195"/>
        </w:tabs>
        <w:rPr>
          <w:del w:id="1388" w:author="Mariano Marpegan" w:date="2020-08-26T00:40:00Z"/>
          <w:rFonts w:eastAsiaTheme="minorEastAsia"/>
          <w:noProof/>
          <w:sz w:val="24"/>
          <w:szCs w:val="24"/>
          <w:lang w:eastAsia="en-GB"/>
        </w:rPr>
      </w:pPr>
      <w:del w:id="1389" w:author="Mariano Marpegan" w:date="2020-08-26T00:40:00Z">
        <w:r w:rsidRPr="009159B6" w:rsidDel="00E95848">
          <w:rPr>
            <w:noProof/>
          </w:rPr>
          <w:delText>10.3.1</w:delText>
        </w:r>
        <w:r w:rsidRPr="009159B6" w:rsidDel="00E95848">
          <w:rPr>
            <w:rFonts w:eastAsiaTheme="minorEastAsia"/>
            <w:noProof/>
            <w:sz w:val="24"/>
            <w:szCs w:val="24"/>
            <w:lang w:eastAsia="en-GB"/>
          </w:rPr>
          <w:tab/>
        </w:r>
        <w:r w:rsidRPr="009159B6" w:rsidDel="00E95848">
          <w:rPr>
            <w:noProof/>
          </w:rPr>
          <w:delText>The equipment at the base station can comprise the following equipment:</w:delText>
        </w:r>
        <w:r w:rsidRPr="009159B6" w:rsidDel="00E95848">
          <w:rPr>
            <w:noProof/>
          </w:rPr>
          <w:tab/>
        </w:r>
        <w:r w:rsidRPr="005D1DDE" w:rsidDel="00E95848">
          <w:rPr>
            <w:noProof/>
          </w:rPr>
          <w:fldChar w:fldCharType="begin"/>
        </w:r>
        <w:r w:rsidRPr="009159B6" w:rsidDel="00E95848">
          <w:rPr>
            <w:noProof/>
          </w:rPr>
          <w:delInstrText xml:space="preserve"> PAGEREF _Toc464549802 \h </w:delInstrText>
        </w:r>
        <w:r w:rsidRPr="005D1DDE" w:rsidDel="00E95848">
          <w:rPr>
            <w:noProof/>
          </w:rPr>
        </w:r>
        <w:r w:rsidRPr="005D1DDE" w:rsidDel="00E95848">
          <w:rPr>
            <w:noProof/>
            <w:rPrChange w:id="1390" w:author="usuario" w:date="2020-09-01T16:59:00Z">
              <w:rPr>
                <w:noProof/>
              </w:rPr>
            </w:rPrChange>
          </w:rPr>
          <w:fldChar w:fldCharType="separate"/>
        </w:r>
      </w:del>
      <w:ins w:id="1391" w:author="Mariano Marpegan" w:date="2020-08-26T00:40:00Z">
        <w:r w:rsidR="00E95848" w:rsidRPr="009159B6">
          <w:rPr>
            <w:b/>
            <w:bCs/>
            <w:noProof/>
            <w:rPrChange w:id="1392" w:author="usuario" w:date="2020-09-01T16:59:00Z">
              <w:rPr>
                <w:b/>
                <w:bCs/>
                <w:noProof/>
                <w:lang w:val="es-ES"/>
              </w:rPr>
            </w:rPrChange>
          </w:rPr>
          <w:t>¡Error! Marcador no definido.</w:t>
        </w:r>
      </w:ins>
      <w:del w:id="1393" w:author="Mariano Marpegan" w:date="2020-08-26T00:40:00Z">
        <w:r w:rsidRPr="009159B6" w:rsidDel="00E95848">
          <w:rPr>
            <w:noProof/>
          </w:rPr>
          <w:delText>25</w:delText>
        </w:r>
        <w:r w:rsidRPr="005D1DDE" w:rsidDel="00E95848">
          <w:rPr>
            <w:noProof/>
          </w:rPr>
          <w:fldChar w:fldCharType="end"/>
        </w:r>
      </w:del>
    </w:p>
    <w:p w14:paraId="25ACDB72" w14:textId="6D397CCC" w:rsidR="00CE5B42" w:rsidRPr="009159B6" w:rsidDel="00E95848" w:rsidRDefault="00CE5B42">
      <w:pPr>
        <w:pStyle w:val="TOC2"/>
        <w:rPr>
          <w:del w:id="1394" w:author="Mariano Marpegan" w:date="2020-08-26T00:40:00Z"/>
          <w:rFonts w:eastAsiaTheme="minorEastAsia"/>
          <w:color w:val="auto"/>
          <w:sz w:val="24"/>
          <w:szCs w:val="24"/>
          <w:lang w:eastAsia="en-GB"/>
        </w:rPr>
      </w:pPr>
      <w:del w:id="1395" w:author="Mariano Marpegan" w:date="2020-08-26T00:40:00Z">
        <w:r w:rsidRPr="009159B6" w:rsidDel="00E95848">
          <w:delText>10.4</w:delText>
        </w:r>
        <w:r w:rsidRPr="009159B6" w:rsidDel="00E95848">
          <w:rPr>
            <w:rFonts w:eastAsiaTheme="minorEastAsia"/>
            <w:sz w:val="24"/>
            <w:szCs w:val="24"/>
            <w:lang w:eastAsia="en-GB"/>
          </w:rPr>
          <w:tab/>
        </w:r>
        <w:r w:rsidRPr="009159B6" w:rsidDel="00E95848">
          <w:delText>Maintenance Procedures</w:delText>
        </w:r>
        <w:r w:rsidRPr="009159B6" w:rsidDel="00E95848">
          <w:tab/>
        </w:r>
        <w:r w:rsidRPr="005D1DDE" w:rsidDel="00E95848">
          <w:fldChar w:fldCharType="begin"/>
        </w:r>
        <w:r w:rsidRPr="009159B6" w:rsidDel="00E95848">
          <w:delInstrText xml:space="preserve"> PAGEREF _Toc464549803 \h </w:delInstrText>
        </w:r>
        <w:r w:rsidRPr="005D1DDE" w:rsidDel="00E95848">
          <w:rPr>
            <w:rPrChange w:id="1396" w:author="usuario" w:date="2020-09-01T16:59:00Z">
              <w:rPr/>
            </w:rPrChange>
          </w:rPr>
          <w:fldChar w:fldCharType="separate"/>
        </w:r>
      </w:del>
      <w:ins w:id="1397" w:author="Mariano Marpegan" w:date="2020-08-26T00:40:00Z">
        <w:r w:rsidR="00E95848" w:rsidRPr="009159B6">
          <w:rPr>
            <w:b/>
            <w:bCs/>
            <w:rPrChange w:id="1398" w:author="usuario" w:date="2020-09-01T16:59:00Z">
              <w:rPr>
                <w:b/>
                <w:bCs/>
                <w:lang w:val="es-ES"/>
              </w:rPr>
            </w:rPrChange>
          </w:rPr>
          <w:t>¡Error! Marcador no definido.</w:t>
        </w:r>
      </w:ins>
      <w:del w:id="1399" w:author="Mariano Marpegan" w:date="2020-08-26T00:40:00Z">
        <w:r w:rsidRPr="009159B6" w:rsidDel="00E95848">
          <w:delText>26</w:delText>
        </w:r>
        <w:r w:rsidRPr="005D1DDE" w:rsidDel="00E95848">
          <w:fldChar w:fldCharType="end"/>
        </w:r>
      </w:del>
    </w:p>
    <w:p w14:paraId="736B66F0" w14:textId="53887A8A" w:rsidR="00CE5B42" w:rsidRPr="009159B6" w:rsidDel="00E95848" w:rsidRDefault="00CE5B42">
      <w:pPr>
        <w:pStyle w:val="TOC2"/>
        <w:rPr>
          <w:del w:id="1400" w:author="Mariano Marpegan" w:date="2020-08-26T00:40:00Z"/>
          <w:rFonts w:eastAsiaTheme="minorEastAsia"/>
          <w:color w:val="auto"/>
          <w:sz w:val="24"/>
          <w:szCs w:val="24"/>
          <w:lang w:eastAsia="en-GB"/>
        </w:rPr>
      </w:pPr>
      <w:del w:id="1401" w:author="Mariano Marpegan" w:date="2020-08-26T00:40:00Z">
        <w:r w:rsidRPr="009159B6" w:rsidDel="00E95848">
          <w:delText>10.5</w:delText>
        </w:r>
        <w:r w:rsidRPr="009159B6" w:rsidDel="00E95848">
          <w:rPr>
            <w:rFonts w:eastAsiaTheme="minorEastAsia"/>
            <w:sz w:val="24"/>
            <w:szCs w:val="24"/>
            <w:lang w:eastAsia="en-GB"/>
          </w:rPr>
          <w:tab/>
        </w:r>
        <w:r w:rsidRPr="009159B6" w:rsidDel="00E95848">
          <w:delText>Maintenance Personnel</w:delText>
        </w:r>
        <w:r w:rsidRPr="009159B6" w:rsidDel="00E95848">
          <w:tab/>
        </w:r>
        <w:r w:rsidRPr="005D1DDE" w:rsidDel="00E95848">
          <w:fldChar w:fldCharType="begin"/>
        </w:r>
        <w:r w:rsidRPr="009159B6" w:rsidDel="00E95848">
          <w:delInstrText xml:space="preserve"> PAGEREF _Toc464549804 \h </w:delInstrText>
        </w:r>
        <w:r w:rsidRPr="005D1DDE" w:rsidDel="00E95848">
          <w:rPr>
            <w:rPrChange w:id="1402" w:author="usuario" w:date="2020-09-01T16:59:00Z">
              <w:rPr/>
            </w:rPrChange>
          </w:rPr>
          <w:fldChar w:fldCharType="separate"/>
        </w:r>
      </w:del>
      <w:ins w:id="1403" w:author="Mariano Marpegan" w:date="2020-08-26T00:40:00Z">
        <w:r w:rsidR="00E95848" w:rsidRPr="009159B6">
          <w:rPr>
            <w:b/>
            <w:bCs/>
            <w:rPrChange w:id="1404" w:author="usuario" w:date="2020-09-01T16:59:00Z">
              <w:rPr>
                <w:b/>
                <w:bCs/>
                <w:lang w:val="es-ES"/>
              </w:rPr>
            </w:rPrChange>
          </w:rPr>
          <w:t>¡Error! Marcador no definido.</w:t>
        </w:r>
      </w:ins>
      <w:del w:id="1405" w:author="Mariano Marpegan" w:date="2020-08-26T00:40:00Z">
        <w:r w:rsidRPr="009159B6" w:rsidDel="00E95848">
          <w:delText>26</w:delText>
        </w:r>
        <w:r w:rsidRPr="005D1DDE" w:rsidDel="00E95848">
          <w:fldChar w:fldCharType="end"/>
        </w:r>
      </w:del>
    </w:p>
    <w:p w14:paraId="7A590187" w14:textId="658E0659" w:rsidR="00CE5B42" w:rsidRPr="009159B6" w:rsidDel="00E95848" w:rsidRDefault="00CE5B42">
      <w:pPr>
        <w:pStyle w:val="TOC2"/>
        <w:rPr>
          <w:del w:id="1406" w:author="Mariano Marpegan" w:date="2020-08-26T00:40:00Z"/>
          <w:rFonts w:eastAsiaTheme="minorEastAsia"/>
          <w:color w:val="auto"/>
          <w:sz w:val="24"/>
          <w:szCs w:val="24"/>
          <w:lang w:eastAsia="en-GB"/>
        </w:rPr>
      </w:pPr>
      <w:del w:id="1407" w:author="Mariano Marpegan" w:date="2020-08-26T00:40:00Z">
        <w:r w:rsidRPr="009159B6" w:rsidDel="00E95848">
          <w:delText>10.6</w:delText>
        </w:r>
        <w:r w:rsidRPr="009159B6" w:rsidDel="00E95848">
          <w:rPr>
            <w:rFonts w:eastAsiaTheme="minorEastAsia"/>
            <w:sz w:val="24"/>
            <w:szCs w:val="24"/>
            <w:lang w:eastAsia="en-GB"/>
          </w:rPr>
          <w:tab/>
        </w:r>
        <w:r w:rsidRPr="009159B6" w:rsidDel="00E95848">
          <w:delText>Maintenance Philosophy</w:delText>
        </w:r>
        <w:r w:rsidRPr="009159B6" w:rsidDel="00E95848">
          <w:tab/>
        </w:r>
        <w:r w:rsidRPr="005D1DDE" w:rsidDel="00E95848">
          <w:fldChar w:fldCharType="begin"/>
        </w:r>
        <w:r w:rsidRPr="009159B6" w:rsidDel="00E95848">
          <w:delInstrText xml:space="preserve"> PAGEREF _Toc464549805 \h </w:delInstrText>
        </w:r>
        <w:r w:rsidRPr="005D1DDE" w:rsidDel="00E95848">
          <w:rPr>
            <w:rPrChange w:id="1408" w:author="usuario" w:date="2020-09-01T16:59:00Z">
              <w:rPr/>
            </w:rPrChange>
          </w:rPr>
          <w:fldChar w:fldCharType="separate"/>
        </w:r>
      </w:del>
      <w:ins w:id="1409" w:author="Mariano Marpegan" w:date="2020-08-26T00:40:00Z">
        <w:r w:rsidR="00E95848" w:rsidRPr="009159B6">
          <w:rPr>
            <w:b/>
            <w:bCs/>
            <w:rPrChange w:id="1410" w:author="usuario" w:date="2020-09-01T16:59:00Z">
              <w:rPr>
                <w:b/>
                <w:bCs/>
                <w:lang w:val="es-ES"/>
              </w:rPr>
            </w:rPrChange>
          </w:rPr>
          <w:t>¡Error! Marcador no definido.</w:t>
        </w:r>
      </w:ins>
      <w:del w:id="1411" w:author="Mariano Marpegan" w:date="2020-08-26T00:40:00Z">
        <w:r w:rsidRPr="009159B6" w:rsidDel="00E95848">
          <w:delText>26</w:delText>
        </w:r>
        <w:r w:rsidRPr="005D1DDE" w:rsidDel="00E95848">
          <w:fldChar w:fldCharType="end"/>
        </w:r>
      </w:del>
    </w:p>
    <w:p w14:paraId="439C95B3" w14:textId="48E45C3C" w:rsidR="00CE5B42" w:rsidRPr="009159B6" w:rsidDel="00E95848" w:rsidRDefault="00CE5B42">
      <w:pPr>
        <w:pStyle w:val="TOC1"/>
        <w:rPr>
          <w:del w:id="1412" w:author="Mariano Marpegan" w:date="2020-08-26T00:40:00Z"/>
          <w:rFonts w:eastAsiaTheme="minorEastAsia"/>
          <w:b w:val="0"/>
          <w:color w:val="auto"/>
          <w:sz w:val="24"/>
          <w:szCs w:val="24"/>
          <w:lang w:eastAsia="en-GB"/>
        </w:rPr>
      </w:pPr>
      <w:del w:id="1413" w:author="Mariano Marpegan" w:date="2020-08-26T00:40:00Z">
        <w:r w:rsidRPr="009159B6" w:rsidDel="00E95848">
          <w:rPr>
            <w:b w:val="0"/>
          </w:rPr>
          <w:delText>11</w:delText>
        </w:r>
        <w:r w:rsidRPr="009159B6" w:rsidDel="00E95848">
          <w:rPr>
            <w:rFonts w:eastAsiaTheme="minorEastAsia"/>
            <w:sz w:val="24"/>
            <w:szCs w:val="24"/>
            <w:lang w:eastAsia="en-GB"/>
          </w:rPr>
          <w:tab/>
        </w:r>
        <w:r w:rsidRPr="009159B6" w:rsidDel="00E95848">
          <w:rPr>
            <w:b w:val="0"/>
          </w:rPr>
          <w:delText>DOCUMENTATION AND TRAINING</w:delText>
        </w:r>
        <w:r w:rsidRPr="009159B6" w:rsidDel="00E95848">
          <w:rPr>
            <w:b w:val="0"/>
          </w:rPr>
          <w:tab/>
        </w:r>
        <w:r w:rsidRPr="005D1DDE" w:rsidDel="00E95848">
          <w:rPr>
            <w:b w:val="0"/>
          </w:rPr>
          <w:fldChar w:fldCharType="begin"/>
        </w:r>
        <w:r w:rsidRPr="009159B6" w:rsidDel="00E95848">
          <w:rPr>
            <w:b w:val="0"/>
          </w:rPr>
          <w:delInstrText xml:space="preserve"> PAGEREF _Toc464549806 \h </w:delInstrText>
        </w:r>
        <w:r w:rsidRPr="005D1DDE" w:rsidDel="00E95848">
          <w:rPr>
            <w:b w:val="0"/>
          </w:rPr>
        </w:r>
        <w:r w:rsidRPr="005D1DDE" w:rsidDel="00E95848">
          <w:rPr>
            <w:b w:val="0"/>
            <w:rPrChange w:id="1414" w:author="usuario" w:date="2020-09-01T16:59:00Z">
              <w:rPr>
                <w:b w:val="0"/>
              </w:rPr>
            </w:rPrChange>
          </w:rPr>
          <w:fldChar w:fldCharType="separate"/>
        </w:r>
      </w:del>
      <w:ins w:id="1415" w:author="Mariano Marpegan" w:date="2020-08-26T00:40:00Z">
        <w:r w:rsidR="00E95848" w:rsidRPr="009159B6">
          <w:rPr>
            <w:bCs/>
            <w:rPrChange w:id="1416" w:author="usuario" w:date="2020-09-01T16:59:00Z">
              <w:rPr>
                <w:bCs/>
                <w:lang w:val="es-ES"/>
              </w:rPr>
            </w:rPrChange>
          </w:rPr>
          <w:t>¡Error! Marcador no definido.</w:t>
        </w:r>
      </w:ins>
      <w:del w:id="1417" w:author="Mariano Marpegan" w:date="2020-08-26T00:40:00Z">
        <w:r w:rsidRPr="009159B6" w:rsidDel="00E95848">
          <w:rPr>
            <w:b w:val="0"/>
          </w:rPr>
          <w:delText>27</w:delText>
        </w:r>
        <w:r w:rsidRPr="005D1DDE" w:rsidDel="00E95848">
          <w:rPr>
            <w:b w:val="0"/>
          </w:rPr>
          <w:fldChar w:fldCharType="end"/>
        </w:r>
      </w:del>
    </w:p>
    <w:p w14:paraId="6927BF07" w14:textId="3D6AAFEF" w:rsidR="00CE5B42" w:rsidRPr="009159B6" w:rsidDel="00E95848" w:rsidRDefault="00CE5B42">
      <w:pPr>
        <w:pStyle w:val="TOC2"/>
        <w:rPr>
          <w:del w:id="1418" w:author="Mariano Marpegan" w:date="2020-08-26T00:40:00Z"/>
          <w:rFonts w:eastAsiaTheme="minorEastAsia"/>
          <w:color w:val="auto"/>
          <w:sz w:val="24"/>
          <w:szCs w:val="24"/>
          <w:lang w:eastAsia="en-GB"/>
        </w:rPr>
      </w:pPr>
      <w:del w:id="1419" w:author="Mariano Marpegan" w:date="2020-08-26T00:40:00Z">
        <w:r w:rsidRPr="009159B6" w:rsidDel="00E95848">
          <w:delText>11.1</w:delText>
        </w:r>
        <w:r w:rsidRPr="009159B6" w:rsidDel="00E95848">
          <w:rPr>
            <w:rFonts w:eastAsiaTheme="minorEastAsia"/>
            <w:sz w:val="24"/>
            <w:szCs w:val="24"/>
            <w:lang w:eastAsia="en-GB"/>
          </w:rPr>
          <w:tab/>
        </w:r>
        <w:r w:rsidRPr="009159B6" w:rsidDel="00E95848">
          <w:delText>Documentation</w:delText>
        </w:r>
        <w:r w:rsidRPr="009159B6" w:rsidDel="00E95848">
          <w:tab/>
        </w:r>
        <w:r w:rsidRPr="005D1DDE" w:rsidDel="00E95848">
          <w:fldChar w:fldCharType="begin"/>
        </w:r>
        <w:r w:rsidRPr="009159B6" w:rsidDel="00E95848">
          <w:delInstrText xml:space="preserve"> PAGEREF _Toc464549807 \h </w:delInstrText>
        </w:r>
        <w:r w:rsidRPr="005D1DDE" w:rsidDel="00E95848">
          <w:rPr>
            <w:rPrChange w:id="1420" w:author="usuario" w:date="2020-09-01T16:59:00Z">
              <w:rPr/>
            </w:rPrChange>
          </w:rPr>
          <w:fldChar w:fldCharType="separate"/>
        </w:r>
      </w:del>
      <w:ins w:id="1421" w:author="Mariano Marpegan" w:date="2020-08-26T00:40:00Z">
        <w:r w:rsidR="00E95848" w:rsidRPr="009159B6">
          <w:rPr>
            <w:b/>
            <w:bCs/>
            <w:rPrChange w:id="1422" w:author="usuario" w:date="2020-09-01T16:59:00Z">
              <w:rPr>
                <w:b/>
                <w:bCs/>
                <w:lang w:val="es-ES"/>
              </w:rPr>
            </w:rPrChange>
          </w:rPr>
          <w:t>¡Error! Marcador no definido.</w:t>
        </w:r>
      </w:ins>
      <w:del w:id="1423" w:author="Mariano Marpegan" w:date="2020-08-26T00:40:00Z">
        <w:r w:rsidRPr="009159B6" w:rsidDel="00E95848">
          <w:delText>27</w:delText>
        </w:r>
        <w:r w:rsidRPr="005D1DDE" w:rsidDel="00E95848">
          <w:fldChar w:fldCharType="end"/>
        </w:r>
      </w:del>
    </w:p>
    <w:p w14:paraId="34D868EE" w14:textId="6F4C50A4" w:rsidR="00CE5B42" w:rsidRPr="009159B6" w:rsidDel="00E95848" w:rsidRDefault="00CE5B42">
      <w:pPr>
        <w:pStyle w:val="TOC2"/>
        <w:rPr>
          <w:del w:id="1424" w:author="Mariano Marpegan" w:date="2020-08-26T00:40:00Z"/>
          <w:rFonts w:eastAsiaTheme="minorEastAsia"/>
          <w:color w:val="auto"/>
          <w:sz w:val="24"/>
          <w:szCs w:val="24"/>
          <w:lang w:eastAsia="en-GB"/>
        </w:rPr>
      </w:pPr>
      <w:del w:id="1425" w:author="Mariano Marpegan" w:date="2020-08-26T00:40:00Z">
        <w:r w:rsidRPr="009159B6" w:rsidDel="00E95848">
          <w:delText>11.2</w:delText>
        </w:r>
        <w:r w:rsidRPr="009159B6" w:rsidDel="00E95848">
          <w:rPr>
            <w:rFonts w:eastAsiaTheme="minorEastAsia"/>
            <w:sz w:val="24"/>
            <w:szCs w:val="24"/>
            <w:lang w:eastAsia="en-GB"/>
          </w:rPr>
          <w:tab/>
        </w:r>
        <w:r w:rsidRPr="009159B6" w:rsidDel="00E95848">
          <w:delText>Training</w:delText>
        </w:r>
        <w:r w:rsidRPr="009159B6" w:rsidDel="00E95848">
          <w:tab/>
        </w:r>
        <w:r w:rsidRPr="005D1DDE" w:rsidDel="00E95848">
          <w:fldChar w:fldCharType="begin"/>
        </w:r>
        <w:r w:rsidRPr="009159B6" w:rsidDel="00E95848">
          <w:delInstrText xml:space="preserve"> PAGEREF _Toc464549808 \h </w:delInstrText>
        </w:r>
        <w:r w:rsidRPr="005D1DDE" w:rsidDel="00E95848">
          <w:rPr>
            <w:rPrChange w:id="1426" w:author="usuario" w:date="2020-09-01T16:59:00Z">
              <w:rPr/>
            </w:rPrChange>
          </w:rPr>
          <w:fldChar w:fldCharType="separate"/>
        </w:r>
      </w:del>
      <w:ins w:id="1427" w:author="Mariano Marpegan" w:date="2020-08-26T00:40:00Z">
        <w:r w:rsidR="00E95848" w:rsidRPr="009159B6">
          <w:rPr>
            <w:b/>
            <w:bCs/>
            <w:rPrChange w:id="1428" w:author="usuario" w:date="2020-09-01T16:59:00Z">
              <w:rPr>
                <w:b/>
                <w:bCs/>
                <w:lang w:val="es-ES"/>
              </w:rPr>
            </w:rPrChange>
          </w:rPr>
          <w:t>¡Error! Marcador no definido.</w:t>
        </w:r>
      </w:ins>
      <w:del w:id="1429" w:author="Mariano Marpegan" w:date="2020-08-26T00:40:00Z">
        <w:r w:rsidRPr="009159B6" w:rsidDel="00E95848">
          <w:delText>27</w:delText>
        </w:r>
        <w:r w:rsidRPr="005D1DDE" w:rsidDel="00E95848">
          <w:fldChar w:fldCharType="end"/>
        </w:r>
      </w:del>
    </w:p>
    <w:p w14:paraId="6D3E2FD3" w14:textId="7EF48C35" w:rsidR="00CE5B42" w:rsidRPr="009159B6" w:rsidDel="00E95848" w:rsidRDefault="00CE5B42">
      <w:pPr>
        <w:pStyle w:val="TOC1"/>
        <w:rPr>
          <w:del w:id="1430" w:author="Mariano Marpegan" w:date="2020-08-26T00:40:00Z"/>
          <w:rFonts w:eastAsiaTheme="minorEastAsia"/>
          <w:b w:val="0"/>
          <w:color w:val="auto"/>
          <w:sz w:val="24"/>
          <w:szCs w:val="24"/>
          <w:lang w:eastAsia="en-GB"/>
        </w:rPr>
      </w:pPr>
      <w:del w:id="1431" w:author="Mariano Marpegan" w:date="2020-08-26T00:40:00Z">
        <w:r w:rsidRPr="009159B6" w:rsidDel="00E95848">
          <w:rPr>
            <w:b w:val="0"/>
          </w:rPr>
          <w:delText>12</w:delText>
        </w:r>
        <w:r w:rsidRPr="009159B6" w:rsidDel="00E95848">
          <w:rPr>
            <w:rFonts w:eastAsiaTheme="minorEastAsia"/>
            <w:sz w:val="24"/>
            <w:szCs w:val="24"/>
            <w:lang w:eastAsia="en-GB"/>
          </w:rPr>
          <w:tab/>
        </w:r>
        <w:r w:rsidRPr="009159B6" w:rsidDel="00E95848">
          <w:rPr>
            <w:b w:val="0"/>
          </w:rPr>
          <w:delText>FUTURE DEVELOPMENT</w:delText>
        </w:r>
        <w:r w:rsidRPr="009159B6" w:rsidDel="00E95848">
          <w:rPr>
            <w:b w:val="0"/>
          </w:rPr>
          <w:tab/>
        </w:r>
        <w:r w:rsidRPr="005D1DDE" w:rsidDel="00E95848">
          <w:rPr>
            <w:b w:val="0"/>
          </w:rPr>
          <w:fldChar w:fldCharType="begin"/>
        </w:r>
        <w:r w:rsidRPr="009159B6" w:rsidDel="00E95848">
          <w:rPr>
            <w:b w:val="0"/>
          </w:rPr>
          <w:delInstrText xml:space="preserve"> PAGEREF _Toc464549809 \h </w:delInstrText>
        </w:r>
        <w:r w:rsidRPr="005D1DDE" w:rsidDel="00E95848">
          <w:rPr>
            <w:b w:val="0"/>
          </w:rPr>
        </w:r>
        <w:r w:rsidRPr="005D1DDE" w:rsidDel="00E95848">
          <w:rPr>
            <w:b w:val="0"/>
            <w:rPrChange w:id="1432" w:author="usuario" w:date="2020-09-01T16:59:00Z">
              <w:rPr>
                <w:b w:val="0"/>
              </w:rPr>
            </w:rPrChange>
          </w:rPr>
          <w:fldChar w:fldCharType="separate"/>
        </w:r>
      </w:del>
      <w:ins w:id="1433" w:author="Mariano Marpegan" w:date="2020-08-26T00:40:00Z">
        <w:r w:rsidR="00E95848" w:rsidRPr="009159B6">
          <w:rPr>
            <w:bCs/>
            <w:rPrChange w:id="1434" w:author="usuario" w:date="2020-09-01T16:59:00Z">
              <w:rPr>
                <w:bCs/>
                <w:lang w:val="es-ES"/>
              </w:rPr>
            </w:rPrChange>
          </w:rPr>
          <w:t>¡Error! Marcador no definido.</w:t>
        </w:r>
      </w:ins>
      <w:del w:id="1435" w:author="Mariano Marpegan" w:date="2020-08-26T00:40:00Z">
        <w:r w:rsidRPr="009159B6" w:rsidDel="00E95848">
          <w:rPr>
            <w:b w:val="0"/>
          </w:rPr>
          <w:delText>28</w:delText>
        </w:r>
        <w:r w:rsidRPr="005D1DDE" w:rsidDel="00E95848">
          <w:rPr>
            <w:b w:val="0"/>
          </w:rPr>
          <w:fldChar w:fldCharType="end"/>
        </w:r>
      </w:del>
    </w:p>
    <w:p w14:paraId="05BDA8CB" w14:textId="69173A8B" w:rsidR="00CE5B42" w:rsidRPr="009159B6" w:rsidDel="00E95848" w:rsidRDefault="00CE5B42">
      <w:pPr>
        <w:pStyle w:val="TOC2"/>
        <w:rPr>
          <w:del w:id="1436" w:author="Mariano Marpegan" w:date="2020-08-26T00:40:00Z"/>
          <w:rFonts w:eastAsiaTheme="minorEastAsia"/>
          <w:color w:val="auto"/>
          <w:sz w:val="24"/>
          <w:szCs w:val="24"/>
          <w:lang w:eastAsia="en-GB"/>
        </w:rPr>
      </w:pPr>
      <w:del w:id="1437" w:author="Mariano Marpegan" w:date="2020-08-26T00:40:00Z">
        <w:r w:rsidRPr="009159B6" w:rsidDel="00E95848">
          <w:delText>12.1</w:delText>
        </w:r>
        <w:r w:rsidRPr="009159B6" w:rsidDel="00E95848">
          <w:rPr>
            <w:rFonts w:eastAsiaTheme="minorEastAsia"/>
            <w:sz w:val="24"/>
            <w:szCs w:val="24"/>
            <w:lang w:eastAsia="en-GB"/>
          </w:rPr>
          <w:tab/>
        </w:r>
        <w:r w:rsidRPr="009159B6" w:rsidDel="00E95848">
          <w:delText>General</w:delText>
        </w:r>
        <w:r w:rsidRPr="009159B6" w:rsidDel="00E95848">
          <w:tab/>
        </w:r>
        <w:r w:rsidRPr="005D1DDE" w:rsidDel="00E95848">
          <w:fldChar w:fldCharType="begin"/>
        </w:r>
        <w:r w:rsidRPr="009159B6" w:rsidDel="00E95848">
          <w:delInstrText xml:space="preserve"> PAGEREF _Toc464549810 \h </w:delInstrText>
        </w:r>
        <w:r w:rsidRPr="005D1DDE" w:rsidDel="00E95848">
          <w:rPr>
            <w:rPrChange w:id="1438" w:author="usuario" w:date="2020-09-01T16:59:00Z">
              <w:rPr/>
            </w:rPrChange>
          </w:rPr>
          <w:fldChar w:fldCharType="separate"/>
        </w:r>
      </w:del>
      <w:ins w:id="1439" w:author="Mariano Marpegan" w:date="2020-08-26T00:40:00Z">
        <w:r w:rsidR="00E95848" w:rsidRPr="009159B6">
          <w:rPr>
            <w:b/>
            <w:bCs/>
            <w:rPrChange w:id="1440" w:author="usuario" w:date="2020-09-01T16:59:00Z">
              <w:rPr>
                <w:b/>
                <w:bCs/>
                <w:lang w:val="es-ES"/>
              </w:rPr>
            </w:rPrChange>
          </w:rPr>
          <w:t>¡Error! Marcador no definido.</w:t>
        </w:r>
      </w:ins>
      <w:del w:id="1441" w:author="Mariano Marpegan" w:date="2020-08-26T00:40:00Z">
        <w:r w:rsidRPr="009159B6" w:rsidDel="00E95848">
          <w:delText>28</w:delText>
        </w:r>
        <w:r w:rsidRPr="005D1DDE" w:rsidDel="00E95848">
          <w:fldChar w:fldCharType="end"/>
        </w:r>
      </w:del>
    </w:p>
    <w:p w14:paraId="58012007" w14:textId="4F78850F" w:rsidR="00CE5B42" w:rsidRPr="009159B6" w:rsidDel="00E95848" w:rsidRDefault="00CE5B42">
      <w:pPr>
        <w:pStyle w:val="TOC2"/>
        <w:rPr>
          <w:del w:id="1442" w:author="Mariano Marpegan" w:date="2020-08-26T00:40:00Z"/>
          <w:rFonts w:eastAsiaTheme="minorEastAsia"/>
          <w:color w:val="auto"/>
          <w:sz w:val="24"/>
          <w:szCs w:val="24"/>
          <w:lang w:eastAsia="en-GB"/>
        </w:rPr>
      </w:pPr>
      <w:del w:id="1443" w:author="Mariano Marpegan" w:date="2020-08-26T00:40:00Z">
        <w:r w:rsidRPr="009159B6" w:rsidDel="00E95848">
          <w:delText>12.2</w:delText>
        </w:r>
        <w:r w:rsidRPr="009159B6" w:rsidDel="00E95848">
          <w:rPr>
            <w:rFonts w:eastAsiaTheme="minorEastAsia"/>
            <w:sz w:val="24"/>
            <w:szCs w:val="24"/>
            <w:lang w:eastAsia="en-GB"/>
          </w:rPr>
          <w:tab/>
        </w:r>
        <w:r w:rsidRPr="009159B6" w:rsidDel="00E95848">
          <w:delText>Developments</w:delText>
        </w:r>
        <w:r w:rsidRPr="009159B6" w:rsidDel="00E95848">
          <w:tab/>
        </w:r>
        <w:r w:rsidRPr="005D1DDE" w:rsidDel="00E95848">
          <w:fldChar w:fldCharType="begin"/>
        </w:r>
        <w:r w:rsidRPr="009159B6" w:rsidDel="00E95848">
          <w:delInstrText xml:space="preserve"> PAGEREF _Toc464549811 \h </w:delInstrText>
        </w:r>
        <w:r w:rsidRPr="005D1DDE" w:rsidDel="00E95848">
          <w:rPr>
            <w:rPrChange w:id="1444" w:author="usuario" w:date="2020-09-01T16:59:00Z">
              <w:rPr/>
            </w:rPrChange>
          </w:rPr>
          <w:fldChar w:fldCharType="separate"/>
        </w:r>
      </w:del>
      <w:ins w:id="1445" w:author="Mariano Marpegan" w:date="2020-08-26T00:40:00Z">
        <w:r w:rsidR="00E95848" w:rsidRPr="009159B6">
          <w:rPr>
            <w:b/>
            <w:bCs/>
            <w:rPrChange w:id="1446" w:author="usuario" w:date="2020-09-01T16:59:00Z">
              <w:rPr>
                <w:b/>
                <w:bCs/>
                <w:lang w:val="es-ES"/>
              </w:rPr>
            </w:rPrChange>
          </w:rPr>
          <w:t>¡Error! Marcador no definido.</w:t>
        </w:r>
      </w:ins>
      <w:del w:id="1447" w:author="Mariano Marpegan" w:date="2020-08-26T00:40:00Z">
        <w:r w:rsidRPr="009159B6" w:rsidDel="00E95848">
          <w:delText>28</w:delText>
        </w:r>
        <w:r w:rsidRPr="005D1DDE" w:rsidDel="00E95848">
          <w:fldChar w:fldCharType="end"/>
        </w:r>
      </w:del>
    </w:p>
    <w:p w14:paraId="3E3693CB" w14:textId="51260F35" w:rsidR="00CE5B42" w:rsidRPr="009159B6" w:rsidDel="00E95848" w:rsidRDefault="00CE5B42">
      <w:pPr>
        <w:pStyle w:val="TOC3"/>
        <w:tabs>
          <w:tab w:val="left" w:pos="1134"/>
          <w:tab w:val="right" w:leader="dot" w:pos="10195"/>
        </w:tabs>
        <w:rPr>
          <w:del w:id="1448" w:author="Mariano Marpegan" w:date="2020-08-26T00:40:00Z"/>
          <w:rFonts w:eastAsiaTheme="minorEastAsia"/>
          <w:noProof/>
          <w:sz w:val="24"/>
          <w:szCs w:val="24"/>
          <w:lang w:eastAsia="en-GB"/>
        </w:rPr>
      </w:pPr>
      <w:del w:id="1449" w:author="Mariano Marpegan" w:date="2020-08-26T00:40:00Z">
        <w:r w:rsidRPr="009159B6" w:rsidDel="00E95848">
          <w:rPr>
            <w:noProof/>
          </w:rPr>
          <w:delText>12.2.1</w:delText>
        </w:r>
        <w:r w:rsidRPr="009159B6" w:rsidDel="00E95848">
          <w:rPr>
            <w:rFonts w:eastAsiaTheme="minorEastAsia"/>
            <w:noProof/>
            <w:sz w:val="24"/>
            <w:szCs w:val="24"/>
            <w:lang w:eastAsia="en-GB"/>
          </w:rPr>
          <w:tab/>
        </w:r>
        <w:r w:rsidRPr="009159B6" w:rsidDel="00E95848">
          <w:rPr>
            <w:noProof/>
          </w:rPr>
          <w:delText>Energy Consumption</w:delText>
        </w:r>
        <w:r w:rsidRPr="009159B6" w:rsidDel="00E95848">
          <w:rPr>
            <w:noProof/>
          </w:rPr>
          <w:tab/>
        </w:r>
        <w:r w:rsidRPr="005D1DDE" w:rsidDel="00E95848">
          <w:rPr>
            <w:noProof/>
          </w:rPr>
          <w:fldChar w:fldCharType="begin"/>
        </w:r>
        <w:r w:rsidRPr="009159B6" w:rsidDel="00E95848">
          <w:rPr>
            <w:noProof/>
          </w:rPr>
          <w:delInstrText xml:space="preserve"> PAGEREF _Toc464549812 \h </w:delInstrText>
        </w:r>
        <w:r w:rsidRPr="005D1DDE" w:rsidDel="00E95848">
          <w:rPr>
            <w:noProof/>
          </w:rPr>
        </w:r>
        <w:r w:rsidRPr="005D1DDE" w:rsidDel="00E95848">
          <w:rPr>
            <w:noProof/>
            <w:rPrChange w:id="1450" w:author="usuario" w:date="2020-09-01T16:59:00Z">
              <w:rPr>
                <w:noProof/>
              </w:rPr>
            </w:rPrChange>
          </w:rPr>
          <w:fldChar w:fldCharType="separate"/>
        </w:r>
      </w:del>
      <w:ins w:id="1451" w:author="Mariano Marpegan" w:date="2020-08-26T00:40:00Z">
        <w:r w:rsidR="00E95848" w:rsidRPr="009159B6">
          <w:rPr>
            <w:b/>
            <w:bCs/>
            <w:noProof/>
            <w:rPrChange w:id="1452" w:author="usuario" w:date="2020-09-01T16:59:00Z">
              <w:rPr>
                <w:b/>
                <w:bCs/>
                <w:noProof/>
                <w:lang w:val="es-ES"/>
              </w:rPr>
            </w:rPrChange>
          </w:rPr>
          <w:t>¡Error! Marcador no definido.</w:t>
        </w:r>
      </w:ins>
      <w:del w:id="1453" w:author="Mariano Marpegan" w:date="2020-08-26T00:40:00Z">
        <w:r w:rsidRPr="009159B6" w:rsidDel="00E95848">
          <w:rPr>
            <w:noProof/>
          </w:rPr>
          <w:delText>28</w:delText>
        </w:r>
        <w:r w:rsidRPr="005D1DDE" w:rsidDel="00E95848">
          <w:rPr>
            <w:noProof/>
          </w:rPr>
          <w:fldChar w:fldCharType="end"/>
        </w:r>
      </w:del>
    </w:p>
    <w:p w14:paraId="4ED0B820" w14:textId="2444CDD9" w:rsidR="00CE5B42" w:rsidRPr="009159B6" w:rsidDel="00E95848" w:rsidRDefault="00CE5B42">
      <w:pPr>
        <w:pStyle w:val="TOC3"/>
        <w:tabs>
          <w:tab w:val="left" w:pos="1134"/>
          <w:tab w:val="right" w:leader="dot" w:pos="10195"/>
        </w:tabs>
        <w:rPr>
          <w:del w:id="1454" w:author="Mariano Marpegan" w:date="2020-08-26T00:40:00Z"/>
          <w:rFonts w:eastAsiaTheme="minorEastAsia"/>
          <w:noProof/>
          <w:sz w:val="24"/>
          <w:szCs w:val="24"/>
          <w:lang w:eastAsia="en-GB"/>
        </w:rPr>
      </w:pPr>
      <w:del w:id="1455" w:author="Mariano Marpegan" w:date="2020-08-26T00:40:00Z">
        <w:r w:rsidRPr="009159B6" w:rsidDel="00E95848">
          <w:rPr>
            <w:noProof/>
          </w:rPr>
          <w:delText>12.2.2</w:delText>
        </w:r>
        <w:r w:rsidRPr="009159B6" w:rsidDel="00E95848">
          <w:rPr>
            <w:rFonts w:eastAsiaTheme="minorEastAsia"/>
            <w:noProof/>
            <w:sz w:val="24"/>
            <w:szCs w:val="24"/>
            <w:lang w:eastAsia="en-GB"/>
          </w:rPr>
          <w:tab/>
        </w:r>
        <w:r w:rsidRPr="009159B6" w:rsidDel="00E95848">
          <w:rPr>
            <w:noProof/>
          </w:rPr>
          <w:delText>Interface and Protocol Standardization</w:delText>
        </w:r>
        <w:r w:rsidRPr="009159B6" w:rsidDel="00E95848">
          <w:rPr>
            <w:noProof/>
          </w:rPr>
          <w:tab/>
        </w:r>
        <w:r w:rsidRPr="005D1DDE" w:rsidDel="00E95848">
          <w:rPr>
            <w:noProof/>
          </w:rPr>
          <w:fldChar w:fldCharType="begin"/>
        </w:r>
        <w:r w:rsidRPr="009159B6" w:rsidDel="00E95848">
          <w:rPr>
            <w:noProof/>
          </w:rPr>
          <w:delInstrText xml:space="preserve"> PAGEREF _Toc464549813 \h </w:delInstrText>
        </w:r>
        <w:r w:rsidRPr="005D1DDE" w:rsidDel="00E95848">
          <w:rPr>
            <w:noProof/>
          </w:rPr>
        </w:r>
        <w:r w:rsidRPr="005D1DDE" w:rsidDel="00E95848">
          <w:rPr>
            <w:noProof/>
            <w:rPrChange w:id="1456" w:author="usuario" w:date="2020-09-01T16:59:00Z">
              <w:rPr>
                <w:noProof/>
              </w:rPr>
            </w:rPrChange>
          </w:rPr>
          <w:fldChar w:fldCharType="separate"/>
        </w:r>
      </w:del>
      <w:ins w:id="1457" w:author="Mariano Marpegan" w:date="2020-08-26T00:40:00Z">
        <w:r w:rsidR="00E95848" w:rsidRPr="009159B6">
          <w:rPr>
            <w:b/>
            <w:bCs/>
            <w:noProof/>
            <w:rPrChange w:id="1458" w:author="usuario" w:date="2020-09-01T16:59:00Z">
              <w:rPr>
                <w:b/>
                <w:bCs/>
                <w:noProof/>
                <w:lang w:val="es-ES"/>
              </w:rPr>
            </w:rPrChange>
          </w:rPr>
          <w:t>¡Error! Marcador no definido.</w:t>
        </w:r>
      </w:ins>
      <w:del w:id="1459" w:author="Mariano Marpegan" w:date="2020-08-26T00:40:00Z">
        <w:r w:rsidRPr="009159B6" w:rsidDel="00E95848">
          <w:rPr>
            <w:noProof/>
          </w:rPr>
          <w:delText>28</w:delText>
        </w:r>
        <w:r w:rsidRPr="005D1DDE" w:rsidDel="00E95848">
          <w:rPr>
            <w:noProof/>
          </w:rPr>
          <w:fldChar w:fldCharType="end"/>
        </w:r>
      </w:del>
    </w:p>
    <w:p w14:paraId="38347440" w14:textId="57BBE290" w:rsidR="00CE5B42" w:rsidRPr="009159B6" w:rsidDel="00E95848" w:rsidRDefault="00CE5B42">
      <w:pPr>
        <w:pStyle w:val="TOC3"/>
        <w:tabs>
          <w:tab w:val="left" w:pos="1134"/>
          <w:tab w:val="right" w:leader="dot" w:pos="10195"/>
        </w:tabs>
        <w:rPr>
          <w:del w:id="1460" w:author="Mariano Marpegan" w:date="2020-08-26T00:40:00Z"/>
          <w:rFonts w:eastAsiaTheme="minorEastAsia"/>
          <w:noProof/>
          <w:sz w:val="24"/>
          <w:szCs w:val="24"/>
          <w:lang w:eastAsia="en-GB"/>
        </w:rPr>
      </w:pPr>
      <w:del w:id="1461" w:author="Mariano Marpegan" w:date="2020-08-26T00:40:00Z">
        <w:r w:rsidRPr="009159B6" w:rsidDel="00E95848">
          <w:rPr>
            <w:noProof/>
          </w:rPr>
          <w:delText>12.2.3</w:delText>
        </w:r>
        <w:r w:rsidRPr="009159B6" w:rsidDel="00E95848">
          <w:rPr>
            <w:rFonts w:eastAsiaTheme="minorEastAsia"/>
            <w:noProof/>
            <w:sz w:val="24"/>
            <w:szCs w:val="24"/>
            <w:lang w:eastAsia="en-GB"/>
          </w:rPr>
          <w:tab/>
        </w:r>
        <w:r w:rsidRPr="009159B6" w:rsidDel="00E95848">
          <w:rPr>
            <w:noProof/>
          </w:rPr>
          <w:delText>Communications</w:delText>
        </w:r>
        <w:r w:rsidRPr="009159B6" w:rsidDel="00E95848">
          <w:rPr>
            <w:noProof/>
          </w:rPr>
          <w:tab/>
        </w:r>
        <w:r w:rsidRPr="005D1DDE" w:rsidDel="00E95848">
          <w:rPr>
            <w:noProof/>
          </w:rPr>
          <w:fldChar w:fldCharType="begin"/>
        </w:r>
        <w:r w:rsidRPr="009159B6" w:rsidDel="00E95848">
          <w:rPr>
            <w:noProof/>
          </w:rPr>
          <w:delInstrText xml:space="preserve"> PAGEREF _Toc464549814 \h </w:delInstrText>
        </w:r>
        <w:r w:rsidRPr="005D1DDE" w:rsidDel="00E95848">
          <w:rPr>
            <w:noProof/>
          </w:rPr>
        </w:r>
        <w:r w:rsidRPr="005D1DDE" w:rsidDel="00E95848">
          <w:rPr>
            <w:noProof/>
            <w:rPrChange w:id="1462" w:author="usuario" w:date="2020-09-01T16:59:00Z">
              <w:rPr>
                <w:noProof/>
              </w:rPr>
            </w:rPrChange>
          </w:rPr>
          <w:fldChar w:fldCharType="separate"/>
        </w:r>
      </w:del>
      <w:ins w:id="1463" w:author="Mariano Marpegan" w:date="2020-08-26T00:40:00Z">
        <w:r w:rsidR="00E95848" w:rsidRPr="009159B6">
          <w:rPr>
            <w:b/>
            <w:bCs/>
            <w:noProof/>
            <w:rPrChange w:id="1464" w:author="usuario" w:date="2020-09-01T16:59:00Z">
              <w:rPr>
                <w:b/>
                <w:bCs/>
                <w:noProof/>
                <w:lang w:val="es-ES"/>
              </w:rPr>
            </w:rPrChange>
          </w:rPr>
          <w:t>¡Error! Marcador no definido.</w:t>
        </w:r>
      </w:ins>
      <w:del w:id="1465" w:author="Mariano Marpegan" w:date="2020-08-26T00:40:00Z">
        <w:r w:rsidRPr="009159B6" w:rsidDel="00E95848">
          <w:rPr>
            <w:noProof/>
          </w:rPr>
          <w:delText>28</w:delText>
        </w:r>
        <w:r w:rsidRPr="005D1DDE" w:rsidDel="00E95848">
          <w:rPr>
            <w:noProof/>
          </w:rPr>
          <w:fldChar w:fldCharType="end"/>
        </w:r>
      </w:del>
    </w:p>
    <w:p w14:paraId="4F5C7FCF" w14:textId="6E036D0D" w:rsidR="00CE5B42" w:rsidRPr="009159B6" w:rsidDel="00E95848" w:rsidRDefault="00CE5B42">
      <w:pPr>
        <w:pStyle w:val="TOC3"/>
        <w:tabs>
          <w:tab w:val="left" w:pos="1134"/>
          <w:tab w:val="right" w:leader="dot" w:pos="10195"/>
        </w:tabs>
        <w:rPr>
          <w:del w:id="1466" w:author="Mariano Marpegan" w:date="2020-08-26T00:40:00Z"/>
          <w:rFonts w:eastAsiaTheme="minorEastAsia"/>
          <w:noProof/>
          <w:sz w:val="24"/>
          <w:szCs w:val="24"/>
          <w:lang w:eastAsia="en-GB"/>
        </w:rPr>
      </w:pPr>
      <w:del w:id="1467" w:author="Mariano Marpegan" w:date="2020-08-26T00:40:00Z">
        <w:r w:rsidRPr="009159B6" w:rsidDel="00E95848">
          <w:rPr>
            <w:noProof/>
          </w:rPr>
          <w:delText>12.2.4</w:delText>
        </w:r>
        <w:r w:rsidRPr="009159B6" w:rsidDel="00E95848">
          <w:rPr>
            <w:rFonts w:eastAsiaTheme="minorEastAsia"/>
            <w:noProof/>
            <w:sz w:val="24"/>
            <w:szCs w:val="24"/>
            <w:lang w:eastAsia="en-GB"/>
          </w:rPr>
          <w:tab/>
        </w:r>
        <w:r w:rsidRPr="009159B6" w:rsidDel="00E95848">
          <w:rPr>
            <w:noProof/>
          </w:rPr>
          <w:delText>Radio Navigation</w:delText>
        </w:r>
        <w:r w:rsidRPr="009159B6" w:rsidDel="00E95848">
          <w:rPr>
            <w:noProof/>
          </w:rPr>
          <w:tab/>
        </w:r>
        <w:r w:rsidRPr="005D1DDE" w:rsidDel="00E95848">
          <w:rPr>
            <w:noProof/>
          </w:rPr>
          <w:fldChar w:fldCharType="begin"/>
        </w:r>
        <w:r w:rsidRPr="009159B6" w:rsidDel="00E95848">
          <w:rPr>
            <w:noProof/>
          </w:rPr>
          <w:delInstrText xml:space="preserve"> PAGEREF _Toc464549815 \h </w:delInstrText>
        </w:r>
        <w:r w:rsidRPr="005D1DDE" w:rsidDel="00E95848">
          <w:rPr>
            <w:noProof/>
          </w:rPr>
        </w:r>
        <w:r w:rsidRPr="005D1DDE" w:rsidDel="00E95848">
          <w:rPr>
            <w:noProof/>
            <w:rPrChange w:id="1468" w:author="usuario" w:date="2020-09-01T16:59:00Z">
              <w:rPr>
                <w:noProof/>
              </w:rPr>
            </w:rPrChange>
          </w:rPr>
          <w:fldChar w:fldCharType="separate"/>
        </w:r>
      </w:del>
      <w:ins w:id="1469" w:author="Mariano Marpegan" w:date="2020-08-26T00:40:00Z">
        <w:r w:rsidR="00E95848" w:rsidRPr="009159B6">
          <w:rPr>
            <w:b/>
            <w:bCs/>
            <w:noProof/>
            <w:rPrChange w:id="1470" w:author="usuario" w:date="2020-09-01T16:59:00Z">
              <w:rPr>
                <w:b/>
                <w:bCs/>
                <w:noProof/>
                <w:lang w:val="es-ES"/>
              </w:rPr>
            </w:rPrChange>
          </w:rPr>
          <w:t>¡Error! Marcador no definido.</w:t>
        </w:r>
      </w:ins>
      <w:del w:id="1471" w:author="Mariano Marpegan" w:date="2020-08-26T00:40:00Z">
        <w:r w:rsidRPr="009159B6" w:rsidDel="00E95848">
          <w:rPr>
            <w:noProof/>
          </w:rPr>
          <w:delText>28</w:delText>
        </w:r>
        <w:r w:rsidRPr="005D1DDE" w:rsidDel="00E95848">
          <w:rPr>
            <w:noProof/>
          </w:rPr>
          <w:fldChar w:fldCharType="end"/>
        </w:r>
      </w:del>
    </w:p>
    <w:p w14:paraId="2AA009C2" w14:textId="35A3F6BA" w:rsidR="00CE5B42" w:rsidRPr="009159B6" w:rsidDel="00E95848" w:rsidRDefault="00CE5B42">
      <w:pPr>
        <w:pStyle w:val="TOC3"/>
        <w:tabs>
          <w:tab w:val="left" w:pos="1134"/>
          <w:tab w:val="right" w:leader="dot" w:pos="10195"/>
        </w:tabs>
        <w:rPr>
          <w:del w:id="1472" w:author="Mariano Marpegan" w:date="2020-08-26T00:40:00Z"/>
          <w:rFonts w:eastAsiaTheme="minorEastAsia"/>
          <w:noProof/>
          <w:sz w:val="24"/>
          <w:szCs w:val="24"/>
          <w:lang w:eastAsia="en-GB"/>
        </w:rPr>
      </w:pPr>
      <w:del w:id="1473" w:author="Mariano Marpegan" w:date="2020-08-26T00:40:00Z">
        <w:r w:rsidRPr="009159B6" w:rsidDel="00E95848">
          <w:rPr>
            <w:noProof/>
          </w:rPr>
          <w:delText>12.2.5</w:delText>
        </w:r>
        <w:r w:rsidRPr="009159B6" w:rsidDel="00E95848">
          <w:rPr>
            <w:rFonts w:eastAsiaTheme="minorEastAsia"/>
            <w:noProof/>
            <w:sz w:val="24"/>
            <w:szCs w:val="24"/>
            <w:lang w:eastAsia="en-GB"/>
          </w:rPr>
          <w:tab/>
        </w:r>
        <w:r w:rsidRPr="009159B6" w:rsidDel="00E95848">
          <w:rPr>
            <w:noProof/>
          </w:rPr>
          <w:delText>Costs</w:delText>
        </w:r>
        <w:r w:rsidRPr="009159B6" w:rsidDel="00E95848">
          <w:rPr>
            <w:noProof/>
          </w:rPr>
          <w:tab/>
        </w:r>
        <w:r w:rsidRPr="005D1DDE" w:rsidDel="00E95848">
          <w:rPr>
            <w:noProof/>
          </w:rPr>
          <w:fldChar w:fldCharType="begin"/>
        </w:r>
        <w:r w:rsidRPr="009159B6" w:rsidDel="00E95848">
          <w:rPr>
            <w:noProof/>
          </w:rPr>
          <w:delInstrText xml:space="preserve"> PAGEREF _Toc464549816 \h </w:delInstrText>
        </w:r>
        <w:r w:rsidRPr="005D1DDE" w:rsidDel="00E95848">
          <w:rPr>
            <w:noProof/>
          </w:rPr>
        </w:r>
        <w:r w:rsidRPr="005D1DDE" w:rsidDel="00E95848">
          <w:rPr>
            <w:noProof/>
            <w:rPrChange w:id="1474" w:author="usuario" w:date="2020-09-01T16:59:00Z">
              <w:rPr>
                <w:noProof/>
              </w:rPr>
            </w:rPrChange>
          </w:rPr>
          <w:fldChar w:fldCharType="separate"/>
        </w:r>
      </w:del>
      <w:ins w:id="1475" w:author="Mariano Marpegan" w:date="2020-08-26T00:40:00Z">
        <w:r w:rsidR="00E95848" w:rsidRPr="009159B6">
          <w:rPr>
            <w:b/>
            <w:bCs/>
            <w:noProof/>
            <w:rPrChange w:id="1476" w:author="usuario" w:date="2020-09-01T16:59:00Z">
              <w:rPr>
                <w:b/>
                <w:bCs/>
                <w:noProof/>
                <w:lang w:val="es-ES"/>
              </w:rPr>
            </w:rPrChange>
          </w:rPr>
          <w:t>¡Error! Marcador no definido.</w:t>
        </w:r>
      </w:ins>
      <w:del w:id="1477" w:author="Mariano Marpegan" w:date="2020-08-26T00:40:00Z">
        <w:r w:rsidRPr="009159B6" w:rsidDel="00E95848">
          <w:rPr>
            <w:noProof/>
          </w:rPr>
          <w:delText>28</w:delText>
        </w:r>
        <w:r w:rsidRPr="005D1DDE" w:rsidDel="00E95848">
          <w:rPr>
            <w:noProof/>
          </w:rPr>
          <w:fldChar w:fldCharType="end"/>
        </w:r>
      </w:del>
    </w:p>
    <w:p w14:paraId="58A31DFC" w14:textId="75597114" w:rsidR="00CE5B42" w:rsidRPr="009159B6" w:rsidDel="00E95848" w:rsidRDefault="00CE5B42">
      <w:pPr>
        <w:pStyle w:val="TOC1"/>
        <w:rPr>
          <w:del w:id="1478" w:author="Mariano Marpegan" w:date="2020-08-26T00:40:00Z"/>
          <w:rFonts w:eastAsiaTheme="minorEastAsia"/>
          <w:b w:val="0"/>
          <w:color w:val="auto"/>
          <w:sz w:val="24"/>
          <w:szCs w:val="24"/>
          <w:lang w:eastAsia="en-GB"/>
        </w:rPr>
      </w:pPr>
      <w:del w:id="1479" w:author="Mariano Marpegan" w:date="2020-08-26T00:40:00Z">
        <w:r w:rsidRPr="009159B6" w:rsidDel="00E95848">
          <w:rPr>
            <w:b w:val="0"/>
          </w:rPr>
          <w:delText>13</w:delText>
        </w:r>
        <w:r w:rsidRPr="009159B6" w:rsidDel="00E95848">
          <w:rPr>
            <w:rFonts w:eastAsiaTheme="minorEastAsia"/>
            <w:sz w:val="24"/>
            <w:szCs w:val="24"/>
            <w:lang w:eastAsia="en-GB"/>
          </w:rPr>
          <w:tab/>
        </w:r>
        <w:r w:rsidRPr="009159B6" w:rsidDel="00E95848">
          <w:rPr>
            <w:b w:val="0"/>
          </w:rPr>
          <w:delText>DEFINITIONS</w:delText>
        </w:r>
        <w:r w:rsidRPr="009159B6" w:rsidDel="00E95848">
          <w:rPr>
            <w:b w:val="0"/>
          </w:rPr>
          <w:tab/>
        </w:r>
        <w:r w:rsidRPr="005D1DDE" w:rsidDel="00E95848">
          <w:rPr>
            <w:b w:val="0"/>
          </w:rPr>
          <w:fldChar w:fldCharType="begin"/>
        </w:r>
        <w:r w:rsidRPr="009159B6" w:rsidDel="00E95848">
          <w:rPr>
            <w:b w:val="0"/>
          </w:rPr>
          <w:delInstrText xml:space="preserve"> PAGEREF _Toc464549817 \h </w:delInstrText>
        </w:r>
        <w:r w:rsidRPr="005D1DDE" w:rsidDel="00E95848">
          <w:rPr>
            <w:b w:val="0"/>
          </w:rPr>
        </w:r>
        <w:r w:rsidRPr="005D1DDE" w:rsidDel="00E95848">
          <w:rPr>
            <w:b w:val="0"/>
            <w:rPrChange w:id="1480" w:author="usuario" w:date="2020-09-01T16:59:00Z">
              <w:rPr>
                <w:b w:val="0"/>
              </w:rPr>
            </w:rPrChange>
          </w:rPr>
          <w:fldChar w:fldCharType="separate"/>
        </w:r>
      </w:del>
      <w:ins w:id="1481" w:author="Mariano Marpegan" w:date="2020-08-26T00:40:00Z">
        <w:r w:rsidR="00E95848" w:rsidRPr="009159B6">
          <w:rPr>
            <w:bCs/>
            <w:rPrChange w:id="1482" w:author="usuario" w:date="2020-09-01T16:59:00Z">
              <w:rPr>
                <w:bCs/>
                <w:lang w:val="es-ES"/>
              </w:rPr>
            </w:rPrChange>
          </w:rPr>
          <w:t>¡Error! Marcador no definido.</w:t>
        </w:r>
      </w:ins>
      <w:del w:id="1483" w:author="Mariano Marpegan" w:date="2020-08-26T00:40:00Z">
        <w:r w:rsidRPr="009159B6" w:rsidDel="00E95848">
          <w:rPr>
            <w:b w:val="0"/>
          </w:rPr>
          <w:delText>29</w:delText>
        </w:r>
        <w:r w:rsidRPr="005D1DDE" w:rsidDel="00E95848">
          <w:rPr>
            <w:b w:val="0"/>
          </w:rPr>
          <w:fldChar w:fldCharType="end"/>
        </w:r>
      </w:del>
    </w:p>
    <w:p w14:paraId="04C22378" w14:textId="52E7A6B2" w:rsidR="00CE5B42" w:rsidRPr="009159B6" w:rsidDel="00E95848" w:rsidRDefault="00CE5B42">
      <w:pPr>
        <w:pStyle w:val="TOC1"/>
        <w:rPr>
          <w:del w:id="1484" w:author="Mariano Marpegan" w:date="2020-08-26T00:40:00Z"/>
          <w:rFonts w:eastAsiaTheme="minorEastAsia"/>
          <w:b w:val="0"/>
          <w:color w:val="auto"/>
          <w:sz w:val="24"/>
          <w:szCs w:val="24"/>
          <w:lang w:eastAsia="en-GB"/>
        </w:rPr>
      </w:pPr>
      <w:del w:id="1485" w:author="Mariano Marpegan" w:date="2020-08-26T00:40:00Z">
        <w:r w:rsidRPr="009159B6" w:rsidDel="00E95848">
          <w:rPr>
            <w:b w:val="0"/>
          </w:rPr>
          <w:delText>14</w:delText>
        </w:r>
        <w:r w:rsidRPr="009159B6" w:rsidDel="00E95848">
          <w:rPr>
            <w:rFonts w:eastAsiaTheme="minorEastAsia"/>
            <w:sz w:val="24"/>
            <w:szCs w:val="24"/>
            <w:lang w:eastAsia="en-GB"/>
          </w:rPr>
          <w:tab/>
        </w:r>
        <w:r w:rsidRPr="009159B6" w:rsidDel="00E95848">
          <w:rPr>
            <w:b w:val="0"/>
          </w:rPr>
          <w:delText>ACRONYMS</w:delText>
        </w:r>
        <w:r w:rsidRPr="009159B6" w:rsidDel="00E95848">
          <w:rPr>
            <w:b w:val="0"/>
          </w:rPr>
          <w:tab/>
        </w:r>
        <w:r w:rsidRPr="005D1DDE" w:rsidDel="00E95848">
          <w:rPr>
            <w:b w:val="0"/>
          </w:rPr>
          <w:fldChar w:fldCharType="begin"/>
        </w:r>
        <w:r w:rsidRPr="009159B6" w:rsidDel="00E95848">
          <w:rPr>
            <w:b w:val="0"/>
          </w:rPr>
          <w:delInstrText xml:space="preserve"> PAGEREF _Toc464549818 \h </w:delInstrText>
        </w:r>
        <w:r w:rsidRPr="005D1DDE" w:rsidDel="00E95848">
          <w:rPr>
            <w:b w:val="0"/>
          </w:rPr>
        </w:r>
        <w:r w:rsidRPr="005D1DDE" w:rsidDel="00E95848">
          <w:rPr>
            <w:b w:val="0"/>
            <w:rPrChange w:id="1486" w:author="usuario" w:date="2020-09-01T16:59:00Z">
              <w:rPr>
                <w:b w:val="0"/>
              </w:rPr>
            </w:rPrChange>
          </w:rPr>
          <w:fldChar w:fldCharType="separate"/>
        </w:r>
      </w:del>
      <w:ins w:id="1487" w:author="Mariano Marpegan" w:date="2020-08-26T00:40:00Z">
        <w:r w:rsidR="00E95848" w:rsidRPr="009159B6">
          <w:rPr>
            <w:bCs/>
            <w:rPrChange w:id="1488" w:author="usuario" w:date="2020-09-01T16:59:00Z">
              <w:rPr>
                <w:bCs/>
                <w:lang w:val="es-ES"/>
              </w:rPr>
            </w:rPrChange>
          </w:rPr>
          <w:t>¡Error! Marcador no definido.</w:t>
        </w:r>
      </w:ins>
      <w:del w:id="1489" w:author="Mariano Marpegan" w:date="2020-08-26T00:40:00Z">
        <w:r w:rsidRPr="009159B6" w:rsidDel="00E95848">
          <w:rPr>
            <w:b w:val="0"/>
          </w:rPr>
          <w:delText>29</w:delText>
        </w:r>
        <w:r w:rsidRPr="005D1DDE" w:rsidDel="00E95848">
          <w:rPr>
            <w:b w:val="0"/>
          </w:rPr>
          <w:fldChar w:fldCharType="end"/>
        </w:r>
      </w:del>
    </w:p>
    <w:p w14:paraId="189E5C8C" w14:textId="77777777" w:rsidR="00642025" w:rsidRPr="009159B6" w:rsidRDefault="004A4EC4" w:rsidP="00BA5754">
      <w:r w:rsidRPr="005D1DDE">
        <w:fldChar w:fldCharType="end"/>
      </w:r>
    </w:p>
    <w:p w14:paraId="1D48837E" w14:textId="77777777" w:rsidR="00137516" w:rsidRPr="009159B6" w:rsidRDefault="00137516">
      <w:pPr>
        <w:spacing w:after="200" w:line="276" w:lineRule="auto"/>
        <w:rPr>
          <w:b/>
          <w:color w:val="009FE3" w:themeColor="accent2"/>
          <w:sz w:val="40"/>
          <w:szCs w:val="40"/>
        </w:rPr>
      </w:pPr>
      <w:r w:rsidRPr="009159B6">
        <w:br w:type="page"/>
      </w:r>
    </w:p>
    <w:p w14:paraId="0E512E0B" w14:textId="10E78791" w:rsidR="0078486B" w:rsidRPr="009159B6" w:rsidRDefault="002F265A" w:rsidP="00C9558A">
      <w:pPr>
        <w:pStyle w:val="ListofFigures"/>
      </w:pPr>
      <w:r w:rsidRPr="009159B6">
        <w:lastRenderedPageBreak/>
        <w:t>List of Tables</w:t>
      </w:r>
    </w:p>
    <w:p w14:paraId="0B716F9C" w14:textId="73D7E41B" w:rsidR="00E95848" w:rsidRPr="009159B6" w:rsidRDefault="00923B4D">
      <w:pPr>
        <w:pStyle w:val="TableofFigures"/>
        <w:rPr>
          <w:ins w:id="1490" w:author="Mariano Marpegan" w:date="2020-08-26T00:40:00Z"/>
          <w:rFonts w:eastAsiaTheme="minorEastAsia"/>
          <w:i w:val="0"/>
          <w:noProof/>
          <w:lang w:eastAsia="es-AR"/>
          <w:rPrChange w:id="1491" w:author="usuario" w:date="2020-09-01T16:59:00Z">
            <w:rPr>
              <w:ins w:id="1492" w:author="Mariano Marpegan" w:date="2020-08-26T00:40:00Z"/>
              <w:rFonts w:eastAsiaTheme="minorEastAsia"/>
              <w:i w:val="0"/>
              <w:noProof/>
              <w:lang w:val="es-AR" w:eastAsia="es-AR"/>
            </w:rPr>
          </w:rPrChange>
        </w:rPr>
      </w:pPr>
      <w:r w:rsidRPr="0027658D">
        <w:fldChar w:fldCharType="begin"/>
      </w:r>
      <w:r w:rsidRPr="009159B6">
        <w:instrText xml:space="preserve"> TOC \t "Table caption" \c </w:instrText>
      </w:r>
      <w:r w:rsidRPr="0027658D">
        <w:rPr>
          <w:rPrChange w:id="1493" w:author="usuario" w:date="2020-09-01T16:59:00Z">
            <w:rPr>
              <w:i w:val="0"/>
              <w:sz w:val="18"/>
            </w:rPr>
          </w:rPrChange>
        </w:rPr>
        <w:fldChar w:fldCharType="separate"/>
      </w:r>
      <w:ins w:id="1494" w:author="Mariano Marpegan" w:date="2020-08-26T00:40:00Z">
        <w:r w:rsidR="00E95848" w:rsidRPr="009159B6">
          <w:rPr>
            <w:noProof/>
          </w:rPr>
          <w:t>Table 1</w:t>
        </w:r>
        <w:r w:rsidR="00E95848" w:rsidRPr="009159B6">
          <w:rPr>
            <w:rFonts w:eastAsiaTheme="minorEastAsia"/>
            <w:i w:val="0"/>
            <w:noProof/>
            <w:lang w:eastAsia="es-AR"/>
            <w:rPrChange w:id="1495" w:author="usuario" w:date="2020-09-01T16:59:00Z">
              <w:rPr>
                <w:rFonts w:eastAsiaTheme="minorEastAsia"/>
                <w:i w:val="0"/>
                <w:noProof/>
                <w:lang w:val="es-AR" w:eastAsia="es-AR"/>
              </w:rPr>
            </w:rPrChange>
          </w:rPr>
          <w:tab/>
        </w:r>
        <w:r w:rsidR="00E95848" w:rsidRPr="009159B6">
          <w:rPr>
            <w:noProof/>
          </w:rPr>
          <w:t>Categories of percentage availability - IALA Recommendation R0130 (O-130)</w:t>
        </w:r>
        <w:r w:rsidR="00E95848" w:rsidRPr="009159B6">
          <w:rPr>
            <w:noProof/>
          </w:rPr>
          <w:tab/>
        </w:r>
        <w:r w:rsidR="00E95848" w:rsidRPr="005D1DDE">
          <w:rPr>
            <w:noProof/>
          </w:rPr>
          <w:fldChar w:fldCharType="begin"/>
        </w:r>
        <w:r w:rsidR="00E95848" w:rsidRPr="009159B6">
          <w:rPr>
            <w:noProof/>
          </w:rPr>
          <w:instrText xml:space="preserve"> PAGEREF _Toc49294937 \h </w:instrText>
        </w:r>
      </w:ins>
      <w:r w:rsidR="00E95848" w:rsidRPr="005D1DDE">
        <w:rPr>
          <w:noProof/>
        </w:rPr>
      </w:r>
      <w:r w:rsidR="00E95848" w:rsidRPr="005D1DDE">
        <w:rPr>
          <w:noProof/>
          <w:rPrChange w:id="1496" w:author="usuario" w:date="2020-09-01T16:59:00Z">
            <w:rPr>
              <w:noProof/>
            </w:rPr>
          </w:rPrChange>
        </w:rPr>
        <w:fldChar w:fldCharType="separate"/>
      </w:r>
      <w:ins w:id="1497" w:author="Mariano Marpegan" w:date="2020-08-26T00:40:00Z">
        <w:r w:rsidR="00E95848" w:rsidRPr="009159B6">
          <w:rPr>
            <w:noProof/>
          </w:rPr>
          <w:t>15</w:t>
        </w:r>
        <w:r w:rsidR="00E95848" w:rsidRPr="005D1DDE">
          <w:rPr>
            <w:noProof/>
          </w:rPr>
          <w:fldChar w:fldCharType="end"/>
        </w:r>
      </w:ins>
    </w:p>
    <w:p w14:paraId="19D37310" w14:textId="2EB863FC" w:rsidR="00E95848" w:rsidRPr="009159B6" w:rsidRDefault="00E95848">
      <w:pPr>
        <w:pStyle w:val="TableofFigures"/>
        <w:rPr>
          <w:ins w:id="1498" w:author="Mariano Marpegan" w:date="2020-08-26T00:40:00Z"/>
          <w:rFonts w:eastAsiaTheme="minorEastAsia"/>
          <w:i w:val="0"/>
          <w:noProof/>
          <w:lang w:eastAsia="es-AR"/>
          <w:rPrChange w:id="1499" w:author="usuario" w:date="2020-09-01T16:59:00Z">
            <w:rPr>
              <w:ins w:id="1500" w:author="Mariano Marpegan" w:date="2020-08-26T00:40:00Z"/>
              <w:rFonts w:eastAsiaTheme="minorEastAsia"/>
              <w:i w:val="0"/>
              <w:noProof/>
              <w:lang w:val="es-AR" w:eastAsia="es-AR"/>
            </w:rPr>
          </w:rPrChange>
        </w:rPr>
      </w:pPr>
      <w:ins w:id="1501" w:author="Mariano Marpegan" w:date="2020-08-26T00:40:00Z">
        <w:r w:rsidRPr="009159B6">
          <w:rPr>
            <w:noProof/>
          </w:rPr>
          <w:t>Table 2</w:t>
        </w:r>
        <w:r w:rsidRPr="009159B6">
          <w:rPr>
            <w:rFonts w:eastAsiaTheme="minorEastAsia"/>
            <w:i w:val="0"/>
            <w:noProof/>
            <w:lang w:eastAsia="es-AR"/>
            <w:rPrChange w:id="1502" w:author="usuario" w:date="2020-09-01T16:59:00Z">
              <w:rPr>
                <w:rFonts w:eastAsiaTheme="minorEastAsia"/>
                <w:i w:val="0"/>
                <w:noProof/>
                <w:lang w:val="es-AR" w:eastAsia="es-AR"/>
              </w:rPr>
            </w:rPrChange>
          </w:rPr>
          <w:tab/>
        </w:r>
        <w:r w:rsidRPr="009159B6">
          <w:rPr>
            <w:noProof/>
          </w:rPr>
          <w:t>Navigation light signals &amp; commands</w:t>
        </w:r>
        <w:r w:rsidRPr="009159B6">
          <w:rPr>
            <w:noProof/>
          </w:rPr>
          <w:tab/>
        </w:r>
        <w:r w:rsidRPr="0027658D">
          <w:rPr>
            <w:noProof/>
          </w:rPr>
          <w:fldChar w:fldCharType="begin"/>
        </w:r>
        <w:r w:rsidRPr="009159B6">
          <w:rPr>
            <w:noProof/>
          </w:rPr>
          <w:instrText xml:space="preserve"> PAGEREF _Toc49294938 \h </w:instrText>
        </w:r>
      </w:ins>
      <w:r w:rsidRPr="0027658D">
        <w:rPr>
          <w:noProof/>
        </w:rPr>
      </w:r>
      <w:r w:rsidRPr="0027658D">
        <w:rPr>
          <w:noProof/>
          <w:rPrChange w:id="1503" w:author="usuario" w:date="2020-09-01T16:59:00Z">
            <w:rPr>
              <w:noProof/>
            </w:rPr>
          </w:rPrChange>
        </w:rPr>
        <w:fldChar w:fldCharType="separate"/>
      </w:r>
      <w:ins w:id="1504" w:author="Mariano Marpegan" w:date="2020-08-26T00:40:00Z">
        <w:r w:rsidRPr="009159B6">
          <w:rPr>
            <w:noProof/>
          </w:rPr>
          <w:t>19</w:t>
        </w:r>
        <w:r w:rsidRPr="0027658D">
          <w:rPr>
            <w:noProof/>
          </w:rPr>
          <w:fldChar w:fldCharType="end"/>
        </w:r>
      </w:ins>
    </w:p>
    <w:p w14:paraId="5FF1F9E9" w14:textId="10B61561" w:rsidR="00E95848" w:rsidRPr="009159B6" w:rsidRDefault="00E95848">
      <w:pPr>
        <w:pStyle w:val="TableofFigures"/>
        <w:rPr>
          <w:ins w:id="1505" w:author="Mariano Marpegan" w:date="2020-08-26T00:40:00Z"/>
          <w:rFonts w:eastAsiaTheme="minorEastAsia"/>
          <w:i w:val="0"/>
          <w:noProof/>
          <w:lang w:eastAsia="es-AR"/>
          <w:rPrChange w:id="1506" w:author="usuario" w:date="2020-09-01T16:59:00Z">
            <w:rPr>
              <w:ins w:id="1507" w:author="Mariano Marpegan" w:date="2020-08-26T00:40:00Z"/>
              <w:rFonts w:eastAsiaTheme="minorEastAsia"/>
              <w:i w:val="0"/>
              <w:noProof/>
              <w:lang w:val="es-AR" w:eastAsia="es-AR"/>
            </w:rPr>
          </w:rPrChange>
        </w:rPr>
      </w:pPr>
      <w:ins w:id="1508" w:author="Mariano Marpegan" w:date="2020-08-26T00:40:00Z">
        <w:r w:rsidRPr="009159B6">
          <w:rPr>
            <w:noProof/>
          </w:rPr>
          <w:t>Table 3</w:t>
        </w:r>
        <w:r w:rsidRPr="009159B6">
          <w:rPr>
            <w:rFonts w:eastAsiaTheme="minorEastAsia"/>
            <w:i w:val="0"/>
            <w:noProof/>
            <w:lang w:eastAsia="es-AR"/>
            <w:rPrChange w:id="1509" w:author="usuario" w:date="2020-09-01T16:59:00Z">
              <w:rPr>
                <w:rFonts w:eastAsiaTheme="minorEastAsia"/>
                <w:i w:val="0"/>
                <w:noProof/>
                <w:lang w:val="es-AR" w:eastAsia="es-AR"/>
              </w:rPr>
            </w:rPrChange>
          </w:rPr>
          <w:tab/>
        </w:r>
        <w:r w:rsidRPr="009159B6">
          <w:rPr>
            <w:noProof/>
          </w:rPr>
          <w:t>Smart lantern signals</w:t>
        </w:r>
        <w:r w:rsidRPr="009159B6">
          <w:rPr>
            <w:noProof/>
          </w:rPr>
          <w:tab/>
        </w:r>
        <w:r w:rsidRPr="0027658D">
          <w:rPr>
            <w:noProof/>
          </w:rPr>
          <w:fldChar w:fldCharType="begin"/>
        </w:r>
        <w:r w:rsidRPr="009159B6">
          <w:rPr>
            <w:noProof/>
          </w:rPr>
          <w:instrText xml:space="preserve"> PAGEREF _Toc49294939 \h </w:instrText>
        </w:r>
      </w:ins>
      <w:r w:rsidRPr="0027658D">
        <w:rPr>
          <w:noProof/>
        </w:rPr>
      </w:r>
      <w:r w:rsidRPr="0027658D">
        <w:rPr>
          <w:noProof/>
          <w:rPrChange w:id="1510" w:author="usuario" w:date="2020-09-01T16:59:00Z">
            <w:rPr>
              <w:noProof/>
            </w:rPr>
          </w:rPrChange>
        </w:rPr>
        <w:fldChar w:fldCharType="separate"/>
      </w:r>
      <w:ins w:id="1511" w:author="Mariano Marpegan" w:date="2020-08-26T00:40:00Z">
        <w:r w:rsidRPr="009159B6">
          <w:rPr>
            <w:noProof/>
          </w:rPr>
          <w:t>20</w:t>
        </w:r>
        <w:r w:rsidRPr="0027658D">
          <w:rPr>
            <w:noProof/>
          </w:rPr>
          <w:fldChar w:fldCharType="end"/>
        </w:r>
      </w:ins>
    </w:p>
    <w:p w14:paraId="610D5C53" w14:textId="4D11A66C" w:rsidR="00E95848" w:rsidRPr="009159B6" w:rsidRDefault="00E95848">
      <w:pPr>
        <w:pStyle w:val="TableofFigures"/>
        <w:rPr>
          <w:ins w:id="1512" w:author="Mariano Marpegan" w:date="2020-08-26T00:40:00Z"/>
          <w:rFonts w:eastAsiaTheme="minorEastAsia"/>
          <w:i w:val="0"/>
          <w:noProof/>
          <w:lang w:eastAsia="es-AR"/>
          <w:rPrChange w:id="1513" w:author="usuario" w:date="2020-09-01T16:59:00Z">
            <w:rPr>
              <w:ins w:id="1514" w:author="Mariano Marpegan" w:date="2020-08-26T00:40:00Z"/>
              <w:rFonts w:eastAsiaTheme="minorEastAsia"/>
              <w:i w:val="0"/>
              <w:noProof/>
              <w:lang w:val="es-AR" w:eastAsia="es-AR"/>
            </w:rPr>
          </w:rPrChange>
        </w:rPr>
      </w:pPr>
      <w:ins w:id="1515" w:author="Mariano Marpegan" w:date="2020-08-26T00:40:00Z">
        <w:r w:rsidRPr="009159B6">
          <w:rPr>
            <w:noProof/>
          </w:rPr>
          <w:t>Table 4</w:t>
        </w:r>
        <w:r w:rsidRPr="009159B6">
          <w:rPr>
            <w:rFonts w:eastAsiaTheme="minorEastAsia"/>
            <w:i w:val="0"/>
            <w:noProof/>
            <w:lang w:eastAsia="es-AR"/>
            <w:rPrChange w:id="1516" w:author="usuario" w:date="2020-09-01T16:59:00Z">
              <w:rPr>
                <w:rFonts w:eastAsiaTheme="minorEastAsia"/>
                <w:i w:val="0"/>
                <w:noProof/>
                <w:lang w:val="es-AR" w:eastAsia="es-AR"/>
              </w:rPr>
            </w:rPrChange>
          </w:rPr>
          <w:tab/>
        </w:r>
        <w:r w:rsidRPr="009159B6">
          <w:rPr>
            <w:noProof/>
          </w:rPr>
          <w:t>RACON signals &amp; commands</w:t>
        </w:r>
        <w:r w:rsidRPr="009159B6">
          <w:rPr>
            <w:noProof/>
          </w:rPr>
          <w:tab/>
        </w:r>
        <w:r w:rsidRPr="0027658D">
          <w:rPr>
            <w:noProof/>
          </w:rPr>
          <w:fldChar w:fldCharType="begin"/>
        </w:r>
        <w:r w:rsidRPr="009159B6">
          <w:rPr>
            <w:noProof/>
          </w:rPr>
          <w:instrText xml:space="preserve"> PAGEREF _Toc49294940 \h </w:instrText>
        </w:r>
      </w:ins>
      <w:r w:rsidRPr="0027658D">
        <w:rPr>
          <w:noProof/>
        </w:rPr>
      </w:r>
      <w:r w:rsidRPr="0027658D">
        <w:rPr>
          <w:noProof/>
          <w:rPrChange w:id="1517" w:author="usuario" w:date="2020-09-01T16:59:00Z">
            <w:rPr>
              <w:noProof/>
            </w:rPr>
          </w:rPrChange>
        </w:rPr>
        <w:fldChar w:fldCharType="separate"/>
      </w:r>
      <w:ins w:id="1518" w:author="Mariano Marpegan" w:date="2020-08-26T00:40:00Z">
        <w:r w:rsidRPr="009159B6">
          <w:rPr>
            <w:noProof/>
          </w:rPr>
          <w:t>20</w:t>
        </w:r>
        <w:r w:rsidRPr="0027658D">
          <w:rPr>
            <w:noProof/>
          </w:rPr>
          <w:fldChar w:fldCharType="end"/>
        </w:r>
      </w:ins>
    </w:p>
    <w:p w14:paraId="589BBF95" w14:textId="11BA9E0A" w:rsidR="00E95848" w:rsidRPr="009159B6" w:rsidRDefault="00E95848">
      <w:pPr>
        <w:pStyle w:val="TableofFigures"/>
        <w:rPr>
          <w:ins w:id="1519" w:author="Mariano Marpegan" w:date="2020-08-26T00:40:00Z"/>
          <w:rFonts w:eastAsiaTheme="minorEastAsia"/>
          <w:i w:val="0"/>
          <w:noProof/>
          <w:lang w:eastAsia="es-AR"/>
          <w:rPrChange w:id="1520" w:author="usuario" w:date="2020-09-01T16:59:00Z">
            <w:rPr>
              <w:ins w:id="1521" w:author="Mariano Marpegan" w:date="2020-08-26T00:40:00Z"/>
              <w:rFonts w:eastAsiaTheme="minorEastAsia"/>
              <w:i w:val="0"/>
              <w:noProof/>
              <w:lang w:val="es-AR" w:eastAsia="es-AR"/>
            </w:rPr>
          </w:rPrChange>
        </w:rPr>
      </w:pPr>
      <w:ins w:id="1522" w:author="Mariano Marpegan" w:date="2020-08-26T00:40:00Z">
        <w:r w:rsidRPr="009159B6">
          <w:rPr>
            <w:noProof/>
          </w:rPr>
          <w:t>Table 5</w:t>
        </w:r>
        <w:r w:rsidRPr="009159B6">
          <w:rPr>
            <w:rFonts w:eastAsiaTheme="minorEastAsia"/>
            <w:i w:val="0"/>
            <w:noProof/>
            <w:lang w:eastAsia="es-AR"/>
            <w:rPrChange w:id="1523" w:author="usuario" w:date="2020-09-01T16:59:00Z">
              <w:rPr>
                <w:rFonts w:eastAsiaTheme="minorEastAsia"/>
                <w:i w:val="0"/>
                <w:noProof/>
                <w:lang w:val="es-AR" w:eastAsia="es-AR"/>
              </w:rPr>
            </w:rPrChange>
          </w:rPr>
          <w:tab/>
        </w:r>
        <w:r w:rsidRPr="009159B6">
          <w:rPr>
            <w:noProof/>
          </w:rPr>
          <w:t>AIS-AtoNsignals</w:t>
        </w:r>
        <w:r w:rsidRPr="009159B6">
          <w:rPr>
            <w:noProof/>
          </w:rPr>
          <w:tab/>
        </w:r>
        <w:r w:rsidRPr="0027658D">
          <w:rPr>
            <w:noProof/>
          </w:rPr>
          <w:fldChar w:fldCharType="begin"/>
        </w:r>
        <w:r w:rsidRPr="009159B6">
          <w:rPr>
            <w:noProof/>
          </w:rPr>
          <w:instrText xml:space="preserve"> PAGEREF _Toc49294941 \h </w:instrText>
        </w:r>
      </w:ins>
      <w:r w:rsidRPr="0027658D">
        <w:rPr>
          <w:noProof/>
        </w:rPr>
      </w:r>
      <w:r w:rsidRPr="0027658D">
        <w:rPr>
          <w:noProof/>
          <w:rPrChange w:id="1524" w:author="usuario" w:date="2020-09-01T16:59:00Z">
            <w:rPr>
              <w:noProof/>
            </w:rPr>
          </w:rPrChange>
        </w:rPr>
        <w:fldChar w:fldCharType="separate"/>
      </w:r>
      <w:ins w:id="1525" w:author="Mariano Marpegan" w:date="2020-08-26T00:40:00Z">
        <w:r w:rsidRPr="009159B6">
          <w:rPr>
            <w:noProof/>
          </w:rPr>
          <w:t>20</w:t>
        </w:r>
        <w:r w:rsidRPr="0027658D">
          <w:rPr>
            <w:noProof/>
          </w:rPr>
          <w:fldChar w:fldCharType="end"/>
        </w:r>
      </w:ins>
    </w:p>
    <w:p w14:paraId="6A119264" w14:textId="36AD4013" w:rsidR="00E95848" w:rsidRPr="009159B6" w:rsidRDefault="00E95848">
      <w:pPr>
        <w:pStyle w:val="TableofFigures"/>
        <w:rPr>
          <w:ins w:id="1526" w:author="Mariano Marpegan" w:date="2020-08-26T00:40:00Z"/>
          <w:rFonts w:eastAsiaTheme="minorEastAsia"/>
          <w:i w:val="0"/>
          <w:noProof/>
          <w:lang w:eastAsia="es-AR"/>
          <w:rPrChange w:id="1527" w:author="usuario" w:date="2020-09-01T16:59:00Z">
            <w:rPr>
              <w:ins w:id="1528" w:author="Mariano Marpegan" w:date="2020-08-26T00:40:00Z"/>
              <w:rFonts w:eastAsiaTheme="minorEastAsia"/>
              <w:i w:val="0"/>
              <w:noProof/>
              <w:lang w:val="es-AR" w:eastAsia="es-AR"/>
            </w:rPr>
          </w:rPrChange>
        </w:rPr>
      </w:pPr>
      <w:ins w:id="1529" w:author="Mariano Marpegan" w:date="2020-08-26T00:40:00Z">
        <w:r w:rsidRPr="009159B6">
          <w:rPr>
            <w:noProof/>
          </w:rPr>
          <w:t>Table 6</w:t>
        </w:r>
        <w:r w:rsidRPr="009159B6">
          <w:rPr>
            <w:rFonts w:eastAsiaTheme="minorEastAsia"/>
            <w:i w:val="0"/>
            <w:noProof/>
            <w:lang w:eastAsia="es-AR"/>
            <w:rPrChange w:id="1530" w:author="usuario" w:date="2020-09-01T16:59:00Z">
              <w:rPr>
                <w:rFonts w:eastAsiaTheme="minorEastAsia"/>
                <w:i w:val="0"/>
                <w:noProof/>
                <w:lang w:val="es-AR" w:eastAsia="es-AR"/>
              </w:rPr>
            </w:rPrChange>
          </w:rPr>
          <w:tab/>
        </w:r>
        <w:r w:rsidRPr="009159B6">
          <w:rPr>
            <w:noProof/>
          </w:rPr>
          <w:t>DGPS signals</w:t>
        </w:r>
        <w:r w:rsidRPr="009159B6">
          <w:rPr>
            <w:noProof/>
          </w:rPr>
          <w:tab/>
        </w:r>
        <w:r w:rsidRPr="0027658D">
          <w:rPr>
            <w:noProof/>
          </w:rPr>
          <w:fldChar w:fldCharType="begin"/>
        </w:r>
        <w:r w:rsidRPr="009159B6">
          <w:rPr>
            <w:noProof/>
          </w:rPr>
          <w:instrText xml:space="preserve"> PAGEREF _Toc49294942 \h </w:instrText>
        </w:r>
      </w:ins>
      <w:r w:rsidRPr="0027658D">
        <w:rPr>
          <w:noProof/>
        </w:rPr>
      </w:r>
      <w:r w:rsidRPr="0027658D">
        <w:rPr>
          <w:noProof/>
          <w:rPrChange w:id="1531" w:author="usuario" w:date="2020-09-01T16:59:00Z">
            <w:rPr>
              <w:noProof/>
            </w:rPr>
          </w:rPrChange>
        </w:rPr>
        <w:fldChar w:fldCharType="separate"/>
      </w:r>
      <w:ins w:id="1532" w:author="Mariano Marpegan" w:date="2020-08-26T00:40:00Z">
        <w:r w:rsidRPr="009159B6">
          <w:rPr>
            <w:noProof/>
          </w:rPr>
          <w:t>22</w:t>
        </w:r>
        <w:r w:rsidRPr="0027658D">
          <w:rPr>
            <w:noProof/>
          </w:rPr>
          <w:fldChar w:fldCharType="end"/>
        </w:r>
      </w:ins>
    </w:p>
    <w:p w14:paraId="3F29E94F" w14:textId="051A0605" w:rsidR="00E95848" w:rsidRPr="009159B6" w:rsidRDefault="00E95848">
      <w:pPr>
        <w:pStyle w:val="TableofFigures"/>
        <w:rPr>
          <w:ins w:id="1533" w:author="Mariano Marpegan" w:date="2020-08-26T00:40:00Z"/>
          <w:rFonts w:eastAsiaTheme="minorEastAsia"/>
          <w:i w:val="0"/>
          <w:noProof/>
          <w:lang w:eastAsia="es-AR"/>
          <w:rPrChange w:id="1534" w:author="usuario" w:date="2020-09-01T16:59:00Z">
            <w:rPr>
              <w:ins w:id="1535" w:author="Mariano Marpegan" w:date="2020-08-26T00:40:00Z"/>
              <w:rFonts w:eastAsiaTheme="minorEastAsia"/>
              <w:i w:val="0"/>
              <w:noProof/>
              <w:lang w:val="es-AR" w:eastAsia="es-AR"/>
            </w:rPr>
          </w:rPrChange>
        </w:rPr>
      </w:pPr>
      <w:ins w:id="1536" w:author="Mariano Marpegan" w:date="2020-08-26T00:40:00Z">
        <w:r w:rsidRPr="009159B6">
          <w:rPr>
            <w:noProof/>
          </w:rPr>
          <w:t>Table 7</w:t>
        </w:r>
        <w:r w:rsidRPr="009159B6">
          <w:rPr>
            <w:rFonts w:eastAsiaTheme="minorEastAsia"/>
            <w:i w:val="0"/>
            <w:noProof/>
            <w:lang w:eastAsia="es-AR"/>
            <w:rPrChange w:id="1537" w:author="usuario" w:date="2020-09-01T16:59:00Z">
              <w:rPr>
                <w:rFonts w:eastAsiaTheme="minorEastAsia"/>
                <w:i w:val="0"/>
                <w:noProof/>
                <w:lang w:val="es-AR" w:eastAsia="es-AR"/>
              </w:rPr>
            </w:rPrChange>
          </w:rPr>
          <w:tab/>
        </w:r>
        <w:r w:rsidRPr="009159B6">
          <w:rPr>
            <w:noProof/>
          </w:rPr>
          <w:t>Mains, with a mains failure diesel generator set, signals &amp; commands</w:t>
        </w:r>
        <w:r w:rsidRPr="009159B6">
          <w:rPr>
            <w:noProof/>
          </w:rPr>
          <w:tab/>
        </w:r>
        <w:r w:rsidRPr="0027658D">
          <w:rPr>
            <w:noProof/>
          </w:rPr>
          <w:fldChar w:fldCharType="begin"/>
        </w:r>
        <w:r w:rsidRPr="009159B6">
          <w:rPr>
            <w:noProof/>
          </w:rPr>
          <w:instrText xml:space="preserve"> PAGEREF _Toc49294943 \h </w:instrText>
        </w:r>
      </w:ins>
      <w:r w:rsidRPr="0027658D">
        <w:rPr>
          <w:noProof/>
        </w:rPr>
      </w:r>
      <w:r w:rsidRPr="0027658D">
        <w:rPr>
          <w:noProof/>
          <w:rPrChange w:id="1538" w:author="usuario" w:date="2020-09-01T16:59:00Z">
            <w:rPr>
              <w:noProof/>
            </w:rPr>
          </w:rPrChange>
        </w:rPr>
        <w:fldChar w:fldCharType="separate"/>
      </w:r>
      <w:ins w:id="1539" w:author="Mariano Marpegan" w:date="2020-08-26T00:40:00Z">
        <w:r w:rsidRPr="009159B6">
          <w:rPr>
            <w:noProof/>
          </w:rPr>
          <w:t>23</w:t>
        </w:r>
        <w:r w:rsidRPr="0027658D">
          <w:rPr>
            <w:noProof/>
          </w:rPr>
          <w:fldChar w:fldCharType="end"/>
        </w:r>
      </w:ins>
    </w:p>
    <w:p w14:paraId="45E85384" w14:textId="3DE50E90" w:rsidR="00E95848" w:rsidRPr="009159B6" w:rsidRDefault="00E95848">
      <w:pPr>
        <w:pStyle w:val="TableofFigures"/>
        <w:rPr>
          <w:ins w:id="1540" w:author="Mariano Marpegan" w:date="2020-08-26T00:40:00Z"/>
          <w:rFonts w:eastAsiaTheme="minorEastAsia"/>
          <w:i w:val="0"/>
          <w:noProof/>
          <w:lang w:eastAsia="es-AR"/>
          <w:rPrChange w:id="1541" w:author="usuario" w:date="2020-09-01T16:59:00Z">
            <w:rPr>
              <w:ins w:id="1542" w:author="Mariano Marpegan" w:date="2020-08-26T00:40:00Z"/>
              <w:rFonts w:eastAsiaTheme="minorEastAsia"/>
              <w:i w:val="0"/>
              <w:noProof/>
              <w:lang w:val="es-AR" w:eastAsia="es-AR"/>
            </w:rPr>
          </w:rPrChange>
        </w:rPr>
      </w:pPr>
      <w:ins w:id="1543" w:author="Mariano Marpegan" w:date="2020-08-26T00:40:00Z">
        <w:r w:rsidRPr="009159B6">
          <w:rPr>
            <w:noProof/>
          </w:rPr>
          <w:t>Table 8</w:t>
        </w:r>
        <w:r w:rsidRPr="009159B6">
          <w:rPr>
            <w:rFonts w:eastAsiaTheme="minorEastAsia"/>
            <w:i w:val="0"/>
            <w:noProof/>
            <w:lang w:eastAsia="es-AR"/>
            <w:rPrChange w:id="1544" w:author="usuario" w:date="2020-09-01T16:59:00Z">
              <w:rPr>
                <w:rFonts w:eastAsiaTheme="minorEastAsia"/>
                <w:i w:val="0"/>
                <w:noProof/>
                <w:lang w:val="es-AR" w:eastAsia="es-AR"/>
              </w:rPr>
            </w:rPrChange>
          </w:rPr>
          <w:tab/>
        </w:r>
        <w:r w:rsidRPr="009159B6">
          <w:rPr>
            <w:noProof/>
          </w:rPr>
          <w:t>Mains with a battery backup system signals</w:t>
        </w:r>
        <w:r w:rsidRPr="009159B6">
          <w:rPr>
            <w:noProof/>
          </w:rPr>
          <w:tab/>
        </w:r>
        <w:r w:rsidRPr="0027658D">
          <w:rPr>
            <w:noProof/>
          </w:rPr>
          <w:fldChar w:fldCharType="begin"/>
        </w:r>
        <w:r w:rsidRPr="009159B6">
          <w:rPr>
            <w:noProof/>
          </w:rPr>
          <w:instrText xml:space="preserve"> PAGEREF _Toc49294944 \h </w:instrText>
        </w:r>
      </w:ins>
      <w:r w:rsidRPr="0027658D">
        <w:rPr>
          <w:noProof/>
        </w:rPr>
      </w:r>
      <w:r w:rsidRPr="0027658D">
        <w:rPr>
          <w:noProof/>
          <w:rPrChange w:id="1545" w:author="usuario" w:date="2020-09-01T16:59:00Z">
            <w:rPr>
              <w:noProof/>
            </w:rPr>
          </w:rPrChange>
        </w:rPr>
        <w:fldChar w:fldCharType="separate"/>
      </w:r>
      <w:ins w:id="1546" w:author="Mariano Marpegan" w:date="2020-08-26T00:40:00Z">
        <w:r w:rsidRPr="009159B6">
          <w:rPr>
            <w:noProof/>
          </w:rPr>
          <w:t>23</w:t>
        </w:r>
        <w:r w:rsidRPr="0027658D">
          <w:rPr>
            <w:noProof/>
          </w:rPr>
          <w:fldChar w:fldCharType="end"/>
        </w:r>
      </w:ins>
    </w:p>
    <w:p w14:paraId="7CD8C44B" w14:textId="4365AF6F" w:rsidR="00E95848" w:rsidRPr="009159B6" w:rsidRDefault="00E95848">
      <w:pPr>
        <w:pStyle w:val="TableofFigures"/>
        <w:rPr>
          <w:ins w:id="1547" w:author="Mariano Marpegan" w:date="2020-08-26T00:40:00Z"/>
          <w:rFonts w:eastAsiaTheme="minorEastAsia"/>
          <w:i w:val="0"/>
          <w:noProof/>
          <w:lang w:eastAsia="es-AR"/>
          <w:rPrChange w:id="1548" w:author="usuario" w:date="2020-09-01T16:59:00Z">
            <w:rPr>
              <w:ins w:id="1549" w:author="Mariano Marpegan" w:date="2020-08-26T00:40:00Z"/>
              <w:rFonts w:eastAsiaTheme="minorEastAsia"/>
              <w:i w:val="0"/>
              <w:noProof/>
              <w:lang w:val="es-AR" w:eastAsia="es-AR"/>
            </w:rPr>
          </w:rPrChange>
        </w:rPr>
      </w:pPr>
      <w:ins w:id="1550" w:author="Mariano Marpegan" w:date="2020-08-26T00:40:00Z">
        <w:r w:rsidRPr="009159B6">
          <w:rPr>
            <w:noProof/>
          </w:rPr>
          <w:t>Table 9</w:t>
        </w:r>
        <w:r w:rsidRPr="009159B6">
          <w:rPr>
            <w:rFonts w:eastAsiaTheme="minorEastAsia"/>
            <w:i w:val="0"/>
            <w:noProof/>
            <w:lang w:eastAsia="es-AR"/>
            <w:rPrChange w:id="1551" w:author="usuario" w:date="2020-09-01T16:59:00Z">
              <w:rPr>
                <w:rFonts w:eastAsiaTheme="minorEastAsia"/>
                <w:i w:val="0"/>
                <w:noProof/>
                <w:lang w:val="es-AR" w:eastAsia="es-AR"/>
              </w:rPr>
            </w:rPrChange>
          </w:rPr>
          <w:tab/>
        </w:r>
        <w:r w:rsidRPr="009159B6">
          <w:rPr>
            <w:noProof/>
          </w:rPr>
          <w:t>Renewable (solar powered) battery charging system signals</w:t>
        </w:r>
        <w:r w:rsidRPr="009159B6">
          <w:rPr>
            <w:noProof/>
          </w:rPr>
          <w:tab/>
        </w:r>
        <w:r w:rsidRPr="0027658D">
          <w:rPr>
            <w:noProof/>
          </w:rPr>
          <w:fldChar w:fldCharType="begin"/>
        </w:r>
        <w:r w:rsidRPr="009159B6">
          <w:rPr>
            <w:noProof/>
          </w:rPr>
          <w:instrText xml:space="preserve"> PAGEREF _Toc49294945 \h </w:instrText>
        </w:r>
      </w:ins>
      <w:r w:rsidRPr="0027658D">
        <w:rPr>
          <w:noProof/>
        </w:rPr>
      </w:r>
      <w:r w:rsidRPr="0027658D">
        <w:rPr>
          <w:noProof/>
          <w:rPrChange w:id="1552" w:author="usuario" w:date="2020-09-01T16:59:00Z">
            <w:rPr>
              <w:noProof/>
            </w:rPr>
          </w:rPrChange>
        </w:rPr>
        <w:fldChar w:fldCharType="separate"/>
      </w:r>
      <w:ins w:id="1553" w:author="Mariano Marpegan" w:date="2020-08-26T00:40:00Z">
        <w:r w:rsidRPr="009159B6">
          <w:rPr>
            <w:noProof/>
          </w:rPr>
          <w:t>24</w:t>
        </w:r>
        <w:r w:rsidRPr="0027658D">
          <w:rPr>
            <w:noProof/>
          </w:rPr>
          <w:fldChar w:fldCharType="end"/>
        </w:r>
      </w:ins>
    </w:p>
    <w:p w14:paraId="22EF6D2E" w14:textId="6290427D" w:rsidR="00E95848" w:rsidRPr="009159B6" w:rsidRDefault="00E95848">
      <w:pPr>
        <w:pStyle w:val="TableofFigures"/>
        <w:rPr>
          <w:ins w:id="1554" w:author="Mariano Marpegan" w:date="2020-08-26T00:40:00Z"/>
          <w:rFonts w:eastAsiaTheme="minorEastAsia"/>
          <w:i w:val="0"/>
          <w:noProof/>
          <w:lang w:eastAsia="es-AR"/>
          <w:rPrChange w:id="1555" w:author="usuario" w:date="2020-09-01T16:59:00Z">
            <w:rPr>
              <w:ins w:id="1556" w:author="Mariano Marpegan" w:date="2020-08-26T00:40:00Z"/>
              <w:rFonts w:eastAsiaTheme="minorEastAsia"/>
              <w:i w:val="0"/>
              <w:noProof/>
              <w:lang w:val="es-AR" w:eastAsia="es-AR"/>
            </w:rPr>
          </w:rPrChange>
        </w:rPr>
      </w:pPr>
      <w:ins w:id="1557" w:author="Mariano Marpegan" w:date="2020-08-26T00:40:00Z">
        <w:r w:rsidRPr="009159B6">
          <w:rPr>
            <w:noProof/>
          </w:rPr>
          <w:t>Table 10</w:t>
        </w:r>
        <w:r w:rsidRPr="009159B6">
          <w:rPr>
            <w:rFonts w:eastAsiaTheme="minorEastAsia"/>
            <w:i w:val="0"/>
            <w:noProof/>
            <w:lang w:eastAsia="es-AR"/>
            <w:rPrChange w:id="1558" w:author="usuario" w:date="2020-09-01T16:59:00Z">
              <w:rPr>
                <w:rFonts w:eastAsiaTheme="minorEastAsia"/>
                <w:i w:val="0"/>
                <w:noProof/>
                <w:lang w:val="es-AR" w:eastAsia="es-AR"/>
              </w:rPr>
            </w:rPrChange>
          </w:rPr>
          <w:tab/>
        </w:r>
        <w:r w:rsidRPr="009159B6">
          <w:rPr>
            <w:noProof/>
          </w:rPr>
          <w:t>Ancillary systems and sensors signals &amp; commands</w:t>
        </w:r>
        <w:r w:rsidRPr="009159B6">
          <w:rPr>
            <w:noProof/>
          </w:rPr>
          <w:tab/>
        </w:r>
        <w:r w:rsidRPr="0027658D">
          <w:rPr>
            <w:noProof/>
          </w:rPr>
          <w:fldChar w:fldCharType="begin"/>
        </w:r>
        <w:r w:rsidRPr="009159B6">
          <w:rPr>
            <w:noProof/>
          </w:rPr>
          <w:instrText xml:space="preserve"> PAGEREF _Toc49294946 \h </w:instrText>
        </w:r>
      </w:ins>
      <w:r w:rsidRPr="0027658D">
        <w:rPr>
          <w:noProof/>
        </w:rPr>
      </w:r>
      <w:r w:rsidRPr="0027658D">
        <w:rPr>
          <w:noProof/>
          <w:rPrChange w:id="1559" w:author="usuario" w:date="2020-09-01T16:59:00Z">
            <w:rPr>
              <w:noProof/>
            </w:rPr>
          </w:rPrChange>
        </w:rPr>
        <w:fldChar w:fldCharType="separate"/>
      </w:r>
      <w:ins w:id="1560" w:author="Mariano Marpegan" w:date="2020-08-26T00:40:00Z">
        <w:r w:rsidRPr="009159B6">
          <w:rPr>
            <w:noProof/>
          </w:rPr>
          <w:t>24</w:t>
        </w:r>
        <w:r w:rsidRPr="0027658D">
          <w:rPr>
            <w:noProof/>
          </w:rPr>
          <w:fldChar w:fldCharType="end"/>
        </w:r>
      </w:ins>
    </w:p>
    <w:p w14:paraId="563C41F8" w14:textId="0D82EB4B" w:rsidR="00E95848" w:rsidRPr="009159B6" w:rsidRDefault="00E95848">
      <w:pPr>
        <w:pStyle w:val="TableofFigures"/>
        <w:rPr>
          <w:ins w:id="1561" w:author="Mariano Marpegan" w:date="2020-08-26T00:40:00Z"/>
          <w:rFonts w:eastAsiaTheme="minorEastAsia"/>
          <w:i w:val="0"/>
          <w:noProof/>
          <w:lang w:val="es-AR" w:eastAsia="es-AR"/>
        </w:rPr>
      </w:pPr>
      <w:ins w:id="1562" w:author="Mariano Marpegan" w:date="2020-08-26T00:40:00Z">
        <w:r w:rsidRPr="009159B6">
          <w:rPr>
            <w:noProof/>
          </w:rPr>
          <w:t>Table 11</w:t>
        </w:r>
        <w:r w:rsidRPr="009159B6">
          <w:rPr>
            <w:rFonts w:eastAsiaTheme="minorEastAsia"/>
            <w:i w:val="0"/>
            <w:noProof/>
            <w:lang w:val="es-AR" w:eastAsia="es-AR"/>
          </w:rPr>
          <w:tab/>
        </w:r>
        <w:r w:rsidRPr="009159B6">
          <w:rPr>
            <w:noProof/>
          </w:rPr>
          <w:t>AIS Message description</w:t>
        </w:r>
        <w:r w:rsidRPr="009159B6">
          <w:rPr>
            <w:noProof/>
          </w:rPr>
          <w:tab/>
        </w:r>
        <w:r w:rsidRPr="0027658D">
          <w:rPr>
            <w:noProof/>
          </w:rPr>
          <w:fldChar w:fldCharType="begin"/>
        </w:r>
        <w:r w:rsidRPr="009159B6">
          <w:rPr>
            <w:noProof/>
          </w:rPr>
          <w:instrText xml:space="preserve"> PAGEREF _Toc49294947 \h </w:instrText>
        </w:r>
      </w:ins>
      <w:r w:rsidRPr="0027658D">
        <w:rPr>
          <w:noProof/>
        </w:rPr>
      </w:r>
      <w:r w:rsidRPr="0027658D">
        <w:rPr>
          <w:noProof/>
          <w:rPrChange w:id="1563" w:author="usuario" w:date="2020-09-01T16:59:00Z">
            <w:rPr>
              <w:noProof/>
            </w:rPr>
          </w:rPrChange>
        </w:rPr>
        <w:fldChar w:fldCharType="separate"/>
      </w:r>
      <w:ins w:id="1564" w:author="Mariano Marpegan" w:date="2020-08-26T00:40:00Z">
        <w:r w:rsidRPr="009159B6">
          <w:rPr>
            <w:noProof/>
          </w:rPr>
          <w:t>28</w:t>
        </w:r>
        <w:r w:rsidRPr="0027658D">
          <w:rPr>
            <w:noProof/>
          </w:rPr>
          <w:fldChar w:fldCharType="end"/>
        </w:r>
      </w:ins>
    </w:p>
    <w:p w14:paraId="2BCF6F5B" w14:textId="3D1046F2" w:rsidR="00CE5B42" w:rsidRPr="009159B6" w:rsidDel="00E95848" w:rsidRDefault="00CE5B42">
      <w:pPr>
        <w:pStyle w:val="TableofFigures"/>
        <w:rPr>
          <w:del w:id="1565" w:author="Mariano Marpegan" w:date="2020-08-26T00:40:00Z"/>
          <w:rFonts w:eastAsiaTheme="minorEastAsia"/>
          <w:i w:val="0"/>
          <w:noProof/>
          <w:sz w:val="24"/>
          <w:szCs w:val="24"/>
          <w:lang w:eastAsia="en-GB"/>
        </w:rPr>
      </w:pPr>
      <w:del w:id="1566" w:author="Mariano Marpegan" w:date="2020-08-26T00:40:00Z">
        <w:r w:rsidRPr="009159B6" w:rsidDel="00E95848">
          <w:rPr>
            <w:i w:val="0"/>
            <w:noProof/>
          </w:rPr>
          <w:delText>Table 1</w:delText>
        </w:r>
        <w:r w:rsidRPr="009159B6" w:rsidDel="00E95848">
          <w:rPr>
            <w:rFonts w:eastAsiaTheme="minorEastAsia"/>
            <w:noProof/>
            <w:sz w:val="24"/>
            <w:szCs w:val="24"/>
            <w:lang w:eastAsia="en-GB"/>
          </w:rPr>
          <w:tab/>
        </w:r>
        <w:r w:rsidRPr="009159B6" w:rsidDel="00E95848">
          <w:rPr>
            <w:i w:val="0"/>
            <w:noProof/>
          </w:rPr>
          <w:delText>Navigation light signals &amp; commands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_Toc464549819 \h </w:delInstrText>
        </w:r>
        <w:r w:rsidRPr="0027658D" w:rsidDel="00E95848">
          <w:rPr>
            <w:i w:val="0"/>
            <w:noProof/>
          </w:rPr>
        </w:r>
        <w:r w:rsidRPr="0027658D" w:rsidDel="00E95848">
          <w:rPr>
            <w:i w:val="0"/>
            <w:noProof/>
            <w:rPrChange w:id="1567" w:author="usuario" w:date="2020-09-01T16:59:00Z">
              <w:rPr>
                <w:i w:val="0"/>
                <w:noProof/>
              </w:rPr>
            </w:rPrChange>
          </w:rPr>
          <w:fldChar w:fldCharType="separate"/>
        </w:r>
      </w:del>
      <w:ins w:id="1568" w:author="Mariano Marpegan" w:date="2020-08-26T00:40:00Z">
        <w:r w:rsidR="00E95848" w:rsidRPr="009159B6">
          <w:rPr>
            <w:b/>
            <w:bCs/>
            <w:i w:val="0"/>
            <w:noProof/>
            <w:lang w:val="es-ES"/>
          </w:rPr>
          <w:t>¡Error! Marcador no definido.</w:t>
        </w:r>
      </w:ins>
      <w:del w:id="1569" w:author="Mariano Marpegan" w:date="2020-08-26T00:40:00Z">
        <w:r w:rsidRPr="009159B6" w:rsidDel="00E95848">
          <w:rPr>
            <w:i w:val="0"/>
            <w:noProof/>
          </w:rPr>
          <w:delText>13</w:delText>
        </w:r>
        <w:r w:rsidRPr="0027658D" w:rsidDel="00E95848">
          <w:rPr>
            <w:i w:val="0"/>
            <w:noProof/>
          </w:rPr>
          <w:fldChar w:fldCharType="end"/>
        </w:r>
      </w:del>
    </w:p>
    <w:p w14:paraId="4FEFC57B" w14:textId="3D574EDE" w:rsidR="00CE5B42" w:rsidRPr="009159B6" w:rsidDel="00E95848" w:rsidRDefault="00CE5B42">
      <w:pPr>
        <w:pStyle w:val="TableofFigures"/>
        <w:rPr>
          <w:del w:id="1570" w:author="Mariano Marpegan" w:date="2020-08-26T00:40:00Z"/>
          <w:rFonts w:eastAsiaTheme="minorEastAsia"/>
          <w:i w:val="0"/>
          <w:noProof/>
          <w:sz w:val="24"/>
          <w:szCs w:val="24"/>
          <w:lang w:eastAsia="en-GB"/>
        </w:rPr>
      </w:pPr>
      <w:del w:id="1571" w:author="Mariano Marpegan" w:date="2020-08-26T00:40:00Z">
        <w:r w:rsidRPr="009159B6" w:rsidDel="00E95848">
          <w:rPr>
            <w:i w:val="0"/>
            <w:noProof/>
          </w:rPr>
          <w:delText>Table 2</w:delText>
        </w:r>
        <w:r w:rsidRPr="009159B6" w:rsidDel="00E95848">
          <w:rPr>
            <w:rFonts w:eastAsiaTheme="minorEastAsia"/>
            <w:noProof/>
            <w:sz w:val="24"/>
            <w:szCs w:val="24"/>
            <w:lang w:eastAsia="en-GB"/>
          </w:rPr>
          <w:tab/>
        </w:r>
        <w:r w:rsidRPr="009159B6" w:rsidDel="00E95848">
          <w:rPr>
            <w:i w:val="0"/>
            <w:noProof/>
          </w:rPr>
          <w:delText>Smart lantern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_Toc464549820 \h </w:delInstrText>
        </w:r>
        <w:r w:rsidRPr="0027658D" w:rsidDel="00E95848">
          <w:rPr>
            <w:i w:val="0"/>
            <w:noProof/>
          </w:rPr>
        </w:r>
        <w:r w:rsidRPr="0027658D" w:rsidDel="00E95848">
          <w:rPr>
            <w:i w:val="0"/>
            <w:noProof/>
            <w:rPrChange w:id="1572" w:author="usuario" w:date="2020-09-01T16:59:00Z">
              <w:rPr>
                <w:i w:val="0"/>
                <w:noProof/>
              </w:rPr>
            </w:rPrChange>
          </w:rPr>
          <w:fldChar w:fldCharType="separate"/>
        </w:r>
      </w:del>
      <w:ins w:id="1573" w:author="Mariano Marpegan" w:date="2020-08-26T00:40:00Z">
        <w:r w:rsidR="00E95848" w:rsidRPr="009159B6">
          <w:rPr>
            <w:b/>
            <w:bCs/>
            <w:i w:val="0"/>
            <w:noProof/>
            <w:lang w:val="es-ES"/>
          </w:rPr>
          <w:t>¡Error! Marcador no definido.</w:t>
        </w:r>
      </w:ins>
      <w:del w:id="1574" w:author="Mariano Marpegan" w:date="2020-08-26T00:40:00Z">
        <w:r w:rsidRPr="009159B6" w:rsidDel="00E95848">
          <w:rPr>
            <w:i w:val="0"/>
            <w:noProof/>
          </w:rPr>
          <w:delText>14</w:delText>
        </w:r>
        <w:r w:rsidRPr="0027658D" w:rsidDel="00E95848">
          <w:rPr>
            <w:i w:val="0"/>
            <w:noProof/>
          </w:rPr>
          <w:fldChar w:fldCharType="end"/>
        </w:r>
      </w:del>
    </w:p>
    <w:p w14:paraId="3C77EE34" w14:textId="436FEF02" w:rsidR="00CE5B42" w:rsidRPr="009159B6" w:rsidDel="00E95848" w:rsidRDefault="00CE5B42">
      <w:pPr>
        <w:pStyle w:val="TableofFigures"/>
        <w:rPr>
          <w:del w:id="1575" w:author="Mariano Marpegan" w:date="2020-08-26T00:40:00Z"/>
          <w:rFonts w:eastAsiaTheme="minorEastAsia"/>
          <w:i w:val="0"/>
          <w:noProof/>
          <w:sz w:val="24"/>
          <w:szCs w:val="24"/>
          <w:lang w:eastAsia="en-GB"/>
        </w:rPr>
      </w:pPr>
      <w:del w:id="1576" w:author="Mariano Marpegan" w:date="2020-08-26T00:40:00Z">
        <w:r w:rsidRPr="009159B6" w:rsidDel="00E95848">
          <w:rPr>
            <w:i w:val="0"/>
            <w:noProof/>
          </w:rPr>
          <w:delText>Table 3</w:delText>
        </w:r>
        <w:r w:rsidRPr="009159B6" w:rsidDel="00E95848">
          <w:rPr>
            <w:rFonts w:eastAsiaTheme="minorEastAsia"/>
            <w:noProof/>
            <w:sz w:val="24"/>
            <w:szCs w:val="24"/>
            <w:lang w:eastAsia="en-GB"/>
          </w:rPr>
          <w:tab/>
        </w:r>
        <w:r w:rsidRPr="009159B6" w:rsidDel="00E95848">
          <w:rPr>
            <w:i w:val="0"/>
            <w:noProof/>
          </w:rPr>
          <w:delText>RACON signals &amp; commands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_Toc464549821 \h </w:delInstrText>
        </w:r>
        <w:r w:rsidRPr="0027658D" w:rsidDel="00E95848">
          <w:rPr>
            <w:i w:val="0"/>
            <w:noProof/>
          </w:rPr>
        </w:r>
        <w:r w:rsidRPr="0027658D" w:rsidDel="00E95848">
          <w:rPr>
            <w:i w:val="0"/>
            <w:noProof/>
            <w:rPrChange w:id="1577" w:author="usuario" w:date="2020-09-01T16:59:00Z">
              <w:rPr>
                <w:i w:val="0"/>
                <w:noProof/>
              </w:rPr>
            </w:rPrChange>
          </w:rPr>
          <w:fldChar w:fldCharType="separate"/>
        </w:r>
      </w:del>
      <w:ins w:id="1578" w:author="Mariano Marpegan" w:date="2020-08-26T00:40:00Z">
        <w:r w:rsidR="00E95848" w:rsidRPr="009159B6">
          <w:rPr>
            <w:b/>
            <w:bCs/>
            <w:i w:val="0"/>
            <w:noProof/>
            <w:lang w:val="es-ES"/>
          </w:rPr>
          <w:t>¡Error! Marcador no definido.</w:t>
        </w:r>
      </w:ins>
      <w:del w:id="1579" w:author="Mariano Marpegan" w:date="2020-08-26T00:40:00Z">
        <w:r w:rsidRPr="009159B6" w:rsidDel="00E95848">
          <w:rPr>
            <w:i w:val="0"/>
            <w:noProof/>
          </w:rPr>
          <w:delText>14</w:delText>
        </w:r>
        <w:r w:rsidRPr="0027658D" w:rsidDel="00E95848">
          <w:rPr>
            <w:i w:val="0"/>
            <w:noProof/>
          </w:rPr>
          <w:fldChar w:fldCharType="end"/>
        </w:r>
      </w:del>
    </w:p>
    <w:p w14:paraId="5FFA17A8" w14:textId="4E7AF6AA" w:rsidR="00CE5B42" w:rsidRPr="009159B6" w:rsidDel="00E95848" w:rsidRDefault="00CE5B42">
      <w:pPr>
        <w:pStyle w:val="TableofFigures"/>
        <w:rPr>
          <w:del w:id="1580" w:author="Mariano Marpegan" w:date="2020-08-26T00:40:00Z"/>
          <w:rFonts w:eastAsiaTheme="minorEastAsia"/>
          <w:i w:val="0"/>
          <w:noProof/>
          <w:sz w:val="24"/>
          <w:szCs w:val="24"/>
          <w:lang w:eastAsia="en-GB"/>
        </w:rPr>
      </w:pPr>
      <w:del w:id="1581" w:author="Mariano Marpegan" w:date="2020-08-26T00:40:00Z">
        <w:r w:rsidRPr="009159B6" w:rsidDel="00E95848">
          <w:rPr>
            <w:i w:val="0"/>
            <w:noProof/>
          </w:rPr>
          <w:delText>Table 4</w:delText>
        </w:r>
        <w:r w:rsidRPr="009159B6" w:rsidDel="00E95848">
          <w:rPr>
            <w:rFonts w:eastAsiaTheme="minorEastAsia"/>
            <w:noProof/>
            <w:sz w:val="24"/>
            <w:szCs w:val="24"/>
            <w:lang w:eastAsia="en-GB"/>
          </w:rPr>
          <w:tab/>
        </w:r>
        <w:r w:rsidRPr="009159B6" w:rsidDel="00E95848">
          <w:rPr>
            <w:i w:val="0"/>
            <w:noProof/>
          </w:rPr>
          <w:delText>AtoN AIS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_Toc464549822 \h </w:delInstrText>
        </w:r>
        <w:r w:rsidRPr="0027658D" w:rsidDel="00E95848">
          <w:rPr>
            <w:i w:val="0"/>
            <w:noProof/>
          </w:rPr>
        </w:r>
        <w:r w:rsidRPr="0027658D" w:rsidDel="00E95848">
          <w:rPr>
            <w:i w:val="0"/>
            <w:noProof/>
            <w:rPrChange w:id="1582" w:author="usuario" w:date="2020-09-01T16:59:00Z">
              <w:rPr>
                <w:i w:val="0"/>
                <w:noProof/>
              </w:rPr>
            </w:rPrChange>
          </w:rPr>
          <w:fldChar w:fldCharType="separate"/>
        </w:r>
      </w:del>
      <w:ins w:id="1583" w:author="Mariano Marpegan" w:date="2020-08-26T00:40:00Z">
        <w:r w:rsidR="00E95848" w:rsidRPr="009159B6">
          <w:rPr>
            <w:b/>
            <w:bCs/>
            <w:i w:val="0"/>
            <w:noProof/>
            <w:lang w:val="es-ES"/>
          </w:rPr>
          <w:t>¡Error! Marcador no definido.</w:t>
        </w:r>
      </w:ins>
      <w:del w:id="1584" w:author="Mariano Marpegan" w:date="2020-08-26T00:40:00Z">
        <w:r w:rsidRPr="009159B6" w:rsidDel="00E95848">
          <w:rPr>
            <w:i w:val="0"/>
            <w:noProof/>
          </w:rPr>
          <w:delText>14</w:delText>
        </w:r>
        <w:r w:rsidRPr="0027658D" w:rsidDel="00E95848">
          <w:rPr>
            <w:i w:val="0"/>
            <w:noProof/>
          </w:rPr>
          <w:fldChar w:fldCharType="end"/>
        </w:r>
      </w:del>
    </w:p>
    <w:p w14:paraId="186A6EE9" w14:textId="5C0C3FBB" w:rsidR="00CE5B42" w:rsidRPr="009159B6" w:rsidDel="00E95848" w:rsidRDefault="00CE5B42">
      <w:pPr>
        <w:pStyle w:val="TableofFigures"/>
        <w:rPr>
          <w:del w:id="1585" w:author="Mariano Marpegan" w:date="2020-08-26T00:40:00Z"/>
          <w:rFonts w:eastAsiaTheme="minorEastAsia"/>
          <w:i w:val="0"/>
          <w:noProof/>
          <w:sz w:val="24"/>
          <w:szCs w:val="24"/>
          <w:lang w:eastAsia="en-GB"/>
        </w:rPr>
      </w:pPr>
      <w:del w:id="1586" w:author="Mariano Marpegan" w:date="2020-08-26T00:40:00Z">
        <w:r w:rsidRPr="009159B6" w:rsidDel="00E95848">
          <w:rPr>
            <w:i w:val="0"/>
            <w:noProof/>
          </w:rPr>
          <w:delText>Table 5</w:delText>
        </w:r>
        <w:r w:rsidRPr="009159B6" w:rsidDel="00E95848">
          <w:rPr>
            <w:rFonts w:eastAsiaTheme="minorEastAsia"/>
            <w:noProof/>
            <w:sz w:val="24"/>
            <w:szCs w:val="24"/>
            <w:lang w:eastAsia="en-GB"/>
          </w:rPr>
          <w:tab/>
        </w:r>
        <w:r w:rsidRPr="009159B6" w:rsidDel="00E95848">
          <w:rPr>
            <w:i w:val="0"/>
            <w:noProof/>
          </w:rPr>
          <w:delText>DGPS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_Toc464549823 \h </w:delInstrText>
        </w:r>
        <w:r w:rsidRPr="0027658D" w:rsidDel="00E95848">
          <w:rPr>
            <w:i w:val="0"/>
            <w:noProof/>
          </w:rPr>
        </w:r>
        <w:r w:rsidRPr="0027658D" w:rsidDel="00E95848">
          <w:rPr>
            <w:i w:val="0"/>
            <w:noProof/>
            <w:rPrChange w:id="1587" w:author="usuario" w:date="2020-09-01T16:59:00Z">
              <w:rPr>
                <w:i w:val="0"/>
                <w:noProof/>
              </w:rPr>
            </w:rPrChange>
          </w:rPr>
          <w:fldChar w:fldCharType="separate"/>
        </w:r>
      </w:del>
      <w:ins w:id="1588" w:author="Mariano Marpegan" w:date="2020-08-26T00:40:00Z">
        <w:r w:rsidR="00E95848" w:rsidRPr="009159B6">
          <w:rPr>
            <w:b/>
            <w:bCs/>
            <w:i w:val="0"/>
            <w:noProof/>
            <w:lang w:val="es-ES"/>
          </w:rPr>
          <w:t>¡Error! Marcador no definido.</w:t>
        </w:r>
      </w:ins>
      <w:del w:id="1589" w:author="Mariano Marpegan" w:date="2020-08-26T00:40:00Z">
        <w:r w:rsidRPr="009159B6" w:rsidDel="00E95848">
          <w:rPr>
            <w:i w:val="0"/>
            <w:noProof/>
          </w:rPr>
          <w:delText>15</w:delText>
        </w:r>
        <w:r w:rsidRPr="0027658D" w:rsidDel="00E95848">
          <w:rPr>
            <w:i w:val="0"/>
            <w:noProof/>
          </w:rPr>
          <w:fldChar w:fldCharType="end"/>
        </w:r>
      </w:del>
    </w:p>
    <w:p w14:paraId="462DA32E" w14:textId="125A7AE5" w:rsidR="00CE5B42" w:rsidRPr="009159B6" w:rsidDel="00E95848" w:rsidRDefault="00CE5B42">
      <w:pPr>
        <w:pStyle w:val="TableofFigures"/>
        <w:rPr>
          <w:del w:id="1590" w:author="Mariano Marpegan" w:date="2020-08-26T00:40:00Z"/>
          <w:rFonts w:eastAsiaTheme="minorEastAsia"/>
          <w:i w:val="0"/>
          <w:noProof/>
          <w:sz w:val="24"/>
          <w:szCs w:val="24"/>
          <w:lang w:eastAsia="en-GB"/>
        </w:rPr>
      </w:pPr>
      <w:del w:id="1591" w:author="Mariano Marpegan" w:date="2020-08-26T00:40:00Z">
        <w:r w:rsidRPr="009159B6" w:rsidDel="00E95848">
          <w:rPr>
            <w:i w:val="0"/>
            <w:noProof/>
          </w:rPr>
          <w:delText>Table 6</w:delText>
        </w:r>
        <w:r w:rsidRPr="009159B6" w:rsidDel="00E95848">
          <w:rPr>
            <w:rFonts w:eastAsiaTheme="minorEastAsia"/>
            <w:noProof/>
            <w:sz w:val="24"/>
            <w:szCs w:val="24"/>
            <w:lang w:eastAsia="en-GB"/>
          </w:rPr>
          <w:tab/>
        </w:r>
        <w:r w:rsidRPr="009159B6" w:rsidDel="00E95848">
          <w:rPr>
            <w:i w:val="0"/>
            <w:noProof/>
          </w:rPr>
          <w:delText>Mains, with a mains failure diesel generator set, signals &amp; commands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_Toc464549824 \h </w:delInstrText>
        </w:r>
        <w:r w:rsidRPr="0027658D" w:rsidDel="00E95848">
          <w:rPr>
            <w:i w:val="0"/>
            <w:noProof/>
          </w:rPr>
        </w:r>
        <w:r w:rsidRPr="0027658D" w:rsidDel="00E95848">
          <w:rPr>
            <w:i w:val="0"/>
            <w:noProof/>
            <w:rPrChange w:id="1592" w:author="usuario" w:date="2020-09-01T16:59:00Z">
              <w:rPr>
                <w:i w:val="0"/>
                <w:noProof/>
              </w:rPr>
            </w:rPrChange>
          </w:rPr>
          <w:fldChar w:fldCharType="separate"/>
        </w:r>
      </w:del>
      <w:ins w:id="1593" w:author="Mariano Marpegan" w:date="2020-08-26T00:40:00Z">
        <w:r w:rsidR="00E95848" w:rsidRPr="009159B6">
          <w:rPr>
            <w:b/>
            <w:bCs/>
            <w:i w:val="0"/>
            <w:noProof/>
            <w:lang w:val="es-ES"/>
          </w:rPr>
          <w:t>¡Error! Marcador no definido.</w:t>
        </w:r>
      </w:ins>
      <w:del w:id="1594" w:author="Mariano Marpegan" w:date="2020-08-26T00:40:00Z">
        <w:r w:rsidRPr="009159B6" w:rsidDel="00E95848">
          <w:rPr>
            <w:i w:val="0"/>
            <w:noProof/>
          </w:rPr>
          <w:delText>16</w:delText>
        </w:r>
        <w:r w:rsidRPr="0027658D" w:rsidDel="00E95848">
          <w:rPr>
            <w:i w:val="0"/>
            <w:noProof/>
          </w:rPr>
          <w:fldChar w:fldCharType="end"/>
        </w:r>
      </w:del>
    </w:p>
    <w:p w14:paraId="5FDA00F0" w14:textId="0CC247D4" w:rsidR="00CE5B42" w:rsidRPr="009159B6" w:rsidDel="00E95848" w:rsidRDefault="00CE5B42">
      <w:pPr>
        <w:pStyle w:val="TableofFigures"/>
        <w:rPr>
          <w:del w:id="1595" w:author="Mariano Marpegan" w:date="2020-08-26T00:40:00Z"/>
          <w:rFonts w:eastAsiaTheme="minorEastAsia"/>
          <w:i w:val="0"/>
          <w:noProof/>
          <w:sz w:val="24"/>
          <w:szCs w:val="24"/>
          <w:lang w:eastAsia="en-GB"/>
        </w:rPr>
      </w:pPr>
      <w:del w:id="1596" w:author="Mariano Marpegan" w:date="2020-08-26T00:40:00Z">
        <w:r w:rsidRPr="009159B6" w:rsidDel="00E95848">
          <w:rPr>
            <w:i w:val="0"/>
            <w:noProof/>
          </w:rPr>
          <w:delText>Table 7</w:delText>
        </w:r>
        <w:r w:rsidRPr="009159B6" w:rsidDel="00E95848">
          <w:rPr>
            <w:rFonts w:eastAsiaTheme="minorEastAsia"/>
            <w:noProof/>
            <w:sz w:val="24"/>
            <w:szCs w:val="24"/>
            <w:lang w:eastAsia="en-GB"/>
          </w:rPr>
          <w:tab/>
        </w:r>
        <w:r w:rsidRPr="009159B6" w:rsidDel="00E95848">
          <w:rPr>
            <w:i w:val="0"/>
            <w:noProof/>
          </w:rPr>
          <w:delText>Mains with a battery backup system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_Toc464549825 \h </w:delInstrText>
        </w:r>
        <w:r w:rsidRPr="0027658D" w:rsidDel="00E95848">
          <w:rPr>
            <w:i w:val="0"/>
            <w:noProof/>
          </w:rPr>
        </w:r>
        <w:r w:rsidRPr="0027658D" w:rsidDel="00E95848">
          <w:rPr>
            <w:i w:val="0"/>
            <w:noProof/>
            <w:rPrChange w:id="1597" w:author="usuario" w:date="2020-09-01T16:59:00Z">
              <w:rPr>
                <w:i w:val="0"/>
                <w:noProof/>
              </w:rPr>
            </w:rPrChange>
          </w:rPr>
          <w:fldChar w:fldCharType="separate"/>
        </w:r>
      </w:del>
      <w:ins w:id="1598" w:author="Mariano Marpegan" w:date="2020-08-26T00:40:00Z">
        <w:r w:rsidR="00E95848" w:rsidRPr="009159B6">
          <w:rPr>
            <w:b/>
            <w:bCs/>
            <w:i w:val="0"/>
            <w:noProof/>
            <w:lang w:val="es-ES"/>
          </w:rPr>
          <w:t>¡Error! Marcador no definido.</w:t>
        </w:r>
      </w:ins>
      <w:del w:id="1599" w:author="Mariano Marpegan" w:date="2020-08-26T00:40:00Z">
        <w:r w:rsidRPr="009159B6" w:rsidDel="00E95848">
          <w:rPr>
            <w:i w:val="0"/>
            <w:noProof/>
          </w:rPr>
          <w:delText>16</w:delText>
        </w:r>
        <w:r w:rsidRPr="0027658D" w:rsidDel="00E95848">
          <w:rPr>
            <w:i w:val="0"/>
            <w:noProof/>
          </w:rPr>
          <w:fldChar w:fldCharType="end"/>
        </w:r>
      </w:del>
    </w:p>
    <w:p w14:paraId="4962E03D" w14:textId="54DCA234" w:rsidR="00CE5B42" w:rsidRPr="009159B6" w:rsidDel="00E95848" w:rsidRDefault="00CE5B42">
      <w:pPr>
        <w:pStyle w:val="TableofFigures"/>
        <w:rPr>
          <w:del w:id="1600" w:author="Mariano Marpegan" w:date="2020-08-26T00:40:00Z"/>
          <w:rFonts w:eastAsiaTheme="minorEastAsia"/>
          <w:i w:val="0"/>
          <w:noProof/>
          <w:sz w:val="24"/>
          <w:szCs w:val="24"/>
          <w:lang w:eastAsia="en-GB"/>
        </w:rPr>
      </w:pPr>
      <w:del w:id="1601" w:author="Mariano Marpegan" w:date="2020-08-26T00:40:00Z">
        <w:r w:rsidRPr="009159B6" w:rsidDel="00E95848">
          <w:rPr>
            <w:i w:val="0"/>
            <w:noProof/>
          </w:rPr>
          <w:delText>Table 8</w:delText>
        </w:r>
        <w:r w:rsidRPr="009159B6" w:rsidDel="00E95848">
          <w:rPr>
            <w:rFonts w:eastAsiaTheme="minorEastAsia"/>
            <w:noProof/>
            <w:sz w:val="24"/>
            <w:szCs w:val="24"/>
            <w:lang w:eastAsia="en-GB"/>
          </w:rPr>
          <w:tab/>
        </w:r>
        <w:r w:rsidRPr="009159B6" w:rsidDel="00E95848">
          <w:rPr>
            <w:i w:val="0"/>
            <w:noProof/>
          </w:rPr>
          <w:delText>Renewable (solar powered) battery charging system signals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_Toc464549826 \h </w:delInstrText>
        </w:r>
        <w:r w:rsidRPr="0027658D" w:rsidDel="00E95848">
          <w:rPr>
            <w:i w:val="0"/>
            <w:noProof/>
          </w:rPr>
        </w:r>
        <w:r w:rsidRPr="0027658D" w:rsidDel="00E95848">
          <w:rPr>
            <w:i w:val="0"/>
            <w:noProof/>
            <w:rPrChange w:id="1602" w:author="usuario" w:date="2020-09-01T16:59:00Z">
              <w:rPr>
                <w:i w:val="0"/>
                <w:noProof/>
              </w:rPr>
            </w:rPrChange>
          </w:rPr>
          <w:fldChar w:fldCharType="separate"/>
        </w:r>
      </w:del>
      <w:ins w:id="1603" w:author="Mariano Marpegan" w:date="2020-08-26T00:40:00Z">
        <w:r w:rsidR="00E95848" w:rsidRPr="009159B6">
          <w:rPr>
            <w:b/>
            <w:bCs/>
            <w:i w:val="0"/>
            <w:noProof/>
            <w:lang w:val="es-ES"/>
          </w:rPr>
          <w:t>¡Error! Marcador no definido.</w:t>
        </w:r>
      </w:ins>
      <w:del w:id="1604" w:author="Mariano Marpegan" w:date="2020-08-26T00:40:00Z">
        <w:r w:rsidRPr="009159B6" w:rsidDel="00E95848">
          <w:rPr>
            <w:i w:val="0"/>
            <w:noProof/>
          </w:rPr>
          <w:delText>17</w:delText>
        </w:r>
        <w:r w:rsidRPr="0027658D" w:rsidDel="00E95848">
          <w:rPr>
            <w:i w:val="0"/>
            <w:noProof/>
          </w:rPr>
          <w:fldChar w:fldCharType="end"/>
        </w:r>
      </w:del>
    </w:p>
    <w:p w14:paraId="714150F5" w14:textId="32A43EE6" w:rsidR="00CE5B42" w:rsidRPr="009159B6" w:rsidDel="00E95848" w:rsidRDefault="00CE5B42">
      <w:pPr>
        <w:pStyle w:val="TableofFigures"/>
        <w:rPr>
          <w:del w:id="1605" w:author="Mariano Marpegan" w:date="2020-08-26T00:40:00Z"/>
          <w:rFonts w:eastAsiaTheme="minorEastAsia"/>
          <w:i w:val="0"/>
          <w:noProof/>
          <w:sz w:val="24"/>
          <w:szCs w:val="24"/>
          <w:lang w:eastAsia="en-GB"/>
        </w:rPr>
      </w:pPr>
      <w:del w:id="1606" w:author="Mariano Marpegan" w:date="2020-08-26T00:40:00Z">
        <w:r w:rsidRPr="009159B6" w:rsidDel="00E95848">
          <w:rPr>
            <w:i w:val="0"/>
            <w:noProof/>
          </w:rPr>
          <w:delText>Table 9</w:delText>
        </w:r>
        <w:r w:rsidRPr="009159B6" w:rsidDel="00E95848">
          <w:rPr>
            <w:rFonts w:eastAsiaTheme="minorEastAsia"/>
            <w:noProof/>
            <w:sz w:val="24"/>
            <w:szCs w:val="24"/>
            <w:lang w:eastAsia="en-GB"/>
          </w:rPr>
          <w:tab/>
        </w:r>
        <w:r w:rsidRPr="009159B6" w:rsidDel="00E95848">
          <w:rPr>
            <w:i w:val="0"/>
            <w:noProof/>
          </w:rPr>
          <w:delText>Ancillary systems and sensors signals &amp; commands</w:delText>
        </w:r>
        <w:r w:rsidRPr="009159B6" w:rsidDel="00E95848">
          <w:rPr>
            <w:i w:val="0"/>
            <w:noProof/>
          </w:rPr>
          <w:tab/>
        </w:r>
        <w:r w:rsidRPr="0027658D" w:rsidDel="00E95848">
          <w:rPr>
            <w:i w:val="0"/>
            <w:noProof/>
          </w:rPr>
          <w:fldChar w:fldCharType="begin"/>
        </w:r>
        <w:r w:rsidRPr="009159B6" w:rsidDel="00E95848">
          <w:rPr>
            <w:i w:val="0"/>
            <w:noProof/>
          </w:rPr>
          <w:delInstrText xml:space="preserve"> PAGEREF _Toc464549827 \h </w:delInstrText>
        </w:r>
        <w:r w:rsidRPr="0027658D" w:rsidDel="00E95848">
          <w:rPr>
            <w:i w:val="0"/>
            <w:noProof/>
          </w:rPr>
        </w:r>
        <w:r w:rsidRPr="0027658D" w:rsidDel="00E95848">
          <w:rPr>
            <w:i w:val="0"/>
            <w:noProof/>
            <w:rPrChange w:id="1607" w:author="usuario" w:date="2020-09-01T16:59:00Z">
              <w:rPr>
                <w:i w:val="0"/>
                <w:noProof/>
              </w:rPr>
            </w:rPrChange>
          </w:rPr>
          <w:fldChar w:fldCharType="separate"/>
        </w:r>
      </w:del>
      <w:ins w:id="1608" w:author="Mariano Marpegan" w:date="2020-08-26T00:40:00Z">
        <w:r w:rsidR="00E95848" w:rsidRPr="009159B6">
          <w:rPr>
            <w:b/>
            <w:bCs/>
            <w:i w:val="0"/>
            <w:noProof/>
            <w:lang w:val="es-ES"/>
          </w:rPr>
          <w:t>¡Error! Marcador no definido.</w:t>
        </w:r>
      </w:ins>
      <w:del w:id="1609" w:author="Mariano Marpegan" w:date="2020-08-26T00:40:00Z">
        <w:r w:rsidRPr="009159B6" w:rsidDel="00E95848">
          <w:rPr>
            <w:i w:val="0"/>
            <w:noProof/>
          </w:rPr>
          <w:delText>17</w:delText>
        </w:r>
        <w:r w:rsidRPr="0027658D" w:rsidDel="00E95848">
          <w:rPr>
            <w:i w:val="0"/>
            <w:noProof/>
          </w:rPr>
          <w:fldChar w:fldCharType="end"/>
        </w:r>
      </w:del>
    </w:p>
    <w:p w14:paraId="4B4B3B04" w14:textId="77777777" w:rsidR="00161325" w:rsidRPr="009159B6" w:rsidRDefault="00923B4D" w:rsidP="00BA5754">
      <w:r w:rsidRPr="0027658D">
        <w:fldChar w:fldCharType="end"/>
      </w:r>
    </w:p>
    <w:p w14:paraId="0B4EFAD7" w14:textId="3CDC6EC7" w:rsidR="00B07717" w:rsidRPr="009159B6" w:rsidRDefault="00B07717" w:rsidP="007D1805">
      <w:pPr>
        <w:pStyle w:val="TableofFigures"/>
        <w:rPr>
          <w:i w:val="0"/>
        </w:rPr>
      </w:pPr>
    </w:p>
    <w:p w14:paraId="6FF9C047" w14:textId="77777777" w:rsidR="00790277" w:rsidRPr="009159B6" w:rsidRDefault="00790277" w:rsidP="003274DB">
      <w:pPr>
        <w:sectPr w:rsidR="00790277" w:rsidRPr="009159B6" w:rsidSect="00C716E5">
          <w:headerReference w:type="default" r:id="rId18"/>
          <w:headerReference w:type="first" r:id="rId19"/>
          <w:footerReference w:type="first" r:id="rId20"/>
          <w:pgSz w:w="11906" w:h="16838" w:code="9"/>
          <w:pgMar w:top="567" w:right="794" w:bottom="567" w:left="907" w:header="850" w:footer="567" w:gutter="0"/>
          <w:cols w:space="708"/>
          <w:titlePg/>
          <w:docGrid w:linePitch="360"/>
        </w:sectPr>
      </w:pPr>
    </w:p>
    <w:p w14:paraId="5B524A25" w14:textId="77777777" w:rsidR="004944C8" w:rsidRPr="009159B6" w:rsidRDefault="00ED4450" w:rsidP="00DE2814">
      <w:pPr>
        <w:pStyle w:val="Heading1"/>
      </w:pPr>
      <w:bookmarkStart w:id="1610" w:name="_Toc49294822"/>
      <w:r w:rsidRPr="009159B6">
        <w:lastRenderedPageBreak/>
        <w:t>INTRODUCTION</w:t>
      </w:r>
      <w:bookmarkEnd w:id="1610"/>
    </w:p>
    <w:p w14:paraId="7EF34C13" w14:textId="77777777" w:rsidR="004944C8" w:rsidRPr="009159B6" w:rsidRDefault="004944C8" w:rsidP="004944C8">
      <w:pPr>
        <w:pStyle w:val="Heading1separatationline"/>
      </w:pPr>
    </w:p>
    <w:p w14:paraId="495177D3" w14:textId="72BCD811" w:rsidR="00C21B6D" w:rsidRPr="009159B6" w:rsidRDefault="00C21B6D" w:rsidP="005D1DDE">
      <w:pPr>
        <w:pStyle w:val="BodyText"/>
        <w:jc w:val="both"/>
      </w:pPr>
      <w:r w:rsidRPr="009159B6">
        <w:t>Th</w:t>
      </w:r>
      <w:ins w:id="1611" w:author="Peter Dobson" w:date="2020-10-12T09:21:00Z">
        <w:r w:rsidR="005D1DDE">
          <w:t>is</w:t>
        </w:r>
      </w:ins>
      <w:del w:id="1612" w:author="Peter Dobson" w:date="2020-10-12T09:21:00Z">
        <w:r w:rsidRPr="009159B6" w:rsidDel="005D1DDE">
          <w:delText>ese</w:delText>
        </w:r>
      </w:del>
      <w:r w:rsidRPr="009159B6">
        <w:t xml:space="preserve"> Guideline</w:t>
      </w:r>
      <w:del w:id="1613" w:author="Peter Dobson" w:date="2020-10-12T09:21:00Z">
        <w:r w:rsidRPr="009159B6" w:rsidDel="005D1DDE">
          <w:delText>s</w:delText>
        </w:r>
      </w:del>
      <w:r w:rsidRPr="009159B6">
        <w:t xml:space="preserve"> on Remote Control and Monitoring </w:t>
      </w:r>
      <w:ins w:id="1614" w:author="Peter Dobson" w:date="2020-10-12T09:29:00Z">
        <w:r w:rsidR="0027658D">
          <w:t xml:space="preserve">Systems (RCMS) </w:t>
        </w:r>
      </w:ins>
      <w:r w:rsidRPr="009159B6">
        <w:t>ha</w:t>
      </w:r>
      <w:ins w:id="1615" w:author="Peter Dobson" w:date="2020-10-12T09:21:00Z">
        <w:r w:rsidR="005D1DDE">
          <w:t>s</w:t>
        </w:r>
      </w:ins>
      <w:del w:id="1616" w:author="Peter Dobson" w:date="2020-10-12T09:21:00Z">
        <w:r w:rsidRPr="009159B6" w:rsidDel="005D1DDE">
          <w:delText>ve</w:delText>
        </w:r>
      </w:del>
      <w:r w:rsidRPr="009159B6">
        <w:t xml:space="preserve"> been prepared to assist members when they are considering providing a system for the first time, replacing an existing system or updating a system.  The guideline</w:t>
      </w:r>
      <w:del w:id="1617" w:author="Peter Dobson" w:date="2020-10-12T09:22:00Z">
        <w:r w:rsidRPr="009159B6" w:rsidDel="005D1DDE">
          <w:delText>s</w:delText>
        </w:r>
      </w:del>
      <w:r w:rsidRPr="009159B6">
        <w:t xml:space="preserve"> will enable members to establish the basic operational </w:t>
      </w:r>
      <w:del w:id="1618" w:author="Peter Dobson" w:date="2020-10-12T09:23:00Z">
        <w:r w:rsidRPr="009159B6" w:rsidDel="005D1DDE">
          <w:delText xml:space="preserve">decision </w:delText>
        </w:r>
      </w:del>
      <w:r w:rsidRPr="009159B6">
        <w:t>criteria and performance standards for these systems and provide a knowledgeable basis for equipment selection.</w:t>
      </w:r>
    </w:p>
    <w:p w14:paraId="556EBA16" w14:textId="60E74AA6" w:rsidR="00C21B6D" w:rsidRPr="009159B6" w:rsidRDefault="00C21B6D" w:rsidP="005D1DDE">
      <w:pPr>
        <w:pStyle w:val="BodyText"/>
        <w:jc w:val="both"/>
      </w:pPr>
      <w:r w:rsidRPr="009159B6">
        <w:t>T</w:t>
      </w:r>
      <w:ins w:id="1619" w:author="Peter Dobson" w:date="2020-10-12T09:23:00Z">
        <w:r w:rsidR="005D1DDE">
          <w:t>his</w:t>
        </w:r>
      </w:ins>
      <w:del w:id="1620" w:author="Peter Dobson" w:date="2020-10-12T09:23:00Z">
        <w:r w:rsidRPr="009159B6" w:rsidDel="005D1DDE">
          <w:delText>hese</w:delText>
        </w:r>
      </w:del>
      <w:r w:rsidRPr="009159B6">
        <w:t xml:space="preserve"> Guideline</w:t>
      </w:r>
      <w:del w:id="1621" w:author="Peter Dobson" w:date="2020-10-12T09:23:00Z">
        <w:r w:rsidRPr="009159B6" w:rsidDel="005D1DDE">
          <w:delText>s</w:delText>
        </w:r>
      </w:del>
      <w:r w:rsidRPr="009159B6">
        <w:t xml:space="preserve"> </w:t>
      </w:r>
      <w:ins w:id="1622" w:author="Peter Dobson" w:date="2020-10-12T09:23:00Z">
        <w:r w:rsidR="005D1DDE">
          <w:t>is</w:t>
        </w:r>
      </w:ins>
      <w:del w:id="1623" w:author="Peter Dobson" w:date="2020-10-12T09:23:00Z">
        <w:r w:rsidRPr="009159B6" w:rsidDel="005D1DDE">
          <w:delText>are</w:delText>
        </w:r>
      </w:del>
      <w:r w:rsidRPr="009159B6">
        <w:t xml:space="preserve"> not intended to establish a new mandate to expand the use of electronic monitor</w:t>
      </w:r>
      <w:ins w:id="1624" w:author="Peter Dobson" w:date="2020-10-12T09:24:00Z">
        <w:r w:rsidR="005D1DDE">
          <w:t>ing</w:t>
        </w:r>
      </w:ins>
      <w:r w:rsidRPr="009159B6">
        <w:t xml:space="preserve"> systems.  Rather, </w:t>
      </w:r>
      <w:ins w:id="1625" w:author="Peter Dobson" w:date="2020-10-12T09:27:00Z">
        <w:r w:rsidR="005D1DDE">
          <w:t xml:space="preserve">it is </w:t>
        </w:r>
      </w:ins>
      <w:del w:id="1626" w:author="Peter Dobson" w:date="2020-10-12T09:27:00Z">
        <w:r w:rsidRPr="009159B6" w:rsidDel="005D1DDE">
          <w:delText xml:space="preserve">they are </w:delText>
        </w:r>
      </w:del>
      <w:r w:rsidRPr="009159B6">
        <w:t xml:space="preserve">to provide advice on how to develop an effective, modern </w:t>
      </w:r>
      <w:ins w:id="1627" w:author="Peter Dobson" w:date="2020-10-12T10:12:00Z">
        <w:r w:rsidR="00B7144F">
          <w:t xml:space="preserve">flexible standardised </w:t>
        </w:r>
      </w:ins>
      <w:r w:rsidRPr="009159B6">
        <w:t xml:space="preserve">system </w:t>
      </w:r>
      <w:del w:id="1628" w:author="Peter Dobson" w:date="2020-10-12T09:26:00Z">
        <w:r w:rsidRPr="009159B6" w:rsidDel="005D1DDE">
          <w:delText>when a management decision</w:delText>
        </w:r>
      </w:del>
      <w:ins w:id="1629" w:author="Peter Dobson" w:date="2020-10-12T09:26:00Z">
        <w:r w:rsidR="005D1DDE">
          <w:t>adopting</w:t>
        </w:r>
      </w:ins>
      <w:r w:rsidRPr="009159B6">
        <w:t xml:space="preserve"> </w:t>
      </w:r>
      <w:del w:id="1630" w:author="Peter Dobson" w:date="2020-10-12T09:27:00Z">
        <w:r w:rsidRPr="009159B6" w:rsidDel="005D1DDE">
          <w:delText xml:space="preserve">has been made to </w:delText>
        </w:r>
      </w:del>
      <w:del w:id="1631" w:author="Peter Dobson" w:date="2020-10-12T09:28:00Z">
        <w:r w:rsidRPr="009159B6" w:rsidDel="005D1DDE">
          <w:delText>employ</w:delText>
        </w:r>
      </w:del>
      <w:ins w:id="1632" w:author="Rob Dale" w:date="2020-08-26T09:06:00Z">
        <w:r w:rsidR="00572C35" w:rsidRPr="009159B6">
          <w:t xml:space="preserve"> remote</w:t>
        </w:r>
      </w:ins>
      <w:r w:rsidRPr="009159B6">
        <w:t xml:space="preserve"> electronic monitoring.</w:t>
      </w:r>
    </w:p>
    <w:p w14:paraId="13E5AF11" w14:textId="2C55E05E" w:rsidR="00C21B6D" w:rsidRPr="009159B6" w:rsidDel="0027658D" w:rsidRDefault="00C21B6D" w:rsidP="005D1DDE">
      <w:pPr>
        <w:pStyle w:val="BodyText"/>
        <w:jc w:val="both"/>
        <w:rPr>
          <w:del w:id="1633" w:author="Peter Dobson" w:date="2020-10-12T09:31:00Z"/>
        </w:rPr>
      </w:pPr>
      <w:del w:id="1634" w:author="Peter Dobson" w:date="2020-10-12T09:31:00Z">
        <w:r w:rsidRPr="009159B6" w:rsidDel="0027658D">
          <w:delText>The first version of this document was developed in 1998 based on a work item from the 1994 IALA Conference and a subsequent 1996 Survey of IALA members on their current and anticipated use of Remote Control and Monitoring Systems (RCMS).</w:delText>
        </w:r>
      </w:del>
    </w:p>
    <w:p w14:paraId="6D79E72E" w14:textId="61D32514" w:rsidR="00C21B6D" w:rsidRDefault="00C21B6D" w:rsidP="005D1DDE">
      <w:pPr>
        <w:pStyle w:val="BodyText"/>
        <w:jc w:val="both"/>
      </w:pPr>
      <w:r w:rsidRPr="009159B6">
        <w:t>This document has been reviewed</w:t>
      </w:r>
      <w:ins w:id="1635" w:author="Rob Dale" w:date="2020-08-26T09:18:00Z">
        <w:r w:rsidR="00C03DBF" w:rsidRPr="009159B6">
          <w:t xml:space="preserve"> and updated</w:t>
        </w:r>
      </w:ins>
      <w:r w:rsidRPr="009159B6">
        <w:t xml:space="preserve"> in light of the rapid pace of technological changes.  Included </w:t>
      </w:r>
      <w:ins w:id="1636" w:author="Rob Dale" w:date="2020-08-26T09:20:00Z">
        <w:r w:rsidR="00C03DBF" w:rsidRPr="009159B6">
          <w:t>with</w:t>
        </w:r>
      </w:ins>
      <w:r w:rsidRPr="009159B6">
        <w:t>in</w:t>
      </w:r>
      <w:del w:id="1637" w:author="Rob Dale" w:date="2020-08-26T09:20:00Z">
        <w:r w:rsidRPr="009159B6" w:rsidDel="00C03DBF">
          <w:delText xml:space="preserve"> this</w:delText>
        </w:r>
      </w:del>
      <w:r w:rsidRPr="009159B6">
        <w:t xml:space="preserve"> is the widespread use of </w:t>
      </w:r>
      <w:ins w:id="1638" w:author="Rob Dale" w:date="2020-08-26T09:21:00Z">
        <w:r w:rsidR="00C03DBF" w:rsidRPr="009159B6">
          <w:t>i</w:t>
        </w:r>
      </w:ins>
      <w:del w:id="1639" w:author="Rob Dale" w:date="2020-08-26T09:21:00Z">
        <w:r w:rsidRPr="009159B6" w:rsidDel="00C03DBF">
          <w:delText>I</w:delText>
        </w:r>
      </w:del>
      <w:r w:rsidRPr="009159B6">
        <w:t>nternet and wireless technologies</w:t>
      </w:r>
      <w:ins w:id="1640" w:author="Rob Dale" w:date="2020-08-26T09:20:00Z">
        <w:r w:rsidR="00C03DBF" w:rsidRPr="009159B6">
          <w:t xml:space="preserve"> which </w:t>
        </w:r>
      </w:ins>
      <w:del w:id="1641" w:author="Rob Dale" w:date="2020-08-26T09:20:00Z">
        <w:r w:rsidRPr="009159B6" w:rsidDel="00C03DBF">
          <w:delText xml:space="preserve">.  This </w:delText>
        </w:r>
      </w:del>
      <w:r w:rsidRPr="009159B6">
        <w:t xml:space="preserve">has had a significant impact on RCMS </w:t>
      </w:r>
      <w:del w:id="1642" w:author="Rob Dale" w:date="2020-08-26T09:20:00Z">
        <w:r w:rsidRPr="009159B6" w:rsidDel="00C03DBF">
          <w:delText xml:space="preserve">systems, </w:delText>
        </w:r>
      </w:del>
      <w:r w:rsidRPr="009159B6">
        <w:t>reducing costs considerably.</w:t>
      </w:r>
      <w:r w:rsidR="0027658D">
        <w:t xml:space="preserve"> The documents also considers the Impact of security and interoperability on modern connected systems and how cyber security needs to be considered for the</w:t>
      </w:r>
      <w:ins w:id="1643" w:author="Peter Dobson" w:date="2020-10-12T09:42:00Z">
        <w:r w:rsidR="00781079">
          <w:t>ir</w:t>
        </w:r>
      </w:ins>
      <w:del w:id="1644" w:author="Peter Dobson" w:date="2020-10-12T09:42:00Z">
        <w:r w:rsidR="0027658D" w:rsidDel="00781079">
          <w:delText>re</w:delText>
        </w:r>
      </w:del>
      <w:r w:rsidR="0027658D">
        <w:t xml:space="preserve"> safe and secure operation.</w:t>
      </w:r>
    </w:p>
    <w:p w14:paraId="31C7988B" w14:textId="11B6D6F4" w:rsidR="0027658D" w:rsidRPr="00781079" w:rsidRDefault="0027658D" w:rsidP="00781079">
      <w:pPr>
        <w:pStyle w:val="Heading1"/>
        <w:rPr>
          <w:highlight w:val="yellow"/>
        </w:rPr>
      </w:pPr>
      <w:r w:rsidRPr="00781079">
        <w:rPr>
          <w:highlight w:val="yellow"/>
        </w:rPr>
        <w:t>Scope</w:t>
      </w:r>
    </w:p>
    <w:p w14:paraId="163A5CBF" w14:textId="59FE73A3" w:rsidR="004C702C" w:rsidRPr="004F1D1A" w:rsidRDefault="0027658D" w:rsidP="004C702C">
      <w:pPr>
        <w:pStyle w:val="BodyText"/>
        <w:rPr>
          <w:ins w:id="1645" w:author="Peter Dobson" w:date="2021-03-25T13:10:00Z"/>
          <w:rFonts w:ascii="Calibri" w:hAnsi="Calibri"/>
          <w:highlight w:val="yellow"/>
        </w:rPr>
      </w:pPr>
      <w:del w:id="1646" w:author="Peter Dobson" w:date="2021-03-25T13:18:00Z">
        <w:r w:rsidRPr="00781079" w:rsidDel="004C702C">
          <w:rPr>
            <w:highlight w:val="yellow"/>
          </w:rPr>
          <w:delText xml:space="preserve">DO we need to fame </w:delText>
        </w:r>
      </w:del>
      <w:del w:id="1647" w:author="Peter Dobson" w:date="2020-10-12T09:47:00Z">
        <w:r w:rsidRPr="00781079" w:rsidDel="00781079">
          <w:rPr>
            <w:highlight w:val="yellow"/>
          </w:rPr>
          <w:delText xml:space="preserve">the </w:delText>
        </w:r>
      </w:del>
      <w:del w:id="1648" w:author="Peter Dobson" w:date="2021-03-25T13:18:00Z">
        <w:r w:rsidR="00781079" w:rsidRPr="00781079" w:rsidDel="004C702C">
          <w:rPr>
            <w:highlight w:val="yellow"/>
          </w:rPr>
          <w:delText>what is cover by this document???</w:delText>
        </w:r>
      </w:del>
      <w:ins w:id="1649" w:author="Peter Dobson" w:date="2021-03-25T13:10:00Z">
        <w:r w:rsidR="004C702C" w:rsidRPr="004F1D1A">
          <w:rPr>
            <w:rFonts w:ascii="Calibri" w:hAnsi="Calibri"/>
            <w:highlight w:val="yellow"/>
          </w:rPr>
          <w:t xml:space="preserve">This guideline has been developed to assist marine aids to navigation (AtoN) operators and authorities when selecting and applying </w:t>
        </w:r>
        <w:r w:rsidR="004C702C">
          <w:rPr>
            <w:rFonts w:ascii="Calibri" w:hAnsi="Calibri"/>
            <w:highlight w:val="yellow"/>
          </w:rPr>
          <w:t>RCMS</w:t>
        </w:r>
        <w:r w:rsidR="004C702C" w:rsidRPr="004F1D1A">
          <w:rPr>
            <w:rFonts w:ascii="Calibri" w:hAnsi="Calibri"/>
            <w:highlight w:val="yellow"/>
          </w:rPr>
          <w:t xml:space="preserve">. It discussed the requirements </w:t>
        </w:r>
        <w:r w:rsidR="004C702C">
          <w:rPr>
            <w:rFonts w:ascii="Calibri" w:hAnsi="Calibri"/>
            <w:highlight w:val="yellow"/>
          </w:rPr>
          <w:t>to monitor</w:t>
        </w:r>
      </w:ins>
      <w:ins w:id="1650" w:author="Peter Dobson" w:date="2021-03-25T13:17:00Z">
        <w:r w:rsidR="004C702C">
          <w:rPr>
            <w:rFonts w:ascii="Calibri" w:hAnsi="Calibri"/>
            <w:highlight w:val="yellow"/>
          </w:rPr>
          <w:t>,</w:t>
        </w:r>
      </w:ins>
      <w:ins w:id="1651" w:author="Peter Dobson" w:date="2021-03-25T13:10:00Z">
        <w:r w:rsidR="004C702C">
          <w:rPr>
            <w:rFonts w:ascii="Calibri" w:hAnsi="Calibri"/>
            <w:highlight w:val="yellow"/>
          </w:rPr>
          <w:t xml:space="preserve"> control</w:t>
        </w:r>
      </w:ins>
      <w:ins w:id="1652" w:author="Peter Dobson" w:date="2021-03-25T13:17:00Z">
        <w:r w:rsidR="004C702C">
          <w:rPr>
            <w:rFonts w:ascii="Calibri" w:hAnsi="Calibri"/>
            <w:highlight w:val="yellow"/>
          </w:rPr>
          <w:t xml:space="preserve"> and configure</w:t>
        </w:r>
      </w:ins>
      <w:ins w:id="1653" w:author="Peter Dobson" w:date="2021-03-25T13:10:00Z">
        <w:r w:rsidR="004C702C" w:rsidRPr="004F1D1A">
          <w:rPr>
            <w:rFonts w:ascii="Calibri" w:hAnsi="Calibri"/>
            <w:highlight w:val="yellow"/>
          </w:rPr>
          <w:t>, deliberates the various methods and mediums for achieving this and reviews how the information can be presented, stored and used.</w:t>
        </w:r>
      </w:ins>
    </w:p>
    <w:p w14:paraId="2DA9322F" w14:textId="346A89AF" w:rsidR="004C702C" w:rsidRPr="004C702C" w:rsidRDefault="004C702C">
      <w:pPr>
        <w:pStyle w:val="BodyText"/>
        <w:rPr>
          <w:rFonts w:ascii="Calibri" w:hAnsi="Calibri"/>
          <w:rPrChange w:id="1654" w:author="Peter Dobson" w:date="2021-03-25T13:18:00Z">
            <w:rPr/>
          </w:rPrChange>
        </w:rPr>
        <w:pPrChange w:id="1655" w:author="Peter Dobson" w:date="2021-03-25T13:18:00Z">
          <w:pPr>
            <w:pStyle w:val="BodyText"/>
            <w:jc w:val="both"/>
          </w:pPr>
        </w:pPrChange>
      </w:pPr>
      <w:ins w:id="1656" w:author="Peter Dobson" w:date="2021-03-25T13:10:00Z">
        <w:r w:rsidRPr="004F1D1A">
          <w:rPr>
            <w:rFonts w:ascii="Calibri" w:hAnsi="Calibri"/>
            <w:highlight w:val="yellow"/>
          </w:rPr>
          <w:t>The impact to maintenance, testing and fault rectification is also considered, along with some general issues and challenges of RCMS.</w:t>
        </w:r>
      </w:ins>
    </w:p>
    <w:p w14:paraId="78A6BEE7" w14:textId="298B47A8" w:rsidR="00C21B6D" w:rsidRPr="009159B6" w:rsidRDefault="00C21B6D" w:rsidP="00C21B6D">
      <w:pPr>
        <w:pStyle w:val="Heading1"/>
      </w:pPr>
      <w:bookmarkStart w:id="1657" w:name="_Toc49294823"/>
      <w:r w:rsidRPr="009159B6">
        <w:t>MONITORING – GENERAL ISSUES</w:t>
      </w:r>
      <w:bookmarkEnd w:id="1657"/>
    </w:p>
    <w:p w14:paraId="5F48D28B" w14:textId="77777777" w:rsidR="00C21B6D" w:rsidRPr="009159B6" w:rsidRDefault="00C21B6D" w:rsidP="00C21B6D">
      <w:pPr>
        <w:pStyle w:val="Heading1separatationline"/>
      </w:pPr>
    </w:p>
    <w:p w14:paraId="2FF6930A" w14:textId="79F85080" w:rsidR="00C21B6D" w:rsidRPr="009159B6" w:rsidRDefault="00C21B6D" w:rsidP="00913551">
      <w:pPr>
        <w:pStyle w:val="Heading2"/>
      </w:pPr>
      <w:bookmarkStart w:id="1658" w:name="_Ref462577783"/>
      <w:bookmarkStart w:id="1659" w:name="_Toc49294824"/>
      <w:r w:rsidRPr="009159B6">
        <w:t>Monitoring Methods</w:t>
      </w:r>
      <w:bookmarkEnd w:id="1658"/>
      <w:bookmarkEnd w:id="1659"/>
    </w:p>
    <w:p w14:paraId="3B86ED2B" w14:textId="77777777" w:rsidR="00C21B6D" w:rsidRPr="009159B6" w:rsidRDefault="00C21B6D" w:rsidP="00C21B6D">
      <w:pPr>
        <w:pStyle w:val="Heading2separationline"/>
      </w:pPr>
    </w:p>
    <w:p w14:paraId="2173A87F" w14:textId="77777777" w:rsidR="00C21B6D" w:rsidRPr="009159B6" w:rsidRDefault="00C21B6D" w:rsidP="00781079">
      <w:pPr>
        <w:pStyle w:val="BodyText"/>
        <w:jc w:val="both"/>
      </w:pPr>
      <w:r w:rsidRPr="009159B6">
        <w:t>There are a number of ways to monitor an Aid to Navigation (AtoN).</w:t>
      </w:r>
    </w:p>
    <w:p w14:paraId="6D13DD03" w14:textId="42454CEF" w:rsidR="00C21B6D" w:rsidRPr="009159B6" w:rsidRDefault="00C21B6D" w:rsidP="00C21B6D">
      <w:pPr>
        <w:pStyle w:val="Heading3"/>
      </w:pPr>
      <w:bookmarkStart w:id="1660" w:name="_Toc49294825"/>
      <w:r w:rsidRPr="009159B6">
        <w:t>User Monitoring</w:t>
      </w:r>
      <w:bookmarkEnd w:id="1660"/>
    </w:p>
    <w:p w14:paraId="2E12A3DE" w14:textId="4BC7EA32" w:rsidR="00C21B6D" w:rsidRPr="009159B6" w:rsidRDefault="00C21B6D" w:rsidP="00781079">
      <w:pPr>
        <w:pStyle w:val="BodyText"/>
        <w:jc w:val="both"/>
      </w:pPr>
      <w:r w:rsidRPr="009159B6">
        <w:t>The provider of the AtoN relies on information received from the user of the aid.</w:t>
      </w:r>
      <w:ins w:id="1661" w:author="Peter Dobson" w:date="2020-10-12T10:15:00Z">
        <w:r w:rsidR="00B7144F">
          <w:t xml:space="preserve"> There needs to be as structure on how this is to be caputed and recorded.</w:t>
        </w:r>
      </w:ins>
      <w:r w:rsidRPr="009159B6">
        <w:t xml:space="preserve"> Reliability of the system and the integrity of information are low.</w:t>
      </w:r>
      <w:r w:rsidR="00137516" w:rsidRPr="009159B6">
        <w:t xml:space="preserve"> </w:t>
      </w:r>
      <w:r w:rsidRPr="009159B6">
        <w:t xml:space="preserve"> Prior information on the cause of failure and advance</w:t>
      </w:r>
      <w:ins w:id="1662" w:author="Peter Dobson" w:date="2020-10-12T09:41:00Z">
        <w:r w:rsidR="00781079">
          <w:t>d</w:t>
        </w:r>
      </w:ins>
      <w:r w:rsidRPr="009159B6">
        <w:t xml:space="preserve"> warning of an impending failure is not available.  Control facilities are not available.  </w:t>
      </w:r>
      <w:del w:id="1663" w:author="Peter Dobson" w:date="2020-10-12T09:42:00Z">
        <w:r w:rsidRPr="009159B6" w:rsidDel="00781079">
          <w:delText>The</w:delText>
        </w:r>
      </w:del>
      <w:r w:rsidRPr="009159B6">
        <w:t xml:space="preserve"> AtoN failure </w:t>
      </w:r>
      <w:ins w:id="1664" w:author="Rob Dale" w:date="2020-08-26T09:27:00Z">
        <w:r w:rsidR="00C03DBF" w:rsidRPr="009159B6">
          <w:t xml:space="preserve">incidents </w:t>
        </w:r>
      </w:ins>
      <w:r w:rsidRPr="009159B6">
        <w:t>could contribute to an accident before users can be made aware of the failure.</w:t>
      </w:r>
    </w:p>
    <w:p w14:paraId="1C254528" w14:textId="21AC0250" w:rsidR="00C21B6D" w:rsidRPr="009159B6" w:rsidRDefault="00C21B6D" w:rsidP="00C21B6D">
      <w:pPr>
        <w:pStyle w:val="Heading3"/>
      </w:pPr>
      <w:bookmarkStart w:id="1665" w:name="_Toc49294826"/>
      <w:r w:rsidRPr="009159B6">
        <w:t>Visual/Audible Monitoring</w:t>
      </w:r>
      <w:bookmarkEnd w:id="1665"/>
    </w:p>
    <w:p w14:paraId="5CDACA46" w14:textId="5EE1830A" w:rsidR="00C21B6D" w:rsidRPr="009159B6" w:rsidRDefault="00C21B6D" w:rsidP="00C21B6D">
      <w:pPr>
        <w:pStyle w:val="Heading4"/>
      </w:pPr>
      <w:r w:rsidRPr="009159B6">
        <w:t>Observers</w:t>
      </w:r>
    </w:p>
    <w:p w14:paraId="508EC8DA" w14:textId="04E7F637" w:rsidR="00C21B6D" w:rsidRPr="009159B6" w:rsidRDefault="00C21B6D" w:rsidP="000D30EB">
      <w:pPr>
        <w:pStyle w:val="BodyText"/>
        <w:jc w:val="both"/>
      </w:pPr>
      <w:r w:rsidRPr="009159B6">
        <w:t xml:space="preserve">These systems can be used where the AtoN or associated </w:t>
      </w:r>
      <w:ins w:id="1666" w:author="Rob Dale" w:date="2020-08-26T09:22:00Z">
        <w:r w:rsidR="00C03DBF" w:rsidRPr="009159B6">
          <w:t>equipment</w:t>
        </w:r>
      </w:ins>
      <w:del w:id="1667" w:author="Rob Dale" w:date="2020-08-26T09:22:00Z">
        <w:r w:rsidRPr="009159B6" w:rsidDel="00C03DBF">
          <w:delText xml:space="preserve">indicator lights </w:delText>
        </w:r>
      </w:del>
      <w:ins w:id="1668" w:author="Mariano Marpegan" w:date="2020-08-24T20:10:00Z">
        <w:del w:id="1669" w:author="Rob Dale" w:date="2020-08-26T09:22:00Z">
          <w:r w:rsidR="000A4552" w:rsidRPr="009159B6" w:rsidDel="00C03DBF">
            <w:delText xml:space="preserve">or </w:delText>
          </w:r>
        </w:del>
      </w:ins>
      <w:ins w:id="1670" w:author="Mariano Marpegan" w:date="2020-08-24T20:11:00Z">
        <w:del w:id="1671" w:author="Rob Dale" w:date="2020-08-26T09:22:00Z">
          <w:r w:rsidR="000A4552" w:rsidRPr="009159B6" w:rsidDel="00C03DBF">
            <w:delText>audible</w:delText>
          </w:r>
        </w:del>
        <w:r w:rsidR="000A4552" w:rsidRPr="009159B6">
          <w:t xml:space="preserve"> </w:t>
        </w:r>
      </w:ins>
      <w:r w:rsidRPr="009159B6">
        <w:t xml:space="preserve">can be directly observed or heard. </w:t>
      </w:r>
      <w:del w:id="1672" w:author="Mariano Marpegan" w:date="2020-08-24T20:11:00Z">
        <w:r w:rsidRPr="009159B6" w:rsidDel="000A4552">
          <w:delText xml:space="preserve"> </w:delText>
        </w:r>
      </w:del>
      <w:r w:rsidRPr="009159B6">
        <w:t xml:space="preserve">Both the reliability and integrity of the system depend directly on the reliability of the observer, whose attendance may be part-time.  It is unlikely that information on the cause of failure and advance warning of an impending failure will be available.  </w:t>
      </w:r>
      <w:ins w:id="1673" w:author="Rob Dale" w:date="2020-08-26T09:24:00Z">
        <w:r w:rsidR="00C03DBF" w:rsidRPr="009159B6">
          <w:t>As a result of</w:t>
        </w:r>
      </w:ins>
      <w:del w:id="1674" w:author="Rob Dale" w:date="2020-08-26T09:24:00Z">
        <w:r w:rsidRPr="009159B6" w:rsidDel="00C03DBF">
          <w:delText>Becaus</w:delText>
        </w:r>
      </w:del>
      <w:del w:id="1675" w:author="Rob Dale" w:date="2020-08-26T09:23:00Z">
        <w:r w:rsidRPr="009159B6" w:rsidDel="00C03DBF">
          <w:delText>e</w:delText>
        </w:r>
      </w:del>
      <w:r w:rsidRPr="009159B6">
        <w:t xml:space="preserve"> the Attendant / Monitoring Operator</w:t>
      </w:r>
      <w:ins w:id="1676" w:author="Rob Dale" w:date="2020-08-26T09:24:00Z">
        <w:r w:rsidR="00C03DBF" w:rsidRPr="009159B6">
          <w:t xml:space="preserve"> </w:t>
        </w:r>
      </w:ins>
      <w:del w:id="1677" w:author="Rob Dale" w:date="2020-08-26T09:24:00Z">
        <w:r w:rsidRPr="009159B6" w:rsidDel="00C03DBF">
          <w:delText xml:space="preserve"> is </w:delText>
        </w:r>
      </w:del>
      <w:r w:rsidRPr="009159B6">
        <w:t xml:space="preserve">not </w:t>
      </w:r>
      <w:ins w:id="1678" w:author="Peter Dobson" w:date="2020-10-12T10:22:00Z">
        <w:r w:rsidR="000D30EB">
          <w:t xml:space="preserve">being </w:t>
        </w:r>
      </w:ins>
      <w:r w:rsidRPr="009159B6">
        <w:t xml:space="preserve">employed full-time, </w:t>
      </w:r>
      <w:r w:rsidR="00CE5B42" w:rsidRPr="009159B6">
        <w:t>s</w:t>
      </w:r>
      <w:ins w:id="1679" w:author="Rob Dale" w:date="2020-08-26T09:24:00Z">
        <w:r w:rsidR="00C03DBF" w:rsidRPr="009159B6">
          <w:t>ignificant time</w:t>
        </w:r>
      </w:ins>
      <w:del w:id="1680" w:author="Rob Dale" w:date="2020-08-26T09:24:00Z">
        <w:r w:rsidR="00CE5B42" w:rsidRPr="009159B6" w:rsidDel="00C03DBF">
          <w:delText>ometime</w:delText>
        </w:r>
      </w:del>
      <w:r w:rsidRPr="009159B6">
        <w:t xml:space="preserve"> can elapse between </w:t>
      </w:r>
      <w:del w:id="1681" w:author="Rob Dale" w:date="2020-08-26T09:25:00Z">
        <w:r w:rsidRPr="009159B6" w:rsidDel="00C03DBF">
          <w:delText xml:space="preserve">that </w:delText>
        </w:r>
      </w:del>
      <w:r w:rsidRPr="009159B6">
        <w:t>occurrence and identification of</w:t>
      </w:r>
      <w:del w:id="1682" w:author="Rob Dale" w:date="2020-08-26T09:25:00Z">
        <w:r w:rsidRPr="009159B6" w:rsidDel="00C03DBF">
          <w:delText xml:space="preserve"> a</w:delText>
        </w:r>
      </w:del>
      <w:r w:rsidRPr="009159B6">
        <w:t xml:space="preserve"> failure. </w:t>
      </w:r>
      <w:ins w:id="1683" w:author="Rob Dale" w:date="2020-08-26T09:35:00Z">
        <w:del w:id="1684" w:author="Peter Dobson" w:date="2020-10-12T10:26:00Z">
          <w:r w:rsidR="005B229C" w:rsidRPr="009159B6" w:rsidDel="000D30EB">
            <w:delText>Very</w:delText>
          </w:r>
        </w:del>
      </w:ins>
      <w:ins w:id="1685" w:author="Rob Dale" w:date="2020-08-26T09:33:00Z">
        <w:del w:id="1686" w:author="Peter Dobson" w:date="2020-10-12T10:26:00Z">
          <w:r w:rsidR="00E74BBD" w:rsidRPr="009159B6" w:rsidDel="000D30EB">
            <w:delText xml:space="preserve"> basic equipment condition monitoring can be employed but n</w:delText>
          </w:r>
        </w:del>
      </w:ins>
      <w:ins w:id="1687" w:author="Peter Dobson" w:date="2020-10-12T10:26:00Z">
        <w:r w:rsidR="000D30EB">
          <w:t>N</w:t>
        </w:r>
      </w:ins>
      <w:ins w:id="1688" w:author="Rob Dale" w:date="2020-08-26T09:33:00Z">
        <w:r w:rsidR="00E74BBD" w:rsidRPr="009159B6">
          <w:t xml:space="preserve">o remote control facilities are </w:t>
        </w:r>
      </w:ins>
      <w:ins w:id="1689" w:author="Rob Dale" w:date="2020-08-26T09:34:00Z">
        <w:r w:rsidR="00E74BBD" w:rsidRPr="009159B6">
          <w:t>available</w:t>
        </w:r>
      </w:ins>
      <w:ins w:id="1690" w:author="Rob Dale" w:date="2020-08-26T09:33:00Z">
        <w:r w:rsidR="00E74BBD" w:rsidRPr="009159B6">
          <w:t>.</w:t>
        </w:r>
      </w:ins>
      <w:r w:rsidRPr="009159B6">
        <w:t xml:space="preserve"> </w:t>
      </w:r>
      <w:del w:id="1691" w:author="Mariano Marpegan" w:date="2020-08-25T14:49:00Z">
        <w:r w:rsidRPr="009159B6" w:rsidDel="000B663A">
          <w:delText>Control facilities are not available.</w:delText>
        </w:r>
      </w:del>
      <w:ins w:id="1692" w:author="Mariano Marpegan" w:date="2020-08-25T14:50:00Z">
        <w:del w:id="1693" w:author="Rob Dale" w:date="2020-08-26T09:34:00Z">
          <w:r w:rsidR="000B663A" w:rsidRPr="009159B6" w:rsidDel="00E74BBD">
            <w:delText xml:space="preserve"> It does not exist any control means of the AtoN energy, lightning/light or electronic radio-aids.</w:delText>
          </w:r>
        </w:del>
      </w:ins>
    </w:p>
    <w:p w14:paraId="10BC42D7" w14:textId="0C6CF785" w:rsidR="00C21B6D" w:rsidRPr="009159B6" w:rsidRDefault="00C21B6D" w:rsidP="00C21B6D">
      <w:pPr>
        <w:pStyle w:val="Heading4"/>
      </w:pPr>
      <w:r w:rsidRPr="009159B6">
        <w:lastRenderedPageBreak/>
        <w:t>Keepers/Attendants</w:t>
      </w:r>
    </w:p>
    <w:p w14:paraId="215CFE4F" w14:textId="52CA878A" w:rsidR="00C21B6D" w:rsidRPr="009159B6" w:rsidRDefault="00C21B6D" w:rsidP="000D30EB">
      <w:pPr>
        <w:pStyle w:val="BodyText"/>
        <w:jc w:val="both"/>
        <w:rPr>
          <w:ins w:id="1694" w:author="Mariano Marpegan" w:date="2020-08-25T15:37:00Z"/>
        </w:rPr>
      </w:pPr>
      <w:r w:rsidRPr="009159B6">
        <w:t xml:space="preserve">This method keeps the AtoN under either regular or continual observation.  The reliability and integrity of the system depends directly on the </w:t>
      </w:r>
      <w:ins w:id="1695" w:author="Rob Dale" w:date="2020-08-26T09:36:00Z">
        <w:r w:rsidR="005B229C" w:rsidRPr="009159B6">
          <w:t>competency</w:t>
        </w:r>
      </w:ins>
      <w:del w:id="1696" w:author="Rob Dale" w:date="2020-08-26T09:36:00Z">
        <w:r w:rsidRPr="009159B6" w:rsidDel="005B229C">
          <w:delText>reliability</w:delText>
        </w:r>
      </w:del>
      <w:r w:rsidRPr="009159B6">
        <w:t xml:space="preserve"> of the keeper/attendant.  This system has the advantage that, subject to their technical competence, a Keeper or Attendant can, in some instances, intervene to effect repairs in the case of a failure without waiting for a maintenance crew.  As the Keepers are on site, full control facilities are available</w:t>
      </w:r>
      <w:ins w:id="1697" w:author="Mariano Marpegan" w:date="2020-08-25T15:34:00Z">
        <w:r w:rsidR="004B549D" w:rsidRPr="009159B6">
          <w:t xml:space="preserve"> </w:t>
        </w:r>
      </w:ins>
      <w:ins w:id="1698" w:author="Rob Dale" w:date="2020-08-26T09:38:00Z">
        <w:r w:rsidR="005B229C" w:rsidRPr="009159B6">
          <w:t xml:space="preserve">for AtoN </w:t>
        </w:r>
        <w:r w:rsidR="00A813A3" w:rsidRPr="009159B6">
          <w:t xml:space="preserve">equipment, general site </w:t>
        </w:r>
      </w:ins>
      <w:ins w:id="1699" w:author="Rob Dale" w:date="2020-08-26T09:39:00Z">
        <w:r w:rsidR="00A813A3" w:rsidRPr="009159B6">
          <w:t>infrastructure</w:t>
        </w:r>
      </w:ins>
      <w:ins w:id="1700" w:author="Rob Dale" w:date="2020-08-26T09:38:00Z">
        <w:r w:rsidR="00A813A3" w:rsidRPr="009159B6">
          <w:t xml:space="preserve"> </w:t>
        </w:r>
      </w:ins>
      <w:ins w:id="1701" w:author="Rob Dale" w:date="2020-08-26T09:39:00Z">
        <w:r w:rsidR="00A813A3" w:rsidRPr="009159B6">
          <w:t xml:space="preserve">and </w:t>
        </w:r>
      </w:ins>
      <w:ins w:id="1702" w:author="Rob Dale" w:date="2020-08-26T09:38:00Z">
        <w:r w:rsidR="005B229C" w:rsidRPr="009159B6">
          <w:t>facilities.</w:t>
        </w:r>
      </w:ins>
      <w:ins w:id="1703" w:author="Mariano Marpegan" w:date="2020-08-25T15:34:00Z">
        <w:r w:rsidR="004B549D" w:rsidRPr="009159B6">
          <w:br/>
        </w:r>
        <w:del w:id="1704" w:author="Rob Dale" w:date="2020-08-26T09:38:00Z">
          <w:r w:rsidR="004B549D" w:rsidRPr="009159B6" w:rsidDel="005B229C">
            <w:rPr>
              <w:rPrChange w:id="1705" w:author="usuario" w:date="2020-09-01T16:59:00Z">
                <w:rPr>
                  <w:rFonts w:ascii="Arial" w:hAnsi="Arial" w:cs="Arial"/>
                  <w:color w:val="222222"/>
                  <w:sz w:val="42"/>
                  <w:szCs w:val="42"/>
                  <w:shd w:val="clear" w:color="auto" w:fill="F8F9FA"/>
                </w:rPr>
              </w:rPrChange>
            </w:rPr>
            <w:delText>of the equipment installed in the aid to navigation</w:delText>
          </w:r>
        </w:del>
      </w:ins>
      <w:del w:id="1706" w:author="Rob Dale" w:date="2020-08-26T09:38:00Z">
        <w:r w:rsidRPr="009159B6" w:rsidDel="005B229C">
          <w:delText>.</w:delText>
        </w:r>
      </w:del>
    </w:p>
    <w:p w14:paraId="5FCC42E0" w14:textId="2812F7A4" w:rsidR="004B549D" w:rsidRPr="005D1DDE" w:rsidDel="00B43F30" w:rsidRDefault="004B549D">
      <w:pPr>
        <w:pStyle w:val="Heading3"/>
        <w:rPr>
          <w:ins w:id="1707" w:author="Mariano Marpegan" w:date="2020-08-25T15:37:00Z"/>
          <w:del w:id="1708" w:author="Peter Dobson" w:date="2020-10-12T10:32:00Z"/>
        </w:rPr>
        <w:pPrChange w:id="1709" w:author="Mariano Marpegan" w:date="2020-08-25T15:38:00Z">
          <w:pPr/>
        </w:pPrChange>
      </w:pPr>
      <w:bookmarkStart w:id="1710" w:name="_Toc49294827"/>
      <w:ins w:id="1711" w:author="Mariano Marpegan" w:date="2020-08-25T15:37:00Z">
        <w:del w:id="1712" w:author="Peter Dobson" w:date="2020-10-12T10:32:00Z">
          <w:r w:rsidRPr="005D1DDE" w:rsidDel="00B43F30">
            <w:delText>Technologic monitoring</w:delText>
          </w:r>
          <w:bookmarkEnd w:id="1710"/>
        </w:del>
      </w:ins>
    </w:p>
    <w:p w14:paraId="558D571F" w14:textId="32658D56" w:rsidR="000D30EB" w:rsidRPr="005D1DDE" w:rsidDel="00B43F30" w:rsidRDefault="004B549D">
      <w:pPr>
        <w:pStyle w:val="BodyText"/>
        <w:jc w:val="both"/>
        <w:rPr>
          <w:ins w:id="1713" w:author="Mariano Marpegan" w:date="2020-08-25T15:37:00Z"/>
          <w:del w:id="1714" w:author="Peter Dobson" w:date="2020-10-12T10:32:00Z"/>
        </w:rPr>
        <w:pPrChange w:id="1715" w:author="usuario" w:date="2020-09-01T16:48:00Z">
          <w:pPr/>
        </w:pPrChange>
      </w:pPr>
      <w:ins w:id="1716" w:author="Mariano Marpegan" w:date="2020-08-25T15:37:00Z">
        <w:del w:id="1717" w:author="Peter Dobson" w:date="2020-10-12T10:32:00Z">
          <w:r w:rsidRPr="005D1DDE" w:rsidDel="00B43F30">
            <w:delText>(it is suggested that a technologic item should be created).</w:delText>
          </w:r>
        </w:del>
      </w:ins>
    </w:p>
    <w:p w14:paraId="1BA0E785" w14:textId="77777777" w:rsidR="00296CA7" w:rsidRPr="009159B6" w:rsidRDefault="00296CA7" w:rsidP="00296CA7">
      <w:pPr>
        <w:pStyle w:val="BodyText"/>
        <w:rPr>
          <w:ins w:id="1718" w:author="Peter Dobson" w:date="2020-10-12T10:50:00Z"/>
        </w:rPr>
      </w:pPr>
    </w:p>
    <w:p w14:paraId="06DE9BC8" w14:textId="77777777" w:rsidR="00296CA7" w:rsidRPr="009159B6" w:rsidRDefault="00296CA7" w:rsidP="00296CA7">
      <w:pPr>
        <w:pStyle w:val="Heading3"/>
        <w:rPr>
          <w:ins w:id="1719" w:author="Peter Dobson" w:date="2020-10-12T10:50:00Z"/>
        </w:rPr>
      </w:pPr>
      <w:ins w:id="1720" w:author="Peter Dobson" w:date="2020-10-12T10:50:00Z">
        <w:r w:rsidRPr="009159B6">
          <w:t>Mobile Interrogation Monitoring</w:t>
        </w:r>
      </w:ins>
    </w:p>
    <w:p w14:paraId="250AFF8E" w14:textId="6F15E121" w:rsidR="00296CA7" w:rsidRPr="00296CA7" w:rsidRDefault="00296CA7" w:rsidP="00296CA7">
      <w:pPr>
        <w:pStyle w:val="BodyText"/>
        <w:jc w:val="both"/>
        <w:rPr>
          <w:ins w:id="1721" w:author="Peter Dobson" w:date="2020-10-12T10:50:00Z"/>
        </w:rPr>
      </w:pPr>
      <w:ins w:id="1722" w:author="Peter Dobson" w:date="2020-10-12T10:50:00Z">
        <w:r w:rsidRPr="009159B6">
          <w:t xml:space="preserve">Some equipment manufacturers produce products that have the capability to be interrogated locally without physical interaction.  These products typically offer </w:t>
        </w:r>
        <w:r>
          <w:t xml:space="preserve">a </w:t>
        </w:r>
        <w:r w:rsidRPr="009159B6">
          <w:t xml:space="preserve">limited </w:t>
        </w:r>
        <w:r>
          <w:t>range</w:t>
        </w:r>
        <w:r w:rsidRPr="009159B6">
          <w:t xml:space="preserve"> </w:t>
        </w:r>
        <w:r>
          <w:t>using</w:t>
        </w:r>
        <w:r w:rsidRPr="009159B6">
          <w:t xml:space="preserve"> Bluetooth or IR </w:t>
        </w:r>
      </w:ins>
      <w:ins w:id="1723" w:author="Peter Dobson" w:date="2020-10-12T10:51:00Z">
        <w:r>
          <w:t xml:space="preserve">with a typical </w:t>
        </w:r>
      </w:ins>
      <w:ins w:id="1724" w:author="Peter Dobson" w:date="2020-10-12T10:50:00Z">
        <w:r w:rsidRPr="009159B6">
          <w:t xml:space="preserve">range </w:t>
        </w:r>
      </w:ins>
      <w:ins w:id="1725" w:author="Peter Dobson" w:date="2020-10-12T10:51:00Z">
        <w:r>
          <w:t xml:space="preserve">of </w:t>
        </w:r>
      </w:ins>
      <w:ins w:id="1726" w:author="Peter Dobson" w:date="2020-10-12T10:50:00Z">
        <w:r>
          <w:t xml:space="preserve"> &lt;50m</w:t>
        </w:r>
        <w:r w:rsidRPr="009159B6">
          <w:t xml:space="preserve">. </w:t>
        </w:r>
      </w:ins>
      <w:ins w:id="1727" w:author="Peter Dobson" w:date="2020-10-12T10:51:00Z">
        <w:r>
          <w:t>This technology has similar limitation to that of the observer</w:t>
        </w:r>
      </w:ins>
      <w:ins w:id="1728" w:author="Peter Dobson" w:date="2020-10-12T10:52:00Z">
        <w:r>
          <w:t>,</w:t>
        </w:r>
      </w:ins>
      <w:ins w:id="1729" w:author="Peter Dobson" w:date="2020-10-12T10:51:00Z">
        <w:r>
          <w:t xml:space="preserve"> detailed above.</w:t>
        </w:r>
      </w:ins>
    </w:p>
    <w:p w14:paraId="65364F47" w14:textId="77777777" w:rsidR="004B549D" w:rsidRPr="009159B6" w:rsidRDefault="004B549D" w:rsidP="00C21B6D">
      <w:pPr>
        <w:pStyle w:val="BodyText"/>
      </w:pPr>
    </w:p>
    <w:p w14:paraId="0794EC21" w14:textId="4B605779" w:rsidR="00C21B6D" w:rsidRPr="009159B6" w:rsidRDefault="00C21B6D" w:rsidP="00C21B6D">
      <w:pPr>
        <w:pStyle w:val="Heading3"/>
      </w:pPr>
      <w:bookmarkStart w:id="1730" w:name="_Toc49294828"/>
      <w:r w:rsidRPr="009159B6">
        <w:t>Remote Monitoring</w:t>
      </w:r>
      <w:bookmarkEnd w:id="1730"/>
    </w:p>
    <w:p w14:paraId="77334FC7" w14:textId="07E2F3FC" w:rsidR="00C21B6D" w:rsidRPr="009159B6" w:rsidRDefault="00C21B6D">
      <w:pPr>
        <w:pStyle w:val="BodyText"/>
        <w:jc w:val="both"/>
        <w:rPr>
          <w:ins w:id="1731" w:author="Mariano Marpegan" w:date="2020-08-25T15:41:00Z"/>
        </w:rPr>
        <w:pPrChange w:id="1732" w:author="usuario" w:date="2020-09-01T16:49:00Z">
          <w:pPr>
            <w:pStyle w:val="BodyText"/>
          </w:pPr>
        </w:pPrChange>
      </w:pPr>
      <w:r w:rsidRPr="009159B6">
        <w:t xml:space="preserve">A remote monitoring system may be used to monitor many different locations or systems </w:t>
      </w:r>
      <w:ins w:id="1733" w:author="Peter Dobson" w:date="2020-10-12T10:35:00Z">
        <w:r w:rsidR="00B43F30">
          <w:t>with the information being collected centrally, but can be accessed and shared in a distributed manner.</w:t>
        </w:r>
      </w:ins>
      <w:del w:id="1734" w:author="Peter Dobson" w:date="2020-10-12T10:37:00Z">
        <w:r w:rsidRPr="009159B6" w:rsidDel="00B43F30">
          <w:delText>from a central</w:delText>
        </w:r>
      </w:del>
      <w:ins w:id="1735" w:author="Rob Dale" w:date="2020-08-28T09:16:00Z">
        <w:del w:id="1736" w:author="Peter Dobson" w:date="2020-10-12T10:37:00Z">
          <w:r w:rsidR="007F6B9F" w:rsidRPr="009159B6" w:rsidDel="00B43F30">
            <w:delText xml:space="preserve"> position</w:delText>
          </w:r>
        </w:del>
      </w:ins>
      <w:del w:id="1737" w:author="Rob Dale" w:date="2020-08-28T09:16:00Z">
        <w:r w:rsidRPr="009159B6" w:rsidDel="007F6B9F">
          <w:delText xml:space="preserve"> location</w:delText>
        </w:r>
      </w:del>
      <w:r w:rsidRPr="009159B6">
        <w:t xml:space="preserve">.  A variety of different remote monitoring systems exist which can communicate over a combination of diverse communications networks, such as cellular, terrestrial and satellite radio, microwave links, landline telephone, and Internet.  </w:t>
      </w:r>
      <w:ins w:id="1738" w:author="Rob Dale" w:date="2020-08-28T09:17:00Z">
        <w:r w:rsidR="007F6B9F" w:rsidRPr="009159B6">
          <w:t xml:space="preserve">Typical remote monitoring systems utilise a software based platform to report </w:t>
        </w:r>
      </w:ins>
      <w:ins w:id="1739" w:author="Rob Dale" w:date="2020-08-28T09:23:00Z">
        <w:r w:rsidR="007F6B9F" w:rsidRPr="009159B6">
          <w:t xml:space="preserve">upon </w:t>
        </w:r>
      </w:ins>
      <w:ins w:id="1740" w:author="Rob Dale" w:date="2020-08-28T09:17:00Z">
        <w:r w:rsidR="007F6B9F" w:rsidRPr="009159B6">
          <w:t xml:space="preserve">a range of predetermined parameters to the user. </w:t>
        </w:r>
      </w:ins>
      <w:ins w:id="1741" w:author="Rob Dale" w:date="2020-08-28T09:19:00Z">
        <w:r w:rsidR="007F6B9F" w:rsidRPr="009159B6">
          <w:t>These parameter</w:t>
        </w:r>
      </w:ins>
      <w:ins w:id="1742" w:author="Rob Dale" w:date="2020-08-28T09:23:00Z">
        <w:r w:rsidR="007F6B9F" w:rsidRPr="009159B6">
          <w:t>s</w:t>
        </w:r>
      </w:ins>
      <w:ins w:id="1743" w:author="Rob Dale" w:date="2020-08-28T09:19:00Z">
        <w:r w:rsidR="007F6B9F" w:rsidRPr="009159B6">
          <w:t xml:space="preserve"> should be selected on the basis that they inform the user of the current condition of the </w:t>
        </w:r>
      </w:ins>
      <w:ins w:id="1744" w:author="Rob Dale" w:date="2020-08-28T09:20:00Z">
        <w:r w:rsidR="007F6B9F" w:rsidRPr="009159B6">
          <w:t xml:space="preserve">AtoN and may incorporate some </w:t>
        </w:r>
      </w:ins>
      <w:ins w:id="1745" w:author="Rob Dale" w:date="2020-08-28T09:21:00Z">
        <w:r w:rsidR="007F6B9F" w:rsidRPr="009159B6">
          <w:t xml:space="preserve">acceptable </w:t>
        </w:r>
      </w:ins>
      <w:ins w:id="1746" w:author="Rob Dale" w:date="2020-08-28T09:20:00Z">
        <w:r w:rsidR="007F6B9F" w:rsidRPr="009159B6">
          <w:t>tolerance</w:t>
        </w:r>
      </w:ins>
      <w:ins w:id="1747" w:author="Rob Dale" w:date="2020-08-28T09:24:00Z">
        <w:r w:rsidR="007F6B9F" w:rsidRPr="009159B6">
          <w:t>s</w:t>
        </w:r>
      </w:ins>
      <w:ins w:id="1748" w:author="Rob Dale" w:date="2020-08-28T09:21:00Z">
        <w:r w:rsidR="007F6B9F" w:rsidRPr="009159B6">
          <w:t xml:space="preserve"> within </w:t>
        </w:r>
      </w:ins>
      <w:ins w:id="1749" w:author="Rob Dale" w:date="2020-08-28T09:22:00Z">
        <w:r w:rsidR="007F6B9F" w:rsidRPr="009159B6">
          <w:t xml:space="preserve">the feedback. </w:t>
        </w:r>
      </w:ins>
      <w:ins w:id="1750" w:author="Rob Dale" w:date="2020-08-28T09:20:00Z">
        <w:r w:rsidR="007F6B9F" w:rsidRPr="009159B6">
          <w:t xml:space="preserve"> </w:t>
        </w:r>
      </w:ins>
      <w:ins w:id="1751" w:author="Rob Dale" w:date="2020-08-28T09:22:00Z">
        <w:r w:rsidR="007F6B9F" w:rsidRPr="009159B6">
          <w:t>However, this method does not involve any interaction or possibility of sending commands on behalf of the remote user</w:t>
        </w:r>
      </w:ins>
      <w:ins w:id="1752" w:author="Rob Dale" w:date="2020-08-28T09:24:00Z">
        <w:r w:rsidR="007F6B9F" w:rsidRPr="009159B6">
          <w:t xml:space="preserve"> to change or modify current status</w:t>
        </w:r>
      </w:ins>
      <w:ins w:id="1753" w:author="Rob Dale" w:date="2020-08-28T09:22:00Z">
        <w:r w:rsidR="007F6B9F" w:rsidRPr="009159B6">
          <w:t xml:space="preserve">, it merely “reads” </w:t>
        </w:r>
      </w:ins>
      <w:ins w:id="1754" w:author="Rob Dale" w:date="2020-08-28T09:25:00Z">
        <w:r w:rsidR="007F6B9F" w:rsidRPr="009159B6">
          <w:t xml:space="preserve">and relays back to the user </w:t>
        </w:r>
      </w:ins>
      <w:ins w:id="1755" w:author="Rob Dale" w:date="2020-08-28T09:22:00Z">
        <w:r w:rsidR="007F6B9F" w:rsidRPr="009159B6">
          <w:t xml:space="preserve">the </w:t>
        </w:r>
      </w:ins>
      <w:ins w:id="1756" w:author="Rob Dale" w:date="2020-08-28T09:25:00Z">
        <w:r w:rsidR="007F6B9F" w:rsidRPr="009159B6">
          <w:t xml:space="preserve">current </w:t>
        </w:r>
      </w:ins>
      <w:ins w:id="1757" w:author="Rob Dale" w:date="2020-08-28T09:22:00Z">
        <w:r w:rsidR="007F6B9F" w:rsidRPr="009159B6">
          <w:t>conditions</w:t>
        </w:r>
      </w:ins>
      <w:ins w:id="1758" w:author="Rob Dale" w:date="2020-08-28T09:25:00Z">
        <w:r w:rsidR="007F6B9F" w:rsidRPr="009159B6">
          <w:t>.</w:t>
        </w:r>
      </w:ins>
      <w:del w:id="1759" w:author="Rob Dale" w:date="2020-08-28T09:23:00Z">
        <w:r w:rsidRPr="009159B6" w:rsidDel="007F6B9F">
          <w:delText xml:space="preserve">A detailed description of various types of Remote Control and Monitoring Systems is included in </w:delText>
        </w:r>
        <w:r w:rsidR="00B85260" w:rsidRPr="009159B6" w:rsidDel="007F6B9F">
          <w:delText>s</w:delText>
        </w:r>
        <w:r w:rsidR="00662BD9" w:rsidRPr="009159B6" w:rsidDel="007F6B9F">
          <w:delText xml:space="preserve">ection </w:delText>
        </w:r>
        <w:r w:rsidR="00662BD9" w:rsidRPr="005D1DDE" w:rsidDel="007F6B9F">
          <w:fldChar w:fldCharType="begin"/>
        </w:r>
        <w:r w:rsidR="00662BD9" w:rsidRPr="009159B6" w:rsidDel="007F6B9F">
          <w:delInstrText xml:space="preserve"> REF _Ref462486060 \r \h  \* MERGEFORMAT </w:delInstrText>
        </w:r>
        <w:r w:rsidR="00662BD9" w:rsidRPr="005D1DDE" w:rsidDel="007F6B9F">
          <w:rPr>
            <w:rPrChange w:id="1760" w:author="usuario" w:date="2020-09-01T16:59:00Z">
              <w:rPr/>
            </w:rPrChange>
          </w:rPr>
          <w:fldChar w:fldCharType="separate"/>
        </w:r>
        <w:r w:rsidR="00662BD9" w:rsidRPr="009159B6" w:rsidDel="007F6B9F">
          <w:delText>6</w:delText>
        </w:r>
        <w:r w:rsidR="00662BD9" w:rsidRPr="005D1DDE" w:rsidDel="007F6B9F">
          <w:fldChar w:fldCharType="end"/>
        </w:r>
        <w:r w:rsidRPr="009159B6" w:rsidDel="007F6B9F">
          <w:delText>.</w:delText>
        </w:r>
      </w:del>
    </w:p>
    <w:p w14:paraId="2EA5485B" w14:textId="302C052C" w:rsidR="004B549D" w:rsidRPr="005D1DDE" w:rsidDel="007F6B9F" w:rsidRDefault="004B549D">
      <w:pPr>
        <w:pStyle w:val="BodyText"/>
        <w:jc w:val="both"/>
        <w:rPr>
          <w:ins w:id="1761" w:author="Mariano Marpegan" w:date="2020-08-25T15:42:00Z"/>
          <w:del w:id="1762" w:author="Rob Dale" w:date="2020-08-28T09:23:00Z"/>
        </w:rPr>
        <w:pPrChange w:id="1763" w:author="usuario" w:date="2020-09-01T16:49:00Z">
          <w:pPr/>
        </w:pPrChange>
      </w:pPr>
      <w:ins w:id="1764" w:author="Mariano Marpegan" w:date="2020-08-25T15:42:00Z">
        <w:del w:id="1765" w:author="Rob Dale" w:date="2020-08-28T09:23:00Z">
          <w:r w:rsidRPr="005D1DDE" w:rsidDel="007F6B9F">
            <w:delText>It is relevant to outline that the monitoring software can be used and visualized from any mobile device or computer in order to modify its implementation according to the operating system installed.</w:delText>
          </w:r>
        </w:del>
      </w:ins>
    </w:p>
    <w:p w14:paraId="15D586A1" w14:textId="4FFBFE89" w:rsidR="004B549D" w:rsidRPr="00B43F30" w:rsidDel="007F6B9F" w:rsidRDefault="004B549D">
      <w:pPr>
        <w:pStyle w:val="BodyText"/>
        <w:jc w:val="both"/>
        <w:rPr>
          <w:ins w:id="1766" w:author="Mariano Marpegan" w:date="2020-08-25T15:42:00Z"/>
          <w:del w:id="1767" w:author="Rob Dale" w:date="2020-08-28T09:23:00Z"/>
        </w:rPr>
        <w:pPrChange w:id="1768" w:author="usuario" w:date="2020-09-01T16:49:00Z">
          <w:pPr/>
        </w:pPrChange>
      </w:pPr>
      <w:ins w:id="1769" w:author="Mariano Marpegan" w:date="2020-08-25T15:42:00Z">
        <w:del w:id="1770" w:author="Rob Dale" w:date="2020-08-28T09:23:00Z">
          <w:r w:rsidRPr="0027658D" w:rsidDel="007F6B9F">
            <w:delText>By means of remote monitoring, a user placed in a distant spot from where this action is taken place could monitor these actions for which several state reports will be done informing about some variants, alarm</w:delText>
          </w:r>
        </w:del>
      </w:ins>
      <w:ins w:id="1771" w:author="Mariano Marpegan" w:date="2020-08-25T15:45:00Z">
        <w:del w:id="1772" w:author="Rob Dale" w:date="2020-08-28T09:23:00Z">
          <w:r w:rsidR="00C56FEB" w:rsidRPr="0027658D" w:rsidDel="007F6B9F">
            <w:delText xml:space="preserve">/sensor </w:delText>
          </w:r>
        </w:del>
      </w:ins>
      <w:ins w:id="1773" w:author="Mariano Marpegan" w:date="2020-08-25T15:42:00Z">
        <w:del w:id="1774" w:author="Rob Dale" w:date="2020-08-28T09:23:00Z">
          <w:r w:rsidRPr="0027658D" w:rsidDel="007F6B9F">
            <w:delText xml:space="preserve"> readings, among ot</w:delText>
          </w:r>
          <w:r w:rsidRPr="00B43F30" w:rsidDel="007F6B9F">
            <w:delText>hers. However, this monitoring does not involve any interaction or possibility of sending commands on behalf of the remote user, it merely “reads” the conditions. It will typically depend on any kind of emitter or transmitter placed on the AtoN and an equipment which receives information in a remote spot.</w:delText>
          </w:r>
        </w:del>
      </w:ins>
    </w:p>
    <w:p w14:paraId="1414C70E" w14:textId="77777777" w:rsidR="00387FE7" w:rsidRPr="009159B6" w:rsidRDefault="00387FE7" w:rsidP="00CB18CE">
      <w:pPr>
        <w:pStyle w:val="Bullet1"/>
        <w:numPr>
          <w:ilvl w:val="0"/>
          <w:numId w:val="0"/>
        </w:numPr>
        <w:jc w:val="both"/>
        <w:rPr>
          <w:ins w:id="1775" w:author="Rob Dale" w:date="2020-08-28T09:27:00Z"/>
        </w:rPr>
      </w:pPr>
    </w:p>
    <w:p w14:paraId="521DB2CD" w14:textId="140B6455" w:rsidR="007F6B9F" w:rsidRPr="009159B6" w:rsidRDefault="007F6B9F" w:rsidP="00CB18CE">
      <w:pPr>
        <w:pStyle w:val="Bullet1"/>
        <w:numPr>
          <w:ilvl w:val="0"/>
          <w:numId w:val="0"/>
        </w:numPr>
        <w:jc w:val="both"/>
        <w:rPr>
          <w:ins w:id="1776" w:author="Rob Dale" w:date="2020-08-28T09:23:00Z"/>
        </w:rPr>
      </w:pPr>
      <w:ins w:id="1777" w:author="Rob Dale" w:date="2020-08-28T09:23:00Z">
        <w:r w:rsidRPr="009159B6">
          <w:t xml:space="preserve">A detailed description of various types of Remote Control and Monitoring Systems is included in section </w:t>
        </w:r>
        <w:r w:rsidRPr="005D1DDE">
          <w:fldChar w:fldCharType="begin"/>
        </w:r>
        <w:r w:rsidRPr="009159B6">
          <w:instrText xml:space="preserve"> REF _Ref462486060 \r \h  \* MERGEFORMAT </w:instrText>
        </w:r>
      </w:ins>
      <w:ins w:id="1778" w:author="Rob Dale" w:date="2020-08-28T09:23:00Z">
        <w:r w:rsidRPr="005D1DDE">
          <w:rPr>
            <w:rPrChange w:id="1779" w:author="usuario" w:date="2020-09-01T16:59:00Z">
              <w:rPr/>
            </w:rPrChange>
          </w:rPr>
          <w:fldChar w:fldCharType="separate"/>
        </w:r>
        <w:r w:rsidRPr="009159B6">
          <w:t>6</w:t>
        </w:r>
        <w:r w:rsidRPr="005D1DDE">
          <w:fldChar w:fldCharType="end"/>
        </w:r>
        <w:r w:rsidRPr="009159B6">
          <w:t>.</w:t>
        </w:r>
      </w:ins>
    </w:p>
    <w:p w14:paraId="169491E0" w14:textId="2E71D112" w:rsidR="004B549D" w:rsidRPr="009159B6" w:rsidDel="00296CA7" w:rsidRDefault="004B549D" w:rsidP="00C21B6D">
      <w:pPr>
        <w:pStyle w:val="BodyText"/>
        <w:rPr>
          <w:del w:id="1780" w:author="Peter Dobson" w:date="2020-10-12T10:50:00Z"/>
        </w:rPr>
      </w:pPr>
    </w:p>
    <w:p w14:paraId="0688826D" w14:textId="2A3966AC" w:rsidR="00C21B6D" w:rsidRPr="009159B6" w:rsidDel="00296CA7" w:rsidRDefault="00C21B6D" w:rsidP="00C21B6D">
      <w:pPr>
        <w:pStyle w:val="Heading3"/>
        <w:rPr>
          <w:del w:id="1781" w:author="Peter Dobson" w:date="2020-10-12T10:50:00Z"/>
        </w:rPr>
      </w:pPr>
      <w:bookmarkStart w:id="1782" w:name="_Toc49294829"/>
      <w:del w:id="1783" w:author="Peter Dobson" w:date="2020-10-12T10:50:00Z">
        <w:r w:rsidRPr="009159B6" w:rsidDel="00296CA7">
          <w:delText>Mobile Interrogation Monitoring</w:delText>
        </w:r>
        <w:bookmarkEnd w:id="1782"/>
      </w:del>
    </w:p>
    <w:p w14:paraId="1775B174" w14:textId="7525FCE5" w:rsidR="00C56FEB" w:rsidRPr="00296CA7" w:rsidDel="00296CA7" w:rsidRDefault="006637B9">
      <w:pPr>
        <w:pStyle w:val="BodyText"/>
        <w:jc w:val="both"/>
        <w:rPr>
          <w:ins w:id="1784" w:author="Mariano Marpegan" w:date="2020-08-25T15:50:00Z"/>
          <w:del w:id="1785" w:author="Peter Dobson" w:date="2020-10-12T10:50:00Z"/>
        </w:rPr>
        <w:pPrChange w:id="1786" w:author="Peter Dobson" w:date="2020-10-12T10:49:00Z">
          <w:pPr>
            <w:pStyle w:val="ListParagraph"/>
            <w:numPr>
              <w:numId w:val="48"/>
            </w:numPr>
            <w:ind w:hanging="360"/>
          </w:pPr>
        </w:pPrChange>
      </w:pPr>
      <w:ins w:id="1787" w:author="Rob Dale" w:date="2020-08-28T09:34:00Z">
        <w:del w:id="1788" w:author="Peter Dobson" w:date="2020-10-12T10:50:00Z">
          <w:r w:rsidRPr="009159B6" w:rsidDel="00296CA7">
            <w:delText xml:space="preserve">Some </w:delText>
          </w:r>
        </w:del>
      </w:ins>
      <w:ins w:id="1789" w:author="Rob Dale" w:date="2020-08-28T09:35:00Z">
        <w:del w:id="1790" w:author="Peter Dobson" w:date="2020-10-12T10:50:00Z">
          <w:r w:rsidRPr="009159B6" w:rsidDel="00296CA7">
            <w:delText>equipment manufacturers</w:delText>
          </w:r>
        </w:del>
      </w:ins>
      <w:ins w:id="1791" w:author="Rob Dale" w:date="2020-08-28T09:34:00Z">
        <w:del w:id="1792" w:author="Peter Dobson" w:date="2020-10-12T10:50:00Z">
          <w:r w:rsidRPr="009159B6" w:rsidDel="00296CA7">
            <w:delText xml:space="preserve"> produce products that have </w:delText>
          </w:r>
        </w:del>
      </w:ins>
      <w:ins w:id="1793" w:author="Rob Dale" w:date="2020-08-28T09:28:00Z">
        <w:del w:id="1794" w:author="Peter Dobson" w:date="2020-10-12T10:50:00Z">
          <w:r w:rsidRPr="009159B6" w:rsidDel="00296CA7">
            <w:delText xml:space="preserve">the capability to be </w:delText>
          </w:r>
        </w:del>
      </w:ins>
      <w:del w:id="1795" w:author="Peter Dobson" w:date="2020-10-12T10:50:00Z">
        <w:r w:rsidR="00C21B6D" w:rsidRPr="009159B6" w:rsidDel="00296CA7">
          <w:delText>interrogated</w:delText>
        </w:r>
      </w:del>
      <w:ins w:id="1796" w:author="Rob Dale" w:date="2020-08-28T09:35:00Z">
        <w:del w:id="1797" w:author="Peter Dobson" w:date="2020-10-12T10:50:00Z">
          <w:r w:rsidRPr="009159B6" w:rsidDel="00296CA7">
            <w:delText xml:space="preserve"> and modified </w:delText>
          </w:r>
        </w:del>
      </w:ins>
      <w:ins w:id="1798" w:author="Rob Dale" w:date="2020-08-28T09:45:00Z">
        <w:del w:id="1799" w:author="Peter Dobson" w:date="2020-10-12T10:50:00Z">
          <w:r w:rsidR="005444F2" w:rsidRPr="009159B6" w:rsidDel="00296CA7">
            <w:delText>locally</w:delText>
          </w:r>
        </w:del>
      </w:ins>
      <w:ins w:id="1800" w:author="Rob Dale" w:date="2020-08-28T09:51:00Z">
        <w:del w:id="1801" w:author="Peter Dobson" w:date="2020-10-12T10:50:00Z">
          <w:r w:rsidR="00BB0413" w:rsidRPr="009159B6" w:rsidDel="00296CA7">
            <w:delText xml:space="preserve"> without physical interaction</w:delText>
          </w:r>
        </w:del>
      </w:ins>
      <w:del w:id="1802" w:author="Peter Dobson" w:date="2020-10-12T10:50:00Z">
        <w:r w:rsidR="00C21B6D" w:rsidRPr="009159B6" w:rsidDel="00296CA7">
          <w:delText xml:space="preserve">.  </w:delText>
        </w:r>
      </w:del>
      <w:ins w:id="1803" w:author="Rob Dale" w:date="2020-08-28T10:26:00Z">
        <w:del w:id="1804" w:author="Peter Dobson" w:date="2020-10-12T10:50:00Z">
          <w:r w:rsidR="00644BB2" w:rsidRPr="009159B6" w:rsidDel="00296CA7">
            <w:delText>These</w:delText>
          </w:r>
        </w:del>
      </w:ins>
      <w:ins w:id="1805" w:author="Rob Dale" w:date="2020-08-28T09:37:00Z">
        <w:del w:id="1806" w:author="Peter Dobson" w:date="2020-10-12T10:50:00Z">
          <w:r w:rsidRPr="009159B6" w:rsidDel="00296CA7">
            <w:delText xml:space="preserve"> products typically offer l</w:delText>
          </w:r>
        </w:del>
      </w:ins>
      <w:del w:id="1807" w:author="Peter Dobson" w:date="2020-10-12T10:50:00Z">
        <w:r w:rsidR="00C21B6D" w:rsidRPr="009159B6" w:rsidDel="00296CA7">
          <w:delText xml:space="preserve">Limited </w:delText>
        </w:r>
      </w:del>
      <w:del w:id="1808" w:author="Peter Dobson" w:date="2020-10-12T10:49:00Z">
        <w:r w:rsidR="00C21B6D" w:rsidRPr="009159B6" w:rsidDel="00296CA7">
          <w:delText>control capability</w:delText>
        </w:r>
      </w:del>
      <w:ins w:id="1809" w:author="Rob Dale" w:date="2020-08-28T09:45:00Z">
        <w:del w:id="1810" w:author="Peter Dobson" w:date="2020-10-12T10:49:00Z">
          <w:r w:rsidR="005444F2" w:rsidRPr="009159B6" w:rsidDel="00296CA7">
            <w:delText xml:space="preserve"> via</w:delText>
          </w:r>
        </w:del>
        <w:del w:id="1811" w:author="Peter Dobson" w:date="2020-10-12T10:50:00Z">
          <w:r w:rsidR="005444F2" w:rsidRPr="009159B6" w:rsidDel="00296CA7">
            <w:delText xml:space="preserve"> platforms such as Bluetooth or IR</w:delText>
          </w:r>
        </w:del>
      </w:ins>
      <w:ins w:id="1812" w:author="Rob Dale" w:date="2020-08-28T09:47:00Z">
        <w:del w:id="1813" w:author="Peter Dobson" w:date="2020-10-12T10:50:00Z">
          <w:r w:rsidR="005444F2" w:rsidRPr="009159B6" w:rsidDel="00296CA7">
            <w:delText xml:space="preserve"> </w:delText>
          </w:r>
          <w:r w:rsidR="00BB0413" w:rsidRPr="009159B6" w:rsidDel="00296CA7">
            <w:delText xml:space="preserve">but </w:delText>
          </w:r>
          <w:r w:rsidR="005444F2" w:rsidRPr="009159B6" w:rsidDel="00296CA7">
            <w:delText>have limited range</w:delText>
          </w:r>
        </w:del>
      </w:ins>
      <w:ins w:id="1814" w:author="Rob Dale" w:date="2020-08-28T09:54:00Z">
        <w:del w:id="1815" w:author="Peter Dobson" w:date="2020-10-12T10:50:00Z">
          <w:r w:rsidR="00BB0413" w:rsidRPr="009159B6" w:rsidDel="00296CA7">
            <w:delText xml:space="preserve"> (typically &lt;50m)</w:delText>
          </w:r>
        </w:del>
      </w:ins>
      <w:ins w:id="1816" w:author="Rob Dale" w:date="2020-08-28T09:47:00Z">
        <w:del w:id="1817" w:author="Peter Dobson" w:date="2020-10-12T10:50:00Z">
          <w:r w:rsidR="005444F2" w:rsidRPr="009159B6" w:rsidDel="00296CA7">
            <w:delText xml:space="preserve">. </w:delText>
          </w:r>
        </w:del>
      </w:ins>
    </w:p>
    <w:p w14:paraId="799747D4" w14:textId="77777777" w:rsidR="00C56FEB" w:rsidRPr="009159B6" w:rsidRDefault="00C56FEB">
      <w:pPr>
        <w:pStyle w:val="BodyText"/>
        <w:jc w:val="both"/>
        <w:pPrChange w:id="1818" w:author="usuario" w:date="2020-09-01T16:49:00Z">
          <w:pPr>
            <w:pStyle w:val="BodyText"/>
          </w:pPr>
        </w:pPrChange>
      </w:pPr>
    </w:p>
    <w:p w14:paraId="2D13EAD0" w14:textId="45ECE906" w:rsidR="00C21B6D" w:rsidRPr="009159B6" w:rsidRDefault="00C21B6D" w:rsidP="00913551">
      <w:pPr>
        <w:pStyle w:val="Heading2"/>
      </w:pPr>
      <w:bookmarkStart w:id="1819" w:name="_Toc49294830"/>
      <w:r w:rsidRPr="009159B6">
        <w:t>Categories of Parameters Monitored</w:t>
      </w:r>
      <w:bookmarkEnd w:id="1819"/>
    </w:p>
    <w:p w14:paraId="2CB4652C" w14:textId="77777777" w:rsidR="00C21B6D" w:rsidRPr="009159B6" w:rsidRDefault="00C21B6D">
      <w:pPr>
        <w:pStyle w:val="Heading2separationline"/>
        <w:jc w:val="both"/>
        <w:pPrChange w:id="1820" w:author="usuario" w:date="2020-09-01T16:49:00Z">
          <w:pPr>
            <w:pStyle w:val="Heading2separationline"/>
          </w:pPr>
        </w:pPrChange>
      </w:pPr>
    </w:p>
    <w:p w14:paraId="70240A8C" w14:textId="63042354" w:rsidR="00C21B6D" w:rsidRPr="009159B6" w:rsidRDefault="00C21B6D">
      <w:pPr>
        <w:pStyle w:val="BodyText"/>
        <w:jc w:val="both"/>
        <w:pPrChange w:id="1821" w:author="usuario" w:date="2020-09-01T16:49:00Z">
          <w:pPr>
            <w:pStyle w:val="BodyText"/>
          </w:pPr>
        </w:pPrChange>
      </w:pPr>
      <w:r w:rsidRPr="009159B6">
        <w:lastRenderedPageBreak/>
        <w:t xml:space="preserve">The level of monitoring and the parameters monitored are discussed in </w:t>
      </w:r>
      <w:r w:rsidR="00B85260" w:rsidRPr="009159B6">
        <w:t xml:space="preserve">section </w:t>
      </w:r>
      <w:r w:rsidR="00B85260" w:rsidRPr="005D1DDE">
        <w:fldChar w:fldCharType="begin"/>
      </w:r>
      <w:r w:rsidR="00B85260" w:rsidRPr="009159B6">
        <w:instrText xml:space="preserve"> REF _Ref462486052 \r \h </w:instrText>
      </w:r>
      <w:r w:rsidR="006031D6" w:rsidRPr="009159B6">
        <w:instrText xml:space="preserve"> \* MERGEFORMAT </w:instrText>
      </w:r>
      <w:r w:rsidR="00B85260" w:rsidRPr="005D1DDE">
        <w:rPr>
          <w:rPrChange w:id="1822" w:author="usuario" w:date="2020-09-01T16:59:00Z">
            <w:rPr/>
          </w:rPrChange>
        </w:rPr>
        <w:fldChar w:fldCharType="separate"/>
      </w:r>
      <w:r w:rsidR="00B85260" w:rsidRPr="009159B6">
        <w:t>5</w:t>
      </w:r>
      <w:r w:rsidR="00B85260" w:rsidRPr="005D1DDE">
        <w:fldChar w:fldCharType="end"/>
      </w:r>
      <w:r w:rsidRPr="009159B6">
        <w:t xml:space="preserve"> of this document but they can broadly be categorised as:</w:t>
      </w:r>
    </w:p>
    <w:p w14:paraId="31B586A9" w14:textId="1D36E8BA" w:rsidR="00C21B6D" w:rsidRPr="009159B6" w:rsidRDefault="00C21B6D">
      <w:pPr>
        <w:pStyle w:val="Bullet1"/>
        <w:jc w:val="both"/>
        <w:pPrChange w:id="1823" w:author="usuario" w:date="2020-09-01T16:49:00Z">
          <w:pPr>
            <w:pStyle w:val="Bullet1"/>
          </w:pPr>
        </w:pPrChange>
      </w:pPr>
      <w:r w:rsidRPr="009159B6">
        <w:t xml:space="preserve">AtoN state - Generally the status (e.g. ON or OFF, alarm status, etc.) of the AtoN </w:t>
      </w:r>
      <w:ins w:id="1824" w:author="Rob Dale" w:date="2020-08-28T10:32:00Z">
        <w:r w:rsidR="0034006C" w:rsidRPr="009159B6">
          <w:t xml:space="preserve">that </w:t>
        </w:r>
      </w:ins>
      <w:r w:rsidRPr="009159B6">
        <w:t>is monitored.  For floating AtoN</w:t>
      </w:r>
      <w:ins w:id="1825" w:author="Rob Dale" w:date="2020-08-28T10:32:00Z">
        <w:del w:id="1826" w:author="Peter Dobson" w:date="2020-10-12T10:55:00Z">
          <w:r w:rsidR="0034006C" w:rsidRPr="009159B6" w:rsidDel="00EC7946">
            <w:delText>`s</w:delText>
          </w:r>
        </w:del>
      </w:ins>
      <w:r w:rsidRPr="009159B6">
        <w:t>, th</w:t>
      </w:r>
      <w:ins w:id="1827" w:author="Rob Dale" w:date="2020-08-28T10:32:00Z">
        <w:r w:rsidR="0034006C" w:rsidRPr="009159B6">
          <w:t>is may include</w:t>
        </w:r>
      </w:ins>
      <w:ins w:id="1828" w:author="Rob Dale" w:date="2020-08-28T10:33:00Z">
        <w:r w:rsidR="0034006C" w:rsidRPr="009159B6">
          <w:t xml:space="preserve"> position</w:t>
        </w:r>
      </w:ins>
      <w:del w:id="1829" w:author="Rob Dale" w:date="2020-08-28T10:32:00Z">
        <w:r w:rsidRPr="009159B6" w:rsidDel="0034006C">
          <w:delText>e</w:delText>
        </w:r>
      </w:del>
      <w:del w:id="1830" w:author="Rob Dale" w:date="2020-08-28T10:33:00Z">
        <w:r w:rsidRPr="009159B6" w:rsidDel="0034006C">
          <w:delText xml:space="preserve"> position may also be mo</w:delText>
        </w:r>
      </w:del>
      <w:del w:id="1831" w:author="Rob Dale" w:date="2020-08-28T10:32:00Z">
        <w:r w:rsidRPr="009159B6" w:rsidDel="0034006C">
          <w:delText>nitored</w:delText>
        </w:r>
      </w:del>
      <w:ins w:id="1832" w:author="Rob Dale" w:date="2020-08-28T10:33:00Z">
        <w:r w:rsidR="0034006C" w:rsidRPr="009159B6">
          <w:t>.</w:t>
        </w:r>
      </w:ins>
      <w:del w:id="1833" w:author="Rob Dale" w:date="2020-08-28T10:33:00Z">
        <w:r w:rsidRPr="009159B6" w:rsidDel="0034006C">
          <w:delText>;</w:delText>
        </w:r>
      </w:del>
    </w:p>
    <w:p w14:paraId="1BFBC728" w14:textId="465DB13B" w:rsidR="00C21B6D" w:rsidRDefault="00C21B6D">
      <w:pPr>
        <w:pStyle w:val="Bullet1"/>
        <w:jc w:val="both"/>
        <w:rPr>
          <w:ins w:id="1834" w:author="Peter Dobson" w:date="2020-10-12T11:01:00Z"/>
        </w:rPr>
        <w:pPrChange w:id="1835" w:author="usuario" w:date="2020-09-01T16:49:00Z">
          <w:pPr>
            <w:pStyle w:val="Bullet1"/>
          </w:pPr>
        </w:pPrChange>
      </w:pPr>
      <w:r w:rsidRPr="009159B6">
        <w:t xml:space="preserve">Engineering state - Additional parameters </w:t>
      </w:r>
      <w:ins w:id="1836" w:author="Rob Dale" w:date="2020-08-28T10:34:00Z">
        <w:r w:rsidR="0034006C" w:rsidRPr="009159B6">
          <w:t xml:space="preserve">can be </w:t>
        </w:r>
      </w:ins>
      <w:del w:id="1837" w:author="Rob Dale" w:date="2020-08-28T10:34:00Z">
        <w:r w:rsidRPr="009159B6" w:rsidDel="0034006C">
          <w:delText>are</w:delText>
        </w:r>
      </w:del>
      <w:r w:rsidRPr="009159B6">
        <w:t xml:space="preserve"> monitored to indicate the health of the AtoN including redundant standby equipment and its supporting systems</w:t>
      </w:r>
      <w:ins w:id="1838" w:author="Rob Dale" w:date="2020-08-28T10:34:00Z">
        <w:r w:rsidR="0034006C" w:rsidRPr="009159B6">
          <w:t xml:space="preserve">. </w:t>
        </w:r>
      </w:ins>
      <w:ins w:id="1839" w:author="Rob Dale" w:date="2020-08-28T10:35:00Z">
        <w:r w:rsidR="0034006C" w:rsidRPr="009159B6">
          <w:t xml:space="preserve">Typically these would </w:t>
        </w:r>
      </w:ins>
      <w:ins w:id="1840" w:author="Rob Dale" w:date="2020-08-28T10:38:00Z">
        <w:r w:rsidR="0034006C" w:rsidRPr="009159B6">
          <w:t xml:space="preserve">include </w:t>
        </w:r>
      </w:ins>
      <w:del w:id="1841" w:author="Rob Dale" w:date="2020-08-28T10:34:00Z">
        <w:r w:rsidRPr="009159B6" w:rsidDel="0034006C">
          <w:delText xml:space="preserve"> </w:delText>
        </w:r>
      </w:del>
      <w:del w:id="1842" w:author="Rob Dale" w:date="2020-08-28T10:33:00Z">
        <w:r w:rsidRPr="009159B6" w:rsidDel="0034006C">
          <w:delText>(</w:delText>
        </w:r>
      </w:del>
      <w:ins w:id="1843" w:author="Mariano Marpegan" w:date="2020-08-25T15:58:00Z">
        <w:del w:id="1844" w:author="Rob Dale" w:date="2020-08-28T10:34:00Z">
          <w:r w:rsidR="00741B3E" w:rsidRPr="009159B6" w:rsidDel="0034006C">
            <w:delText xml:space="preserve">e.g. </w:delText>
          </w:r>
        </w:del>
        <w:r w:rsidR="00741B3E" w:rsidRPr="009159B6">
          <w:t>battery voltage</w:t>
        </w:r>
      </w:ins>
      <w:ins w:id="1845" w:author="Rob Dale" w:date="2020-08-28T10:35:00Z">
        <w:r w:rsidR="0034006C" w:rsidRPr="009159B6">
          <w:t xml:space="preserve">, </w:t>
        </w:r>
      </w:ins>
      <w:ins w:id="1846" w:author="Mariano Marpegan" w:date="2020-08-25T15:58:00Z">
        <w:del w:id="1847" w:author="Rob Dale" w:date="2020-08-28T10:35:00Z">
          <w:r w:rsidR="00741B3E" w:rsidRPr="009159B6" w:rsidDel="0034006C">
            <w:delText xml:space="preserve"> and </w:delText>
          </w:r>
        </w:del>
      </w:ins>
      <w:ins w:id="1848" w:author="Rob Dale" w:date="2020-08-28T10:35:00Z">
        <w:r w:rsidR="0034006C" w:rsidRPr="009159B6">
          <w:t xml:space="preserve">solar </w:t>
        </w:r>
      </w:ins>
      <w:ins w:id="1849" w:author="Mariano Marpegan" w:date="2020-08-25T15:58:00Z">
        <w:r w:rsidR="00741B3E" w:rsidRPr="009159B6">
          <w:t xml:space="preserve">panel charging </w:t>
        </w:r>
        <w:del w:id="1850" w:author="Rob Dale" w:date="2020-08-28T10:36:00Z">
          <w:r w:rsidR="00741B3E" w:rsidRPr="009159B6" w:rsidDel="0034006C">
            <w:delText>cu</w:delText>
          </w:r>
        </w:del>
      </w:ins>
      <w:ins w:id="1851" w:author="Rob Dale" w:date="2020-08-28T10:36:00Z">
        <w:r w:rsidR="0034006C" w:rsidRPr="009159B6">
          <w:t>current and</w:t>
        </w:r>
      </w:ins>
      <w:ins w:id="1852" w:author="Mariano Marpegan" w:date="2020-08-25T15:58:00Z">
        <w:del w:id="1853" w:author="Rob Dale" w:date="2020-08-28T10:36:00Z">
          <w:r w:rsidR="00741B3E" w:rsidRPr="009159B6" w:rsidDel="0034006C">
            <w:delText>rrent in the case of solar panel sy</w:delText>
          </w:r>
        </w:del>
        <w:del w:id="1854" w:author="Rob Dale" w:date="2020-08-28T10:35:00Z">
          <w:r w:rsidR="00741B3E" w:rsidRPr="009159B6" w:rsidDel="0034006C">
            <w:delText>stems</w:delText>
          </w:r>
        </w:del>
      </w:ins>
      <w:ins w:id="1855" w:author="Mariano Marpegan" w:date="2020-08-25T23:21:00Z">
        <w:del w:id="1856" w:author="Rob Dale" w:date="2020-08-28T10:35:00Z">
          <w:r w:rsidR="00D321B0" w:rsidRPr="009159B6" w:rsidDel="0034006C">
            <w:delText>,</w:delText>
          </w:r>
        </w:del>
      </w:ins>
      <w:ins w:id="1857" w:author="Mariano Marpegan" w:date="2020-08-25T23:22:00Z">
        <w:r w:rsidR="00D321B0" w:rsidRPr="009159B6">
          <w:t xml:space="preserve"> </w:t>
        </w:r>
      </w:ins>
      <w:ins w:id="1858" w:author="Mariano Marpegan" w:date="2020-08-25T23:21:00Z">
        <w:r w:rsidR="00D321B0" w:rsidRPr="009159B6">
          <w:t>collision sensors</w:t>
        </w:r>
      </w:ins>
      <w:ins w:id="1859" w:author="Mariano Marpegan" w:date="2020-08-25T15:58:00Z">
        <w:r w:rsidR="00741B3E" w:rsidRPr="009159B6">
          <w:t>).</w:t>
        </w:r>
      </w:ins>
      <w:del w:id="1860" w:author="Mariano Marpegan" w:date="2020-08-25T15:58:00Z">
        <w:r w:rsidRPr="009159B6" w:rsidDel="00741B3E">
          <w:delText>e.g. battery voltage in the case of solar systems).</w:delText>
        </w:r>
      </w:del>
    </w:p>
    <w:p w14:paraId="13650F96" w14:textId="7430A066" w:rsidR="00EC7946" w:rsidRPr="009159B6" w:rsidRDefault="00EC7946">
      <w:pPr>
        <w:pStyle w:val="Bullet1"/>
        <w:jc w:val="both"/>
        <w:rPr>
          <w:ins w:id="1861" w:author="Mariano Marpegan" w:date="2020-08-25T15:59:00Z"/>
        </w:rPr>
        <w:pPrChange w:id="1862" w:author="usuario" w:date="2020-09-01T16:49:00Z">
          <w:pPr>
            <w:pStyle w:val="Bullet1"/>
          </w:pPr>
        </w:pPrChange>
      </w:pPr>
      <w:ins w:id="1863" w:author="Peter Dobson" w:date="2020-10-12T11:02:00Z">
        <w:r w:rsidRPr="00EC7946">
          <w:rPr>
            <w:highlight w:val="yellow"/>
            <w:rPrChange w:id="1864" w:author="Peter Dobson" w:date="2020-10-12T11:03:00Z">
              <w:rPr/>
            </w:rPrChange>
          </w:rPr>
          <w:t>Personal states</w:t>
        </w:r>
        <w:r>
          <w:t xml:space="preserve"> – Lone worker, collision state, fire, intruder.</w:t>
        </w:r>
      </w:ins>
    </w:p>
    <w:p w14:paraId="72576487" w14:textId="2B5A2386" w:rsidR="00D321B0" w:rsidRPr="009159B6" w:rsidRDefault="00D321B0">
      <w:pPr>
        <w:pStyle w:val="BodyText"/>
        <w:jc w:val="both"/>
        <w:rPr>
          <w:ins w:id="1865" w:author="Mariano Marpegan" w:date="2020-08-25T23:24:00Z"/>
        </w:rPr>
        <w:pPrChange w:id="1866" w:author="usuario" w:date="2020-09-01T16:49:00Z">
          <w:pPr>
            <w:pStyle w:val="BodyText"/>
          </w:pPr>
        </w:pPrChange>
      </w:pPr>
      <w:ins w:id="1867" w:author="Mariano Marpegan" w:date="2020-08-25T23:24:00Z">
        <w:r w:rsidRPr="009159B6">
          <w:t>In a</w:t>
        </w:r>
      </w:ins>
      <w:ins w:id="1868" w:author="Rob Dale" w:date="2020-08-28T10:38:00Z">
        <w:r w:rsidR="0034006C" w:rsidRPr="009159B6">
          <w:t>ll</w:t>
        </w:r>
      </w:ins>
      <w:ins w:id="1869" w:author="Mariano Marpegan" w:date="2020-08-25T23:24:00Z">
        <w:del w:id="1870" w:author="Rob Dale" w:date="2020-08-28T10:38:00Z">
          <w:r w:rsidRPr="009159B6" w:rsidDel="0034006C">
            <w:delText>ny</w:delText>
          </w:r>
        </w:del>
        <w:r w:rsidRPr="009159B6">
          <w:t xml:space="preserve"> case</w:t>
        </w:r>
      </w:ins>
      <w:ins w:id="1871" w:author="Rob Dale" w:date="2020-08-28T10:38:00Z">
        <w:r w:rsidR="0034006C" w:rsidRPr="009159B6">
          <w:t>s</w:t>
        </w:r>
      </w:ins>
      <w:ins w:id="1872" w:author="Mariano Marpegan" w:date="2020-08-25T23:24:00Z">
        <w:del w:id="1873" w:author="Rob Dale" w:date="2020-08-28T10:38:00Z">
          <w:r w:rsidRPr="009159B6" w:rsidDel="0034006C">
            <w:delText>,</w:delText>
          </w:r>
        </w:del>
        <w:r w:rsidRPr="009159B6">
          <w:t xml:space="preserve"> it is advisable to select systems </w:t>
        </w:r>
      </w:ins>
      <w:ins w:id="1874" w:author="Rob Dale" w:date="2020-08-28T10:38:00Z">
        <w:r w:rsidR="0034006C" w:rsidRPr="009159B6">
          <w:t xml:space="preserve">and parameters </w:t>
        </w:r>
      </w:ins>
      <w:ins w:id="1875" w:author="Rob Dale" w:date="2020-08-28T10:40:00Z">
        <w:r w:rsidR="0034006C" w:rsidRPr="009159B6">
          <w:t xml:space="preserve">to monitor </w:t>
        </w:r>
      </w:ins>
      <w:ins w:id="1876" w:author="Rob Dale" w:date="2020-08-28T10:38:00Z">
        <w:r w:rsidR="0034006C" w:rsidRPr="009159B6">
          <w:t xml:space="preserve">that </w:t>
        </w:r>
      </w:ins>
      <w:ins w:id="1877" w:author="Rob Dale" w:date="2020-08-28T10:40:00Z">
        <w:r w:rsidR="0034006C" w:rsidRPr="009159B6">
          <w:t>accurately</w:t>
        </w:r>
      </w:ins>
      <w:ins w:id="1878" w:author="Rob Dale" w:date="2020-08-28T10:38:00Z">
        <w:r w:rsidR="0034006C" w:rsidRPr="009159B6">
          <w:t xml:space="preserve"> indicate Ato</w:t>
        </w:r>
      </w:ins>
      <w:ins w:id="1879" w:author="Rob Dale" w:date="2020-08-28T10:39:00Z">
        <w:r w:rsidR="0034006C" w:rsidRPr="009159B6">
          <w:t xml:space="preserve">N </w:t>
        </w:r>
      </w:ins>
      <w:ins w:id="1880" w:author="Rob Dale" w:date="2020-08-28T10:40:00Z">
        <w:r w:rsidR="0034006C" w:rsidRPr="009159B6">
          <w:t>status</w:t>
        </w:r>
      </w:ins>
      <w:ins w:id="1881" w:author="Rob Dale" w:date="2020-08-28T10:39:00Z">
        <w:r w:rsidR="0034006C" w:rsidRPr="009159B6">
          <w:t xml:space="preserve"> and potentially provide early indication of failure</w:t>
        </w:r>
      </w:ins>
      <w:ins w:id="1882" w:author="Rob Dale" w:date="2020-08-28T10:40:00Z">
        <w:r w:rsidR="0034006C" w:rsidRPr="009159B6">
          <w:t>s</w:t>
        </w:r>
      </w:ins>
      <w:ins w:id="1883" w:author="Rob Dale" w:date="2020-08-28T10:39:00Z">
        <w:r w:rsidR="0034006C" w:rsidRPr="009159B6">
          <w:t>.</w:t>
        </w:r>
      </w:ins>
      <w:ins w:id="1884" w:author="Peter Dobson" w:date="2020-10-12T11:05:00Z">
        <w:r w:rsidR="00F75574">
          <w:t xml:space="preserve"> This is as a </w:t>
        </w:r>
      </w:ins>
      <w:ins w:id="1885" w:author="Peter Dobson" w:date="2020-10-12T11:06:00Z">
        <w:r w:rsidR="00F75574">
          <w:t>minimum</w:t>
        </w:r>
      </w:ins>
      <w:ins w:id="1886" w:author="Peter Dobson" w:date="2020-10-12T11:05:00Z">
        <w:r w:rsidR="00F75574">
          <w:t xml:space="preserve"> as there are many other aspects</w:t>
        </w:r>
      </w:ins>
      <w:ins w:id="1887" w:author="Peter Dobson" w:date="2020-10-12T11:06:00Z">
        <w:r w:rsidR="00F75574">
          <w:t xml:space="preserve"> to monitor</w:t>
        </w:r>
      </w:ins>
      <w:ins w:id="1888" w:author="Peter Dobson" w:date="2020-10-12T11:05:00Z">
        <w:r w:rsidR="00F75574">
          <w:t xml:space="preserve"> that contribute to effective AtoN operation.</w:t>
        </w:r>
      </w:ins>
      <w:ins w:id="1889" w:author="Mariano Marpegan" w:date="2020-08-25T23:24:00Z">
        <w:del w:id="1890" w:author="Rob Dale" w:date="2020-08-28T10:39:00Z">
          <w:r w:rsidRPr="009159B6" w:rsidDel="0034006C">
            <w:delText>that have the ability to monitor different brands of A</w:delText>
          </w:r>
        </w:del>
      </w:ins>
      <w:ins w:id="1891" w:author="Mariano Marpegan" w:date="2020-08-25T23:25:00Z">
        <w:del w:id="1892" w:author="Rob Dale" w:date="2020-08-28T10:39:00Z">
          <w:r w:rsidRPr="009159B6" w:rsidDel="0034006C">
            <w:delText>t</w:delText>
          </w:r>
        </w:del>
      </w:ins>
      <w:ins w:id="1893" w:author="Mariano Marpegan" w:date="2020-08-25T23:24:00Z">
        <w:del w:id="1894" w:author="Rob Dale" w:date="2020-08-28T10:39:00Z">
          <w:r w:rsidRPr="009159B6" w:rsidDel="0034006C">
            <w:delText>oNs.</w:delText>
          </w:r>
        </w:del>
      </w:ins>
    </w:p>
    <w:p w14:paraId="594382BC" w14:textId="5084D170" w:rsidR="00741B3E" w:rsidRPr="0027658D" w:rsidDel="0034006C" w:rsidRDefault="00741B3E">
      <w:pPr>
        <w:pStyle w:val="BodyText"/>
        <w:jc w:val="both"/>
        <w:rPr>
          <w:ins w:id="1895" w:author="Mariano Marpegan" w:date="2020-08-25T15:59:00Z"/>
          <w:del w:id="1896" w:author="Rob Dale" w:date="2020-08-28T10:40:00Z"/>
        </w:rPr>
        <w:pPrChange w:id="1897" w:author="usuario" w:date="2020-09-01T16:49:00Z">
          <w:pPr>
            <w:ind w:left="360"/>
          </w:pPr>
        </w:pPrChange>
      </w:pPr>
      <w:ins w:id="1898" w:author="Mariano Marpegan" w:date="2020-08-25T15:59:00Z">
        <w:del w:id="1899" w:author="Rob Dale" w:date="2020-08-28T10:40:00Z">
          <w:r w:rsidRPr="005D1DDE" w:rsidDel="0034006C">
            <w:delText>Note: as from the headline onwards, it is mentioned the ideas of monitoring and control. However, the detailed activities in this guideline are mainly focused on monitoring.</w:delText>
          </w:r>
        </w:del>
      </w:ins>
    </w:p>
    <w:p w14:paraId="333C2288" w14:textId="77777777" w:rsidR="00741B3E" w:rsidRPr="009159B6" w:rsidRDefault="00741B3E">
      <w:pPr>
        <w:pStyle w:val="Bullet1"/>
        <w:numPr>
          <w:ilvl w:val="0"/>
          <w:numId w:val="0"/>
        </w:numPr>
        <w:jc w:val="both"/>
        <w:pPrChange w:id="1900" w:author="usuario" w:date="2020-09-01T16:49:00Z">
          <w:pPr>
            <w:pStyle w:val="Bullet1"/>
          </w:pPr>
        </w:pPrChange>
      </w:pPr>
    </w:p>
    <w:p w14:paraId="25140121" w14:textId="1E10F88E" w:rsidR="00C21B6D" w:rsidRPr="00EC7946" w:rsidRDefault="00C21B6D" w:rsidP="00913551">
      <w:pPr>
        <w:pStyle w:val="Heading2"/>
        <w:rPr>
          <w:highlight w:val="red"/>
          <w:rPrChange w:id="1901" w:author="Peter Dobson" w:date="2020-10-12T11:03:00Z">
            <w:rPr/>
          </w:rPrChange>
        </w:rPr>
      </w:pPr>
      <w:bookmarkStart w:id="1902" w:name="_Toc49294831"/>
      <w:r w:rsidRPr="00913551">
        <w:t>Communication Considerations</w:t>
      </w:r>
      <w:bookmarkEnd w:id="1902"/>
    </w:p>
    <w:p w14:paraId="410CAB35" w14:textId="77777777" w:rsidR="00C21B6D" w:rsidRPr="009159B6" w:rsidRDefault="00C21B6D" w:rsidP="00391C38">
      <w:pPr>
        <w:pStyle w:val="Heading2separationline"/>
        <w:jc w:val="both"/>
      </w:pPr>
    </w:p>
    <w:p w14:paraId="0B7C204A" w14:textId="31B50534" w:rsidR="00C21B6D" w:rsidRPr="009159B6" w:rsidRDefault="00C21B6D" w:rsidP="00391C38">
      <w:pPr>
        <w:pStyle w:val="Heading3"/>
        <w:jc w:val="both"/>
      </w:pPr>
      <w:bookmarkStart w:id="1903" w:name="_Toc49294832"/>
      <w:r w:rsidRPr="009159B6">
        <w:t>Interfaces and Protocols</w:t>
      </w:r>
      <w:bookmarkEnd w:id="1903"/>
    </w:p>
    <w:p w14:paraId="33EF6D6F" w14:textId="74CE7587" w:rsidR="00C21B6D" w:rsidRPr="009159B6" w:rsidRDefault="00C21B6D" w:rsidP="00391C38">
      <w:pPr>
        <w:pStyle w:val="BodyText"/>
        <w:jc w:val="both"/>
      </w:pPr>
      <w:r w:rsidRPr="009159B6">
        <w:t>Many different interfaces and protocols are currently utili</w:t>
      </w:r>
      <w:ins w:id="1904" w:author="Peter Dobson" w:date="2020-10-14T13:17:00Z">
        <w:r w:rsidR="00913551">
          <w:t>s</w:t>
        </w:r>
      </w:ins>
      <w:del w:id="1905" w:author="Peter Dobson" w:date="2020-10-14T13:17:00Z">
        <w:r w:rsidRPr="009159B6" w:rsidDel="00913551">
          <w:delText>z</w:delText>
        </w:r>
      </w:del>
      <w:r w:rsidRPr="009159B6">
        <w:t>ed by equipment and systems supplied by different manufacturers.</w:t>
      </w:r>
      <w:r w:rsidR="00B85260" w:rsidRPr="009159B6">
        <w:t xml:space="preserve"> </w:t>
      </w:r>
      <w:r w:rsidRPr="009159B6">
        <w:t xml:space="preserve"> It is beneficial to select equipment and systems utili</w:t>
      </w:r>
      <w:ins w:id="1906" w:author="Peter Dobson" w:date="2020-10-14T13:18:00Z">
        <w:r w:rsidR="00913551">
          <w:t>s</w:t>
        </w:r>
      </w:ins>
      <w:del w:id="1907" w:author="Peter Dobson" w:date="2020-10-14T13:18:00Z">
        <w:r w:rsidRPr="009159B6" w:rsidDel="00913551">
          <w:delText>z</w:delText>
        </w:r>
      </w:del>
      <w:r w:rsidRPr="009159B6">
        <w:t>ing open interfaces and protocols to enable interoperability and interchangeability for remote monitoring and control purposes.</w:t>
      </w:r>
    </w:p>
    <w:p w14:paraId="0345F7CC" w14:textId="24C0FD72" w:rsidR="00C21B6D" w:rsidRPr="009159B6" w:rsidRDefault="00C21B6D" w:rsidP="00391C38">
      <w:pPr>
        <w:pStyle w:val="Heading3"/>
        <w:jc w:val="both"/>
      </w:pPr>
      <w:bookmarkStart w:id="1908" w:name="_Toc49294833"/>
      <w:r w:rsidRPr="009159B6">
        <w:t>Integrity of Communications Links</w:t>
      </w:r>
      <w:bookmarkEnd w:id="1908"/>
    </w:p>
    <w:p w14:paraId="2E3FF0A0" w14:textId="77777777" w:rsidR="00C21B6D" w:rsidRPr="009159B6" w:rsidRDefault="00C21B6D" w:rsidP="00391C38">
      <w:pPr>
        <w:pStyle w:val="BodyText"/>
        <w:jc w:val="both"/>
      </w:pPr>
      <w:r w:rsidRPr="009159B6">
        <w:t>Depending on criticality of the monitored AtoN, it is advisable to perform risk analysis for the communications links used, considering effect of downtime, general development in technology, and level of control (private versus public networks), the necessity of using duplicated (redundant) communication links should be estimated.</w:t>
      </w:r>
    </w:p>
    <w:p w14:paraId="65FF07B6" w14:textId="2A8D1F5C" w:rsidR="00C21B6D" w:rsidRPr="009159B6" w:rsidRDefault="00C21B6D" w:rsidP="00391C38">
      <w:pPr>
        <w:pStyle w:val="BodyText"/>
        <w:jc w:val="both"/>
      </w:pPr>
      <w:r w:rsidRPr="009159B6">
        <w:t xml:space="preserve">A monitoring system should be able to obtain integrity statistics for availability verification of communications links in use.  This would assist </w:t>
      </w:r>
      <w:del w:id="1909" w:author="Peter Dobson" w:date="2020-10-14T13:25:00Z">
        <w:r w:rsidRPr="009159B6" w:rsidDel="00391C38">
          <w:delText>in management</w:delText>
        </w:r>
      </w:del>
      <w:ins w:id="1910" w:author="Peter Dobson" w:date="2020-10-14T13:25:00Z">
        <w:r w:rsidR="00391C38">
          <w:t>in the performance monitoring</w:t>
        </w:r>
      </w:ins>
      <w:r w:rsidRPr="009159B6">
        <w:t xml:space="preserve"> of</w:t>
      </w:r>
      <w:ins w:id="1911" w:author="Peter Dobson" w:date="2020-10-14T13:25:00Z">
        <w:r w:rsidR="00391C38">
          <w:t xml:space="preserve"> the</w:t>
        </w:r>
      </w:ins>
      <w:r w:rsidRPr="009159B6">
        <w:t xml:space="preserve"> communications links.</w:t>
      </w:r>
    </w:p>
    <w:p w14:paraId="03D7BCF1" w14:textId="1AC7CD04" w:rsidR="00C21B6D" w:rsidRPr="009159B6" w:rsidRDefault="00C21B6D" w:rsidP="00391C38">
      <w:pPr>
        <w:pStyle w:val="Heading3"/>
        <w:jc w:val="both"/>
      </w:pPr>
      <w:bookmarkStart w:id="1912" w:name="_Toc49294834"/>
      <w:r w:rsidRPr="009159B6">
        <w:t>Cost Effectiveness</w:t>
      </w:r>
      <w:bookmarkEnd w:id="1912"/>
      <w:r w:rsidRPr="009159B6">
        <w:t xml:space="preserve"> </w:t>
      </w:r>
    </w:p>
    <w:p w14:paraId="06782BA4" w14:textId="6539D223" w:rsidR="00C21B6D" w:rsidRPr="009159B6" w:rsidRDefault="00C21B6D" w:rsidP="00391C38">
      <w:pPr>
        <w:pStyle w:val="BodyText"/>
        <w:jc w:val="both"/>
      </w:pPr>
      <w:r w:rsidRPr="009159B6">
        <w:t xml:space="preserve">Cost effectiveness should be analysed, in particular, the lifetime </w:t>
      </w:r>
      <w:del w:id="1913" w:author="Rob Dale" w:date="2020-08-28T15:21:00Z">
        <w:r w:rsidRPr="009159B6" w:rsidDel="004521A6">
          <w:delText>running</w:delText>
        </w:r>
      </w:del>
      <w:ins w:id="1914" w:author="Rob Dale" w:date="2020-08-28T15:21:00Z">
        <w:r w:rsidR="004521A6" w:rsidRPr="009159B6">
          <w:t xml:space="preserve">running, maintenance and </w:t>
        </w:r>
      </w:ins>
      <w:del w:id="1915" w:author="Rob Dale" w:date="2020-08-28T15:21:00Z">
        <w:r w:rsidRPr="009159B6" w:rsidDel="004521A6">
          <w:delText xml:space="preserve"> </w:delText>
        </w:r>
      </w:del>
      <w:ins w:id="1916" w:author="Rob Dale" w:date="2020-08-28T15:20:00Z">
        <w:r w:rsidR="004521A6" w:rsidRPr="009159B6">
          <w:t xml:space="preserve">management </w:t>
        </w:r>
      </w:ins>
      <w:r w:rsidRPr="009159B6">
        <w:t xml:space="preserve">costs should be modelled for the complete system </w:t>
      </w:r>
      <w:r w:rsidR="00B85260" w:rsidRPr="009159B6">
        <w:t>against predicted availability.</w:t>
      </w:r>
    </w:p>
    <w:p w14:paraId="4B2EEDFF" w14:textId="7E10DAAE" w:rsidR="00C21B6D" w:rsidRPr="009159B6" w:rsidRDefault="00C21B6D" w:rsidP="00391C38">
      <w:pPr>
        <w:pStyle w:val="Heading3"/>
        <w:jc w:val="both"/>
      </w:pPr>
      <w:bookmarkStart w:id="1917" w:name="_Toc49294835"/>
      <w:r w:rsidRPr="009159B6">
        <w:t>Transfer Delays</w:t>
      </w:r>
      <w:bookmarkEnd w:id="1917"/>
    </w:p>
    <w:p w14:paraId="626D2B0C" w14:textId="57557E9C" w:rsidR="00C21B6D" w:rsidRDefault="00C21B6D" w:rsidP="00391C38">
      <w:pPr>
        <w:pStyle w:val="BodyText"/>
        <w:jc w:val="both"/>
        <w:rPr>
          <w:ins w:id="1918" w:author="Peter Dobson" w:date="2020-10-14T14:17:00Z"/>
        </w:rPr>
      </w:pPr>
      <w:r w:rsidRPr="009159B6">
        <w:t>It is advisable to consider typical and worst-case message transfer delays (latency) exhibited by the selected communication link against the operational requirements.</w:t>
      </w:r>
    </w:p>
    <w:p w14:paraId="7C8973C5" w14:textId="77777777" w:rsidR="00926A61" w:rsidRDefault="00926A61" w:rsidP="00926A61">
      <w:pPr>
        <w:pStyle w:val="Heading3"/>
        <w:rPr>
          <w:ins w:id="1919" w:author="Peter Dobson" w:date="2020-10-14T14:17:00Z"/>
        </w:rPr>
      </w:pPr>
      <w:ins w:id="1920" w:author="Peter Dobson" w:date="2020-10-14T14:17:00Z">
        <w:r>
          <w:t xml:space="preserve">Cyber security approach </w:t>
        </w:r>
      </w:ins>
    </w:p>
    <w:p w14:paraId="05E71DBD" w14:textId="0B08E79A" w:rsidR="00926A61" w:rsidRPr="009159B6" w:rsidRDefault="00926A61" w:rsidP="00926A61">
      <w:pPr>
        <w:pStyle w:val="BodyText"/>
        <w:jc w:val="both"/>
      </w:pPr>
      <w:ins w:id="1921" w:author="Peter Dobson" w:date="2020-10-14T14:17:00Z">
        <w:r>
          <w:t xml:space="preserve">When considering the design of the infrastructure and communications medium, a </w:t>
        </w:r>
      </w:ins>
      <w:ins w:id="1922" w:author="Peter Dobson" w:date="2020-10-14T14:19:00Z">
        <w:r>
          <w:t>cyber-security</w:t>
        </w:r>
      </w:ins>
      <w:ins w:id="1923" w:author="Peter Dobson" w:date="2020-10-14T14:17:00Z">
        <w:r>
          <w:t xml:space="preserve"> risk assessment should be done, with the mitigating actions adopted. It is often easier to consider cyber security at the outset, rather than adding it on at the end.</w:t>
        </w:r>
      </w:ins>
    </w:p>
    <w:p w14:paraId="4A49A892" w14:textId="322B6E7E" w:rsidR="00296CA7" w:rsidRDefault="00296CA7" w:rsidP="00391C38">
      <w:pPr>
        <w:pStyle w:val="Heading1"/>
        <w:jc w:val="both"/>
        <w:rPr>
          <w:ins w:id="1924" w:author="Peter Dobson" w:date="2020-10-12T10:53:00Z"/>
        </w:rPr>
      </w:pPr>
      <w:bookmarkStart w:id="1925" w:name="_Ref462492115"/>
      <w:bookmarkStart w:id="1926" w:name="_Toc49294836"/>
      <w:ins w:id="1927" w:author="Peter Dobson" w:date="2020-10-12T10:53:00Z">
        <w:r>
          <w:t>Control – General Issues</w:t>
        </w:r>
      </w:ins>
    </w:p>
    <w:p w14:paraId="473A9ECE" w14:textId="77777777" w:rsidR="00296CA7" w:rsidRPr="00296CA7" w:rsidRDefault="00296CA7" w:rsidP="00926A61">
      <w:pPr>
        <w:pStyle w:val="Heading1separatationline"/>
        <w:rPr>
          <w:ins w:id="1928" w:author="Peter Dobson" w:date="2020-10-12T10:53:00Z"/>
        </w:rPr>
      </w:pPr>
    </w:p>
    <w:p w14:paraId="4BD0E348" w14:textId="611C4A17" w:rsidR="00A92A7B" w:rsidRDefault="00A92A7B" w:rsidP="00A92A7B">
      <w:pPr>
        <w:pStyle w:val="BodyText"/>
        <w:rPr>
          <w:ins w:id="1929" w:author="Peter Dobson" w:date="2020-10-14T14:05:00Z"/>
        </w:rPr>
      </w:pPr>
      <w:ins w:id="1930" w:author="Peter Dobson" w:date="2020-10-14T14:05:00Z">
        <w:r>
          <w:t xml:space="preserve">The control method options are </w:t>
        </w:r>
      </w:ins>
      <w:ins w:id="1931" w:author="Peter Dobson" w:date="2020-10-14T14:10:00Z">
        <w:r w:rsidR="00926A61">
          <w:t xml:space="preserve">more limited to an attendant / keeper of via remote telemetry. </w:t>
        </w:r>
      </w:ins>
    </w:p>
    <w:p w14:paraId="1FE41F58" w14:textId="7387B469" w:rsidR="00A92A7B" w:rsidRDefault="00A92A7B" w:rsidP="00926A61">
      <w:pPr>
        <w:pStyle w:val="BodyText"/>
        <w:rPr>
          <w:ins w:id="1932" w:author="Peter Dobson" w:date="2020-10-14T14:02:00Z"/>
        </w:rPr>
      </w:pPr>
      <w:ins w:id="1933" w:author="Peter Dobson" w:date="2020-10-14T14:02:00Z">
        <w:r>
          <w:lastRenderedPageBreak/>
          <w:t>This is an option that can be adopted to enhance the security of the AtoN systems through allowing the facility to reset, force on or force off equipment as the demand require</w:t>
        </w:r>
      </w:ins>
      <w:ins w:id="1934" w:author="Peter Dobson" w:date="2020-10-14T14:04:00Z">
        <w:r>
          <w:t>s</w:t>
        </w:r>
      </w:ins>
      <w:ins w:id="1935" w:author="Peter Dobson" w:date="2020-10-14T14:02:00Z">
        <w:r>
          <w:t xml:space="preserve">. This action needs to be </w:t>
        </w:r>
      </w:ins>
      <w:ins w:id="1936" w:author="Peter Dobson" w:date="2020-10-14T14:04:00Z">
        <w:r>
          <w:t xml:space="preserve">prompt </w:t>
        </w:r>
      </w:ins>
      <w:ins w:id="1937" w:author="Peter Dobson" w:date="2020-10-14T14:02:00Z">
        <w:r>
          <w:t xml:space="preserve">with the </w:t>
        </w:r>
      </w:ins>
      <w:ins w:id="1938" w:author="Peter Dobson" w:date="2020-10-14T14:04:00Z">
        <w:r>
          <w:t>relevant</w:t>
        </w:r>
      </w:ins>
      <w:ins w:id="1939" w:author="Peter Dobson" w:date="2020-10-14T14:02:00Z">
        <w:r>
          <w:t xml:space="preserve"> feedback on time basis to avoid repeat actions.</w:t>
        </w:r>
      </w:ins>
    </w:p>
    <w:p w14:paraId="5FB26368" w14:textId="77777777" w:rsidR="00296CA7" w:rsidRDefault="00296CA7" w:rsidP="00926A61">
      <w:pPr>
        <w:pStyle w:val="BodyText"/>
        <w:rPr>
          <w:ins w:id="1940" w:author="Peter Dobson" w:date="2020-10-12T10:54:00Z"/>
        </w:rPr>
      </w:pPr>
    </w:p>
    <w:p w14:paraId="680689CF" w14:textId="4E7AFFC1" w:rsidR="0017331D" w:rsidRPr="009159B6" w:rsidRDefault="00C21B6D">
      <w:pPr>
        <w:pStyle w:val="Heading1"/>
        <w:jc w:val="both"/>
        <w:rPr>
          <w:ins w:id="1941" w:author="Mariano Marpegan" w:date="2020-09-01T15:35:00Z"/>
        </w:rPr>
        <w:pPrChange w:id="1942" w:author="usuario" w:date="2020-09-01T16:49:00Z">
          <w:pPr>
            <w:pStyle w:val="Heading1"/>
          </w:pPr>
        </w:pPrChange>
      </w:pPr>
      <w:r w:rsidRPr="009159B6">
        <w:t>OBJECTIVES OF RCMS</w:t>
      </w:r>
      <w:bookmarkEnd w:id="1925"/>
      <w:bookmarkEnd w:id="1926"/>
    </w:p>
    <w:p w14:paraId="34E053AF" w14:textId="5DBC6532" w:rsidR="0017331D" w:rsidRPr="009159B6" w:rsidRDefault="0017331D">
      <w:pPr>
        <w:pStyle w:val="Heading1separatationline"/>
        <w:jc w:val="both"/>
        <w:rPr>
          <w:ins w:id="1943" w:author="Mariano Marpegan" w:date="2020-09-01T15:35:00Z"/>
        </w:rPr>
        <w:pPrChange w:id="1944" w:author="usuario" w:date="2020-09-01T16:49:00Z">
          <w:pPr>
            <w:pStyle w:val="Heading1separatationline"/>
          </w:pPr>
        </w:pPrChange>
      </w:pPr>
    </w:p>
    <w:p w14:paraId="4525B605" w14:textId="77777777" w:rsidR="00996E86" w:rsidRDefault="00AB7331" w:rsidP="006031D6">
      <w:pPr>
        <w:pStyle w:val="BodyText"/>
        <w:jc w:val="both"/>
        <w:rPr>
          <w:ins w:id="1945" w:author="Peter Dobson" w:date="2021-03-25T13:21:00Z"/>
          <w:highlight w:val="yellow"/>
        </w:rPr>
      </w:pPr>
      <w:commentRangeStart w:id="1946"/>
      <w:ins w:id="1947" w:author="usuario" w:date="2020-09-01T16:40:00Z">
        <w:r w:rsidRPr="00926A61">
          <w:rPr>
            <w:highlight w:val="yellow"/>
            <w:rPrChange w:id="1948" w:author="Peter Dobson" w:date="2020-10-14T14:16:00Z">
              <w:rPr/>
            </w:rPrChange>
          </w:rPr>
          <w:t xml:space="preserve">Monitoring should be one topic in the field of operating AtoNs and operating AtoNs is a topic in the field of the information system. Information system consists broadly of AtoN database, design of AtoNs, management of navigational data (publications, chart corrections etc.). Operating of AtoNs is creating and management of suitable environment for the user in the real space. </w:t>
        </w:r>
      </w:ins>
    </w:p>
    <w:p w14:paraId="6E0A3F41" w14:textId="0102027A" w:rsidR="00AB7331" w:rsidRPr="00926A61" w:rsidRDefault="00AB7331" w:rsidP="006031D6">
      <w:pPr>
        <w:pStyle w:val="BodyText"/>
        <w:jc w:val="both"/>
        <w:rPr>
          <w:ins w:id="1949" w:author="usuario" w:date="2020-09-01T16:40:00Z"/>
          <w:highlight w:val="yellow"/>
          <w:rPrChange w:id="1950" w:author="Peter Dobson" w:date="2020-10-14T14:16:00Z">
            <w:rPr>
              <w:ins w:id="1951" w:author="usuario" w:date="2020-09-01T16:40:00Z"/>
            </w:rPr>
          </w:rPrChange>
        </w:rPr>
      </w:pPr>
      <w:ins w:id="1952" w:author="usuario" w:date="2020-09-01T16:40:00Z">
        <w:r w:rsidRPr="00926A61">
          <w:rPr>
            <w:highlight w:val="yellow"/>
            <w:rPrChange w:id="1953" w:author="Peter Dobson" w:date="2020-10-14T14:16:00Z">
              <w:rPr/>
            </w:rPrChange>
          </w:rPr>
          <w:t>Monitoring is a tool for achieving, assessing and measuring the result, more generally for ensuring the operation of AtoNs. As the document is about monitoring it has to be monitoring-centered but wider view of information system should still be integrated in it to show the place of monitoring in the landscape of AtoNs.</w:t>
        </w:r>
      </w:ins>
    </w:p>
    <w:p w14:paraId="4BA89CDA" w14:textId="77777777" w:rsidR="001F2DAC" w:rsidRPr="009159B6" w:rsidRDefault="00AB7331">
      <w:pPr>
        <w:pStyle w:val="BodyText"/>
        <w:jc w:val="both"/>
        <w:rPr>
          <w:ins w:id="1954" w:author="usuario" w:date="2020-09-01T16:40:00Z"/>
        </w:rPr>
        <w:pPrChange w:id="1955" w:author="usuario" w:date="2020-09-01T16:49:00Z">
          <w:pPr>
            <w:pStyle w:val="BodyText"/>
          </w:pPr>
        </w:pPrChange>
      </w:pPr>
      <w:ins w:id="1956" w:author="usuario" w:date="2020-09-01T16:40:00Z">
        <w:r w:rsidRPr="00926A61">
          <w:rPr>
            <w:highlight w:val="yellow"/>
            <w:rPrChange w:id="1957" w:author="Peter Dobson" w:date="2020-10-14T14:16:00Z">
              <w:rPr/>
            </w:rPrChange>
          </w:rPr>
          <w:t>The main purpose of the remote monitoring is not to collect data on events but rather forecast the events based on some measurable values (battery voltage, antenna current, level of signal etc.).</w:t>
        </w:r>
      </w:ins>
      <w:commentRangeEnd w:id="1946"/>
      <w:r w:rsidR="00996E86">
        <w:rPr>
          <w:rStyle w:val="CommentReference"/>
        </w:rPr>
        <w:commentReference w:id="1946"/>
      </w:r>
    </w:p>
    <w:p w14:paraId="14F5DF5F" w14:textId="43E2B149" w:rsidR="00C21B6D" w:rsidRPr="009159B6" w:rsidRDefault="00C21B6D" w:rsidP="00913551">
      <w:pPr>
        <w:pStyle w:val="Heading2"/>
      </w:pPr>
      <w:bookmarkStart w:id="1958" w:name="_Toc49294837"/>
      <w:r w:rsidRPr="009159B6">
        <w:t>Purpose</w:t>
      </w:r>
      <w:bookmarkEnd w:id="1958"/>
    </w:p>
    <w:p w14:paraId="6AB81B1A" w14:textId="77777777" w:rsidR="004D36A5" w:rsidRPr="009159B6" w:rsidRDefault="004D36A5">
      <w:pPr>
        <w:pStyle w:val="Heading2separationline"/>
        <w:jc w:val="both"/>
        <w:pPrChange w:id="1959" w:author="usuario" w:date="2020-09-01T16:49:00Z">
          <w:pPr>
            <w:pStyle w:val="Heading2separationline"/>
          </w:pPr>
        </w:pPrChange>
      </w:pPr>
    </w:p>
    <w:p w14:paraId="3786EF3E" w14:textId="77777777" w:rsidR="00C21B6D" w:rsidRPr="009159B6" w:rsidRDefault="00C21B6D">
      <w:pPr>
        <w:pStyle w:val="BodyText"/>
        <w:jc w:val="both"/>
        <w:pPrChange w:id="1960" w:author="usuario" w:date="2020-09-01T16:49:00Z">
          <w:pPr>
            <w:pStyle w:val="BodyText"/>
          </w:pPr>
        </w:pPrChange>
      </w:pPr>
      <w:r w:rsidRPr="009159B6">
        <w:t>When considering a remote control and monitoring system it is necessary to identify the purpose and use of the system.  Questions, which arise, include:</w:t>
      </w:r>
    </w:p>
    <w:p w14:paraId="4E94EC0C" w14:textId="269845FD" w:rsidR="00C21B6D" w:rsidRPr="009159B6" w:rsidRDefault="004D36A5">
      <w:pPr>
        <w:pStyle w:val="Bullet1"/>
        <w:jc w:val="both"/>
        <w:rPr>
          <w:ins w:id="1961" w:author="Mariano Marpegan" w:date="2020-08-25T23:29:00Z"/>
        </w:rPr>
        <w:pPrChange w:id="1962" w:author="usuario" w:date="2020-09-01T16:49:00Z">
          <w:pPr>
            <w:pStyle w:val="Bullet1"/>
          </w:pPr>
        </w:pPrChange>
      </w:pPr>
      <w:del w:id="1963" w:author="Rob Dale" w:date="2020-08-28T15:22:00Z">
        <w:r w:rsidRPr="009159B6" w:rsidDel="004521A6">
          <w:delText>w</w:delText>
        </w:r>
        <w:r w:rsidR="00C21B6D" w:rsidRPr="009159B6" w:rsidDel="004521A6">
          <w:delText>hy</w:delText>
        </w:r>
      </w:del>
      <w:ins w:id="1964" w:author="Rob Dale" w:date="2020-08-28T15:22:00Z">
        <w:r w:rsidR="004521A6" w:rsidRPr="009159B6">
          <w:t>Why</w:t>
        </w:r>
      </w:ins>
      <w:r w:rsidR="00C21B6D" w:rsidRPr="009159B6">
        <w:t xml:space="preserve"> monitor</w:t>
      </w:r>
      <w:r w:rsidRPr="009159B6">
        <w:t>?</w:t>
      </w:r>
    </w:p>
    <w:p w14:paraId="6F87C5E5" w14:textId="77777777" w:rsidR="000C7534" w:rsidRPr="009159B6" w:rsidRDefault="000C7534" w:rsidP="000C7534">
      <w:pPr>
        <w:pStyle w:val="Bullet1"/>
        <w:jc w:val="both"/>
        <w:rPr>
          <w:moveTo w:id="1965" w:author="Peter Dobson" w:date="2020-10-14T14:40:00Z"/>
        </w:rPr>
      </w:pPr>
      <w:moveToRangeStart w:id="1966" w:author="Peter Dobson" w:date="2020-10-14T14:40:00Z" w:name="move53578860"/>
      <w:moveTo w:id="1967" w:author="Peter Dobson" w:date="2020-10-14T14:40:00Z">
        <w:r w:rsidRPr="009159B6">
          <w:t>What</w:t>
        </w:r>
        <w:r w:rsidRPr="00DE6BD2">
          <w:t xml:space="preserve"> </w:t>
        </w:r>
        <w:r w:rsidRPr="00B55C39">
          <w:t>is the importance of the Ato</w:t>
        </w:r>
        <w:r>
          <w:t>N</w:t>
        </w:r>
        <w:r w:rsidRPr="00B55C39">
          <w:t xml:space="preserve"> to </w:t>
        </w:r>
        <w:r>
          <w:t xml:space="preserve">be </w:t>
        </w:r>
        <w:r w:rsidRPr="00B55C39">
          <w:t>monitor?</w:t>
        </w:r>
      </w:moveTo>
    </w:p>
    <w:p w14:paraId="27AFF6A6" w14:textId="77777777" w:rsidR="000C7534" w:rsidRPr="009159B6" w:rsidRDefault="000C7534" w:rsidP="000C7534">
      <w:pPr>
        <w:pStyle w:val="Bullet1"/>
        <w:jc w:val="both"/>
        <w:rPr>
          <w:moveTo w:id="1968" w:author="Peter Dobson" w:date="2020-10-14T14:41:00Z"/>
        </w:rPr>
      </w:pPr>
      <w:moveToRangeStart w:id="1969" w:author="Peter Dobson" w:date="2020-10-14T14:41:00Z" w:name="move53578879"/>
      <w:moveToRangeEnd w:id="1966"/>
      <w:moveTo w:id="1970" w:author="Peter Dobson" w:date="2020-10-14T14:41:00Z">
        <w:r w:rsidRPr="009159B6">
          <w:t>Is it necessary to prioritise particular AtoN`s according to their level of criticality in the network to be monitored?</w:t>
        </w:r>
      </w:moveTo>
    </w:p>
    <w:moveToRangeEnd w:id="1969"/>
    <w:p w14:paraId="00183D71" w14:textId="0935636C" w:rsidR="00CD691E" w:rsidRPr="009159B6" w:rsidRDefault="00CD691E">
      <w:pPr>
        <w:pStyle w:val="Bullet1"/>
        <w:jc w:val="both"/>
        <w:rPr>
          <w:ins w:id="1971" w:author="Mariano Marpegan" w:date="2020-08-25T23:30:00Z"/>
        </w:rPr>
        <w:pPrChange w:id="1972" w:author="usuario" w:date="2020-09-01T16:49:00Z">
          <w:pPr>
            <w:pStyle w:val="Bullet1"/>
          </w:pPr>
        </w:pPrChange>
      </w:pPr>
      <w:ins w:id="1973" w:author="Mariano Marpegan" w:date="2020-08-25T23:30:00Z">
        <w:r w:rsidRPr="009159B6">
          <w:t xml:space="preserve">What is the </w:t>
        </w:r>
        <w:del w:id="1974" w:author="Peter Dobson" w:date="2020-10-14T14:33:00Z">
          <w:r w:rsidRPr="009159B6" w:rsidDel="000C7534">
            <w:delText xml:space="preserve">size </w:delText>
          </w:r>
        </w:del>
      </w:ins>
      <w:ins w:id="1975" w:author="Peter Dobson" w:date="2020-10-14T14:32:00Z">
        <w:r w:rsidR="000C7534">
          <w:t xml:space="preserve">quantity </w:t>
        </w:r>
      </w:ins>
      <w:ins w:id="1976" w:author="Mariano Marpegan" w:date="2020-08-25T23:30:00Z">
        <w:r w:rsidRPr="009159B6">
          <w:t xml:space="preserve">of the </w:t>
        </w:r>
      </w:ins>
      <w:ins w:id="1977" w:author="Rob Dale" w:date="2020-08-28T15:22:00Z">
        <w:r w:rsidR="004521A6" w:rsidRPr="009159B6">
          <w:t xml:space="preserve">existing and potential future </w:t>
        </w:r>
      </w:ins>
      <w:ins w:id="1978" w:author="Peter Dobson" w:date="2020-10-14T14:34:00Z">
        <w:r w:rsidR="000C7534">
          <w:t>AtoN</w:t>
        </w:r>
      </w:ins>
      <w:ins w:id="1979" w:author="Peter Dobson" w:date="2021-03-25T13:23:00Z">
        <w:r w:rsidR="00996E86">
          <w:t xml:space="preserve"> </w:t>
        </w:r>
      </w:ins>
      <w:ins w:id="1980" w:author="Mariano Marpegan" w:date="2020-08-25T23:30:00Z">
        <w:del w:id="1981" w:author="Peter Dobson" w:date="2020-10-14T14:34:00Z">
          <w:r w:rsidRPr="009159B6" w:rsidDel="000C7534">
            <w:delText xml:space="preserve">network </w:delText>
          </w:r>
        </w:del>
        <w:r w:rsidRPr="009159B6">
          <w:t>to monitor?</w:t>
        </w:r>
      </w:ins>
    </w:p>
    <w:p w14:paraId="40B32A1E" w14:textId="333262D0" w:rsidR="000C7534" w:rsidRDefault="000C7534" w:rsidP="000C7534">
      <w:pPr>
        <w:pStyle w:val="Bullet1"/>
        <w:jc w:val="both"/>
        <w:rPr>
          <w:ins w:id="1982" w:author="Peter Dobson" w:date="2020-10-14T14:40:00Z"/>
        </w:rPr>
      </w:pPr>
      <w:ins w:id="1983" w:author="Peter Dobson" w:date="2020-10-14T14:40:00Z">
        <w:r>
          <w:t xml:space="preserve">Is </w:t>
        </w:r>
      </w:ins>
      <w:ins w:id="1984" w:author="Peter Dobson" w:date="2021-03-25T13:23:00Z">
        <w:r w:rsidR="00996E86">
          <w:t xml:space="preserve">a </w:t>
        </w:r>
      </w:ins>
      <w:ins w:id="1985" w:author="Peter Dobson" w:date="2020-10-14T14:40:00Z">
        <w:r>
          <w:t>local or service wide RCMS required?</w:t>
        </w:r>
      </w:ins>
    </w:p>
    <w:p w14:paraId="3CF9C7B5" w14:textId="44C6BD84" w:rsidR="00CD691E" w:rsidRPr="009159B6" w:rsidDel="00996E86" w:rsidRDefault="00CD691E">
      <w:pPr>
        <w:pStyle w:val="Bullet1"/>
        <w:jc w:val="both"/>
        <w:rPr>
          <w:del w:id="1986" w:author="Peter Dobson" w:date="2021-03-25T13:26:00Z"/>
        </w:rPr>
        <w:pPrChange w:id="1987" w:author="usuario" w:date="2020-09-01T16:49:00Z">
          <w:pPr>
            <w:pStyle w:val="Bullet1"/>
          </w:pPr>
        </w:pPrChange>
      </w:pPr>
      <w:ins w:id="1988" w:author="Mariano Marpegan" w:date="2020-08-25T23:30:00Z">
        <w:del w:id="1989" w:author="Peter Dobson" w:date="2020-10-14T14:34:00Z">
          <w:r w:rsidRPr="009159B6" w:rsidDel="000C7534">
            <w:delText>Is there the capacity</w:delText>
          </w:r>
        </w:del>
      </w:ins>
      <w:ins w:id="1990" w:author="Rob Dale" w:date="2020-08-28T15:23:00Z">
        <w:del w:id="1991" w:author="Peter Dobson" w:date="2020-10-14T14:34:00Z">
          <w:r w:rsidR="004521A6" w:rsidRPr="009159B6" w:rsidDel="000C7534">
            <w:delText xml:space="preserve"> and need</w:delText>
          </w:r>
        </w:del>
      </w:ins>
      <w:ins w:id="1992" w:author="Mariano Marpegan" w:date="2020-08-25T23:30:00Z">
        <w:del w:id="1993" w:author="Peter Dobson" w:date="2020-10-14T14:34:00Z">
          <w:r w:rsidRPr="009159B6" w:rsidDel="000C7534">
            <w:delText xml:space="preserve"> </w:delText>
          </w:r>
        </w:del>
      </w:ins>
      <w:ins w:id="1994" w:author="Rob Dale" w:date="2020-08-28T15:23:00Z">
        <w:del w:id="1995" w:author="Peter Dobson" w:date="2020-10-14T14:34:00Z">
          <w:r w:rsidR="004521A6" w:rsidRPr="009159B6" w:rsidDel="000C7534">
            <w:delText>with</w:delText>
          </w:r>
        </w:del>
      </w:ins>
      <w:del w:id="1996" w:author="Peter Dobson" w:date="2020-10-14T14:34:00Z">
        <w:r w:rsidRPr="009159B6" w:rsidDel="000C7534">
          <w:delText>in the organization to monitor one hundred percent of the network?</w:delText>
        </w:r>
      </w:del>
    </w:p>
    <w:p w14:paraId="43537B59" w14:textId="121E18F4" w:rsidR="00CD691E" w:rsidRPr="009159B6" w:rsidDel="000C7534" w:rsidRDefault="00CD691E">
      <w:pPr>
        <w:pStyle w:val="Bullet1"/>
        <w:jc w:val="both"/>
        <w:rPr>
          <w:moveFrom w:id="1997" w:author="Peter Dobson" w:date="2020-10-14T14:41:00Z"/>
        </w:rPr>
        <w:pPrChange w:id="1998" w:author="usuario" w:date="2020-09-01T16:49:00Z">
          <w:pPr>
            <w:pStyle w:val="Bullet1"/>
          </w:pPr>
        </w:pPrChange>
      </w:pPr>
      <w:moveFromRangeStart w:id="1999" w:author="Peter Dobson" w:date="2020-10-14T14:41:00Z" w:name="move53578879"/>
      <w:moveFrom w:id="2000" w:author="Peter Dobson" w:date="2020-10-14T14:41:00Z">
        <w:r w:rsidRPr="009159B6" w:rsidDel="000C7534">
          <w:t xml:space="preserve">Is it necessary to </w:t>
        </w:r>
        <w:r w:rsidR="004521A6" w:rsidRPr="009159B6" w:rsidDel="000C7534">
          <w:t xml:space="preserve">prioritise </w:t>
        </w:r>
        <w:r w:rsidRPr="009159B6" w:rsidDel="000C7534">
          <w:t>particular AtoN</w:t>
        </w:r>
        <w:ins w:id="2001" w:author="Rob Dale" w:date="2020-08-28T15:23:00Z">
          <w:r w:rsidR="004521A6" w:rsidRPr="009159B6" w:rsidDel="000C7534">
            <w:t>`</w:t>
          </w:r>
        </w:ins>
        <w:r w:rsidRPr="009159B6" w:rsidDel="000C7534">
          <w:t>s according to their level of criticality in the network to be monitored?</w:t>
        </w:r>
      </w:moveFrom>
    </w:p>
    <w:p w14:paraId="09ABA65F" w14:textId="1DE183BE" w:rsidR="00835C7C" w:rsidRPr="009159B6" w:rsidDel="000C7534" w:rsidRDefault="004521A6" w:rsidP="00B55C39">
      <w:pPr>
        <w:pStyle w:val="Bullet1"/>
        <w:jc w:val="both"/>
        <w:rPr>
          <w:moveFrom w:id="2002" w:author="Peter Dobson" w:date="2020-10-14T14:40:00Z"/>
        </w:rPr>
      </w:pPr>
      <w:moveFromRangeStart w:id="2003" w:author="Peter Dobson" w:date="2020-10-14T14:40:00Z" w:name="move53578860"/>
      <w:moveFromRangeEnd w:id="1999"/>
      <w:moveFrom w:id="2004" w:author="Peter Dobson" w:date="2020-10-14T14:40:00Z">
        <w:r w:rsidRPr="009159B6" w:rsidDel="000C7534">
          <w:t>What</w:t>
        </w:r>
        <w:ins w:id="2005" w:author="Mariano Marpegan" w:date="2020-08-25T16:03:00Z">
          <w:r w:rsidR="00835C7C" w:rsidRPr="009159B6" w:rsidDel="000C7534">
            <w:rPr>
              <w:rPrChange w:id="2006" w:author="usuario" w:date="2020-09-01T16:59:00Z">
                <w:rPr>
                  <w:rFonts w:ascii="Arial" w:hAnsi="Arial" w:cs="Arial"/>
                  <w:color w:val="222222"/>
                  <w:sz w:val="42"/>
                  <w:szCs w:val="42"/>
                  <w:shd w:val="clear" w:color="auto" w:fill="F8F9FA"/>
                </w:rPr>
              </w:rPrChange>
            </w:rPr>
            <w:t xml:space="preserve"> </w:t>
          </w:r>
        </w:ins>
        <w:r w:rsidR="00835C7C" w:rsidRPr="00B55C39" w:rsidDel="000C7534">
          <w:t>is the importance of the Ato</w:t>
        </w:r>
        <w:r w:rsidR="00B55C39" w:rsidDel="000C7534">
          <w:t>N</w:t>
        </w:r>
        <w:r w:rsidR="00835C7C" w:rsidRPr="00B55C39" w:rsidDel="000C7534">
          <w:t xml:space="preserve"> to </w:t>
        </w:r>
        <w:r w:rsidR="00B55C39" w:rsidDel="000C7534">
          <w:t xml:space="preserve">be </w:t>
        </w:r>
        <w:r w:rsidR="00835C7C" w:rsidRPr="00B55C39" w:rsidDel="000C7534">
          <w:t>monitor?</w:t>
        </w:r>
      </w:moveFrom>
    </w:p>
    <w:moveFromRangeEnd w:id="2003"/>
    <w:p w14:paraId="42306FFC" w14:textId="5CE0895B" w:rsidR="00C21B6D" w:rsidRPr="009159B6" w:rsidRDefault="004521A6" w:rsidP="00B55C39">
      <w:pPr>
        <w:pStyle w:val="Bullet1"/>
        <w:jc w:val="both"/>
      </w:pPr>
      <w:r w:rsidRPr="009159B6">
        <w:t>What</w:t>
      </w:r>
      <w:r w:rsidR="00C21B6D" w:rsidRPr="009159B6">
        <w:t xml:space="preserve"> </w:t>
      </w:r>
      <w:r w:rsidRPr="009159B6">
        <w:t xml:space="preserve">equipment </w:t>
      </w:r>
      <w:r w:rsidR="00C21B6D" w:rsidRPr="009159B6">
        <w:t xml:space="preserve">and systems should be monitored and </w:t>
      </w:r>
      <w:r w:rsidRPr="009159B6">
        <w:t xml:space="preserve">to what </w:t>
      </w:r>
      <w:r w:rsidR="00C21B6D" w:rsidRPr="009159B6">
        <w:t>level (system components, number of parameters)</w:t>
      </w:r>
      <w:r w:rsidR="004D36A5" w:rsidRPr="009159B6">
        <w:t>?</w:t>
      </w:r>
    </w:p>
    <w:p w14:paraId="5744F867" w14:textId="0254086B" w:rsidR="00C21B6D" w:rsidRPr="009159B6" w:rsidRDefault="004521A6" w:rsidP="00B55C39">
      <w:pPr>
        <w:pStyle w:val="Bullet1"/>
        <w:jc w:val="both"/>
      </w:pPr>
      <w:r w:rsidRPr="009159B6">
        <w:t>What</w:t>
      </w:r>
      <w:r w:rsidR="00C21B6D" w:rsidRPr="009159B6">
        <w:t xml:space="preserve"> are the monitori</w:t>
      </w:r>
      <w:r w:rsidRPr="009159B6">
        <w:t xml:space="preserve">ng intervals </w:t>
      </w:r>
      <w:r w:rsidR="00C21B6D" w:rsidRPr="009159B6">
        <w:t>and tolerable transfer delay</w:t>
      </w:r>
      <w:r w:rsidR="004D36A5" w:rsidRPr="009159B6">
        <w:t>?</w:t>
      </w:r>
    </w:p>
    <w:p w14:paraId="0BFA69CD" w14:textId="5439A227" w:rsidR="00C21B6D" w:rsidRPr="009159B6" w:rsidRDefault="004521A6" w:rsidP="00B55C39">
      <w:pPr>
        <w:pStyle w:val="Bullet1"/>
        <w:jc w:val="both"/>
      </w:pPr>
      <w:r w:rsidRPr="009159B6">
        <w:t>Are</w:t>
      </w:r>
      <w:r w:rsidR="00C21B6D" w:rsidRPr="009159B6">
        <w:t xml:space="preserve"> control functions required</w:t>
      </w:r>
      <w:r w:rsidR="004D36A5" w:rsidRPr="009159B6">
        <w:t>?</w:t>
      </w:r>
      <w:r w:rsidRPr="009159B6">
        <w:t xml:space="preserve"> If so what are the benefits?</w:t>
      </w:r>
    </w:p>
    <w:p w14:paraId="1A276234" w14:textId="33154235" w:rsidR="00304FC6" w:rsidRPr="009159B6" w:rsidRDefault="004521A6" w:rsidP="00B55C39">
      <w:pPr>
        <w:pStyle w:val="Bullet1"/>
        <w:jc w:val="both"/>
      </w:pPr>
      <w:r w:rsidRPr="009159B6">
        <w:t>What</w:t>
      </w:r>
      <w:r w:rsidR="00304FC6" w:rsidRPr="009159B6">
        <w:t xml:space="preserve"> information c</w:t>
      </w:r>
      <w:r w:rsidRPr="009159B6">
        <w:t>ould</w:t>
      </w:r>
      <w:r w:rsidR="00304FC6" w:rsidRPr="009159B6">
        <w:t xml:space="preserve"> be useful to share with the mariner?</w:t>
      </w:r>
    </w:p>
    <w:p w14:paraId="20B9A3E8" w14:textId="6FF12F7A" w:rsidR="00C21B6D" w:rsidRPr="009159B6" w:rsidRDefault="004521A6" w:rsidP="00B55C39">
      <w:pPr>
        <w:pStyle w:val="Bullet1"/>
        <w:jc w:val="both"/>
      </w:pPr>
      <w:r w:rsidRPr="009159B6">
        <w:t>Which</w:t>
      </w:r>
      <w:r w:rsidR="00C21B6D" w:rsidRPr="009159B6">
        <w:t xml:space="preserve"> communications system </w:t>
      </w:r>
      <w:ins w:id="2007" w:author="Peter Dobson" w:date="2020-10-14T14:31:00Z">
        <w:r w:rsidR="000C7534">
          <w:t xml:space="preserve">are available </w:t>
        </w:r>
      </w:ins>
      <w:r w:rsidR="00C21B6D" w:rsidRPr="009159B6">
        <w:t>to use</w:t>
      </w:r>
      <w:r w:rsidR="004D36A5" w:rsidRPr="009159B6">
        <w:t>?</w:t>
      </w:r>
    </w:p>
    <w:p w14:paraId="0CD1CB3C" w14:textId="1D36AE69" w:rsidR="00C21B6D" w:rsidRPr="009159B6" w:rsidRDefault="004521A6" w:rsidP="00B55C39">
      <w:pPr>
        <w:pStyle w:val="Bullet1"/>
        <w:jc w:val="both"/>
      </w:pPr>
      <w:r w:rsidRPr="009159B6">
        <w:t>How</w:t>
      </w:r>
      <w:r w:rsidR="00C21B6D" w:rsidRPr="009159B6">
        <w:t xml:space="preserve"> should it be used – user interface requirements</w:t>
      </w:r>
      <w:r w:rsidR="004D36A5" w:rsidRPr="009159B6">
        <w:t>?</w:t>
      </w:r>
    </w:p>
    <w:p w14:paraId="0A282D32" w14:textId="77777777" w:rsidR="000C7534" w:rsidRDefault="000C7534" w:rsidP="000C7534">
      <w:pPr>
        <w:pStyle w:val="Bullet1"/>
        <w:rPr>
          <w:ins w:id="2008" w:author="Peter Dobson" w:date="2020-10-14T14:40:00Z"/>
        </w:rPr>
      </w:pPr>
      <w:ins w:id="2009" w:author="Peter Dobson" w:date="2020-10-14T14:40:00Z">
        <w:r>
          <w:t>What report data / analysis data is required?</w:t>
        </w:r>
      </w:ins>
    </w:p>
    <w:p w14:paraId="676E6901" w14:textId="3F0020AF" w:rsidR="00C21B6D" w:rsidRPr="009159B6" w:rsidRDefault="004521A6" w:rsidP="00B55C39">
      <w:pPr>
        <w:pStyle w:val="Bullet1"/>
        <w:jc w:val="both"/>
      </w:pPr>
      <w:r w:rsidRPr="009159B6">
        <w:t>Which</w:t>
      </w:r>
      <w:r w:rsidR="00C21B6D" w:rsidRPr="009159B6">
        <w:t xml:space="preserve"> records should be kept and for how long</w:t>
      </w:r>
      <w:r w:rsidR="004D36A5" w:rsidRPr="009159B6">
        <w:t>?</w:t>
      </w:r>
    </w:p>
    <w:p w14:paraId="190823F5" w14:textId="3776F6D6" w:rsidR="000C7534" w:rsidRDefault="000C7534" w:rsidP="000C7534">
      <w:pPr>
        <w:pStyle w:val="Bullet1"/>
        <w:rPr>
          <w:ins w:id="2010" w:author="Peter Dobson" w:date="2020-10-14T14:27:00Z"/>
        </w:rPr>
      </w:pPr>
      <w:ins w:id="2011" w:author="Peter Dobson" w:date="2020-10-14T14:38:00Z">
        <w:r>
          <w:t>What cyber security protection will be required?</w:t>
        </w:r>
      </w:ins>
    </w:p>
    <w:p w14:paraId="6714669D" w14:textId="0E836B7B" w:rsidR="00B55C39" w:rsidRPr="009159B6" w:rsidRDefault="00996E86">
      <w:pPr>
        <w:pStyle w:val="Bullet1"/>
        <w:numPr>
          <w:ilvl w:val="0"/>
          <w:numId w:val="0"/>
        </w:numPr>
        <w:ind w:left="425" w:hanging="425"/>
        <w:jc w:val="both"/>
        <w:pPrChange w:id="2012" w:author="usuario" w:date="2020-09-01T16:49:00Z">
          <w:pPr>
            <w:pStyle w:val="Bullet1"/>
          </w:pPr>
        </w:pPrChange>
      </w:pPr>
      <w:ins w:id="2013" w:author="Peter Dobson" w:date="2021-03-25T13:25:00Z">
        <w:r>
          <w:t>Each of these questions and subjects are tackled throughout this documents.</w:t>
        </w:r>
      </w:ins>
    </w:p>
    <w:p w14:paraId="11BF2BA6" w14:textId="3B398B21" w:rsidR="00C21B6D" w:rsidRPr="009159B6" w:rsidRDefault="00C21B6D" w:rsidP="00913551">
      <w:pPr>
        <w:pStyle w:val="Heading2"/>
      </w:pPr>
      <w:bookmarkStart w:id="2014" w:name="_Toc49294838"/>
      <w:del w:id="2015" w:author="Peter Dobson" w:date="2021-03-25T13:57:00Z">
        <w:r w:rsidRPr="009159B6" w:rsidDel="00676C27">
          <w:lastRenderedPageBreak/>
          <w:delText xml:space="preserve">Operational </w:delText>
        </w:r>
      </w:del>
      <w:ins w:id="2016" w:author="Peter Dobson" w:date="2021-03-25T13:57:00Z">
        <w:r w:rsidR="00676C27">
          <w:t xml:space="preserve">Primary Operational </w:t>
        </w:r>
      </w:ins>
      <w:r w:rsidRPr="009159B6">
        <w:t>Goals</w:t>
      </w:r>
      <w:bookmarkEnd w:id="2014"/>
    </w:p>
    <w:p w14:paraId="0CD7153A" w14:textId="77777777" w:rsidR="004D36A5" w:rsidRPr="009159B6" w:rsidRDefault="004D36A5">
      <w:pPr>
        <w:pStyle w:val="Heading2separationline"/>
        <w:jc w:val="both"/>
        <w:pPrChange w:id="2017" w:author="usuario" w:date="2020-09-01T16:49:00Z">
          <w:pPr>
            <w:pStyle w:val="Heading2separationline"/>
          </w:pPr>
        </w:pPrChange>
      </w:pPr>
    </w:p>
    <w:p w14:paraId="6DFA4270" w14:textId="25130815" w:rsidR="00C21B6D" w:rsidRPr="009159B6" w:rsidRDefault="00C21B6D">
      <w:pPr>
        <w:pStyle w:val="BodyText"/>
        <w:jc w:val="both"/>
        <w:rPr>
          <w:ins w:id="2018" w:author="Mariano Marpegan" w:date="2020-08-25T16:07:00Z"/>
        </w:rPr>
        <w:pPrChange w:id="2019" w:author="usuario" w:date="2020-09-01T16:49:00Z">
          <w:pPr>
            <w:pStyle w:val="BodyText"/>
          </w:pPr>
        </w:pPrChange>
      </w:pPr>
      <w:r w:rsidRPr="009159B6">
        <w:t>The typical operational goal of an Aid to Navigation (AtoN) is to provide a requisite availability of service and reduce as much as possible any down time</w:t>
      </w:r>
      <w:ins w:id="2020" w:author="Peter Dobson" w:date="2021-03-25T13:30:00Z">
        <w:r w:rsidR="00996E86">
          <w:t xml:space="preserve"> </w:t>
        </w:r>
      </w:ins>
      <w:ins w:id="2021" w:author="Peter Dobson" w:date="2021-03-25T13:31:00Z">
        <w:r w:rsidR="00FB73E0">
          <w:t>in line</w:t>
        </w:r>
      </w:ins>
      <w:ins w:id="2022" w:author="Peter Dobson" w:date="2021-03-25T13:30:00Z">
        <w:r w:rsidR="00996E86">
          <w:t xml:space="preserve"> with </w:t>
        </w:r>
      </w:ins>
      <w:ins w:id="2023" w:author="Peter Dobson" w:date="2021-03-25T13:31:00Z">
        <w:r w:rsidR="00FB73E0">
          <w:t xml:space="preserve">Recommendation R130 and </w:t>
        </w:r>
      </w:ins>
      <w:ins w:id="2024" w:author="Peter Dobson" w:date="2021-03-25T13:32:00Z">
        <w:r w:rsidR="00FB73E0">
          <w:t>G</w:t>
        </w:r>
      </w:ins>
      <w:ins w:id="2025" w:author="Peter Dobson" w:date="2021-03-25T13:30:00Z">
        <w:r w:rsidR="00FB73E0">
          <w:t xml:space="preserve">uideline </w:t>
        </w:r>
        <w:r w:rsidR="00996E86">
          <w:t>1035</w:t>
        </w:r>
      </w:ins>
      <w:r w:rsidRPr="009159B6">
        <w:t>.  Availability is proportional to the Mean Time Between Failures (MTBF) and inversely proportional to the Mean Time to Repair (MTTR).  The MTBF should be increased and MTTR should be reduced as far as possible.</w:t>
      </w:r>
    </w:p>
    <w:p w14:paraId="562A0263" w14:textId="09FB9EC6" w:rsidR="00CC0314" w:rsidRPr="009159B6" w:rsidRDefault="00CC0314">
      <w:pPr>
        <w:pStyle w:val="BodyText"/>
        <w:jc w:val="center"/>
        <w:rPr>
          <w:ins w:id="2026" w:author="Mariano Marpegan" w:date="2020-08-25T16:07:00Z"/>
        </w:rPr>
        <w:pPrChange w:id="2027" w:author="usuario" w:date="2020-09-01T16:50:00Z">
          <w:pPr>
            <w:pStyle w:val="BodyText"/>
          </w:pPr>
        </w:pPrChange>
      </w:pPr>
      <w:ins w:id="2028" w:author="Mariano Marpegan" w:date="2020-08-25T16:07:00Z">
        <w:r w:rsidRPr="009159B6">
          <w:rPr>
            <w:noProof/>
            <w:lang w:eastAsia="en-GB"/>
          </w:rPr>
          <w:drawing>
            <wp:inline distT="0" distB="0" distL="0" distR="0" wp14:anchorId="7002F809" wp14:editId="3CF2518E">
              <wp:extent cx="1924050" cy="702310"/>
              <wp:effectExtent l="0" t="0" r="0" b="2540"/>
              <wp:docPr id="94" name="Imagen 94"/>
              <wp:cNvGraphicFramePr/>
              <a:graphic xmlns:a="http://schemas.openxmlformats.org/drawingml/2006/main">
                <a:graphicData uri="http://schemas.openxmlformats.org/drawingml/2006/picture">
                  <pic:pic xmlns:pic="http://schemas.openxmlformats.org/drawingml/2006/picture">
                    <pic:nvPicPr>
                      <pic:cNvPr id="94" name="Imagen 94"/>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924050" cy="702310"/>
                      </a:xfrm>
                      <a:prstGeom prst="rect">
                        <a:avLst/>
                      </a:prstGeom>
                      <a:noFill/>
                      <a:ln>
                        <a:noFill/>
                      </a:ln>
                    </pic:spPr>
                  </pic:pic>
                </a:graphicData>
              </a:graphic>
            </wp:inline>
          </w:drawing>
        </w:r>
      </w:ins>
    </w:p>
    <w:p w14:paraId="1506C5C8" w14:textId="46423FA0" w:rsidR="00CC0314" w:rsidRPr="009159B6" w:rsidDel="00CC0314" w:rsidRDefault="00CC0314">
      <w:pPr>
        <w:pStyle w:val="BodyText"/>
        <w:jc w:val="both"/>
        <w:rPr>
          <w:del w:id="2029" w:author="Mariano Marpegan" w:date="2020-08-25T16:08:00Z"/>
        </w:rPr>
        <w:pPrChange w:id="2030" w:author="usuario" w:date="2020-09-01T16:49:00Z">
          <w:pPr>
            <w:pStyle w:val="BodyText"/>
          </w:pPr>
        </w:pPrChange>
      </w:pPr>
    </w:p>
    <w:p w14:paraId="34D3B94D" w14:textId="3E1FA7F3" w:rsidR="00C21B6D" w:rsidRPr="009159B6" w:rsidRDefault="00C21B6D">
      <w:pPr>
        <w:pStyle w:val="BodyText"/>
        <w:jc w:val="both"/>
        <w:pPrChange w:id="2031" w:author="usuario" w:date="2020-09-01T16:50:00Z">
          <w:pPr>
            <w:pStyle w:val="BodyText"/>
          </w:pPr>
        </w:pPrChange>
      </w:pPr>
      <w:r w:rsidRPr="009159B6">
        <w:t xml:space="preserve">When planning </w:t>
      </w:r>
      <w:r w:rsidR="004D36A5" w:rsidRPr="009159B6">
        <w:t>a</w:t>
      </w:r>
      <w:r w:rsidRPr="009159B6">
        <w:t xml:space="preserve"> passage</w:t>
      </w:r>
      <w:r w:rsidR="004D36A5" w:rsidRPr="009159B6">
        <w:t>,</w:t>
      </w:r>
      <w:r w:rsidRPr="009159B6">
        <w:t xml:space="preserve"> the mariner anticipates that the AtoN on their route will be functioning in accordance with the published characteristics laid down in nautical documentation and on charts.  In the interests of safety, the mariner should be notified as soon as possible of any failures of AtoN.  A maximum</w:t>
      </w:r>
      <w:commentRangeStart w:id="2032"/>
      <w:ins w:id="2033" w:author="Peter Dobson" w:date="2020-10-14T14:45:00Z">
        <w:r w:rsidR="00594105">
          <w:t xml:space="preserve"> </w:t>
        </w:r>
      </w:ins>
      <w:ins w:id="2034" w:author="Peter Dobson" w:date="2020-10-14T14:44:00Z">
        <w:r w:rsidR="00FB73E0" w:rsidRPr="00FB73E0">
          <w:rPr>
            <w:highlight w:val="yellow"/>
            <w:rPrChange w:id="2035" w:author="Peter Dobson" w:date="2021-03-25T13:34:00Z">
              <w:rPr/>
            </w:rPrChange>
          </w:rPr>
          <w:t>tolerable</w:t>
        </w:r>
      </w:ins>
      <w:r w:rsidRPr="00FB73E0">
        <w:rPr>
          <w:highlight w:val="yellow"/>
          <w:rPrChange w:id="2036" w:author="Peter Dobson" w:date="2021-03-25T13:34:00Z">
            <w:rPr/>
          </w:rPrChange>
        </w:rPr>
        <w:t xml:space="preserve"> time delay</w:t>
      </w:r>
      <w:commentRangeEnd w:id="2032"/>
      <w:r w:rsidR="00FB73E0">
        <w:rPr>
          <w:rStyle w:val="CommentReference"/>
        </w:rPr>
        <w:commentReference w:id="2032"/>
      </w:r>
      <w:r w:rsidRPr="009159B6">
        <w:t xml:space="preserve"> before a navigational failure of an AtoN is</w:t>
      </w:r>
      <w:r w:rsidR="004D36A5" w:rsidRPr="009159B6">
        <w:t xml:space="preserve"> detected needs to be defined</w:t>
      </w:r>
      <w:ins w:id="2037" w:author="Peter Dobson" w:date="2020-10-14T14:44:00Z">
        <w:r w:rsidR="00594105">
          <w:t xml:space="preserve"> by the competent authority</w:t>
        </w:r>
      </w:ins>
      <w:r w:rsidR="004D36A5" w:rsidRPr="009159B6">
        <w:t>.</w:t>
      </w:r>
    </w:p>
    <w:p w14:paraId="39788721" w14:textId="67645AD1" w:rsidR="00C21B6D" w:rsidRPr="009159B6" w:rsidRDefault="00C21B6D">
      <w:pPr>
        <w:pStyle w:val="BodyText"/>
        <w:jc w:val="both"/>
        <w:pPrChange w:id="2038" w:author="usuario" w:date="2020-09-01T16:50:00Z">
          <w:pPr>
            <w:pStyle w:val="BodyText"/>
          </w:pPr>
        </w:pPrChange>
      </w:pPr>
      <w:r w:rsidRPr="009159B6">
        <w:t xml:space="preserve">The availability of an AtoN can be maintained by identifying faults which reduce redundancy, or in due course, that would directly result in an AtoN failure (if no remedial action is taken).  AtoN availability can be affected by both the AtoN system redundancy and by its ancillary equipment e.g. Power Supplies.  Similarly, Security, Intruder and Flood Alarm systems must be considered because of the threat such events may pose to the AtoN.  The cost effectiveness of the AtoN service should be maximised with the provision of </w:t>
      </w:r>
      <w:ins w:id="2039" w:author="Rob Dale" w:date="2020-08-28T15:32:00Z">
        <w:r w:rsidR="00CA5231" w:rsidRPr="009159B6">
          <w:t xml:space="preserve">Remote Control </w:t>
        </w:r>
      </w:ins>
      <w:ins w:id="2040" w:author="Peter Dobson" w:date="2020-10-14T14:52:00Z">
        <w:r w:rsidR="00A4685D">
          <w:t xml:space="preserve">and </w:t>
        </w:r>
      </w:ins>
      <w:ins w:id="2041" w:author="Rob Dale" w:date="2020-08-28T15:32:00Z">
        <w:r w:rsidR="00CA5231" w:rsidRPr="009159B6">
          <w:t>Monitoring System (</w:t>
        </w:r>
      </w:ins>
      <w:r w:rsidRPr="009159B6">
        <w:t>RCMS</w:t>
      </w:r>
      <w:ins w:id="2042" w:author="Rob Dale" w:date="2020-08-28T15:32:00Z">
        <w:r w:rsidR="00CA5231" w:rsidRPr="009159B6">
          <w:t>)</w:t>
        </w:r>
      </w:ins>
      <w:r w:rsidRPr="009159B6">
        <w:t>.</w:t>
      </w:r>
    </w:p>
    <w:p w14:paraId="5FE4D3C1" w14:textId="69616DAA" w:rsidR="00C21B6D" w:rsidRPr="00365AE9" w:rsidRDefault="00C21B6D" w:rsidP="00913551">
      <w:pPr>
        <w:pStyle w:val="Heading2"/>
      </w:pPr>
      <w:bookmarkStart w:id="2043" w:name="_Toc49294839"/>
      <w:r w:rsidRPr="00365AE9">
        <w:t xml:space="preserve">System </w:t>
      </w:r>
      <w:del w:id="2044" w:author="Peter Dobson" w:date="2021-03-25T13:58:00Z">
        <w:r w:rsidRPr="00365AE9" w:rsidDel="00676C27">
          <w:delText>Objectives</w:delText>
        </w:r>
      </w:del>
      <w:bookmarkEnd w:id="2043"/>
      <w:ins w:id="2045" w:author="Peter Dobson" w:date="2021-03-25T13:58:00Z">
        <w:r w:rsidR="00676C27">
          <w:t>Benefits</w:t>
        </w:r>
      </w:ins>
    </w:p>
    <w:p w14:paraId="3255FD01" w14:textId="77777777" w:rsidR="004D36A5" w:rsidRPr="009159B6" w:rsidRDefault="004D36A5">
      <w:pPr>
        <w:pStyle w:val="Heading2separationline"/>
        <w:jc w:val="both"/>
        <w:pPrChange w:id="2046" w:author="usuario" w:date="2020-09-01T16:50:00Z">
          <w:pPr>
            <w:pStyle w:val="Heading2separationline"/>
          </w:pPr>
        </w:pPrChange>
      </w:pPr>
    </w:p>
    <w:p w14:paraId="689C79FD" w14:textId="321C22E7" w:rsidR="00C21B6D" w:rsidRPr="009159B6" w:rsidRDefault="009A660A">
      <w:pPr>
        <w:pStyle w:val="BodyText"/>
        <w:jc w:val="both"/>
        <w:pPrChange w:id="2047" w:author="usuario" w:date="2020-09-01T16:50:00Z">
          <w:pPr>
            <w:pStyle w:val="BodyText"/>
          </w:pPr>
        </w:pPrChange>
      </w:pPr>
      <w:ins w:id="2048" w:author="Mariano Marpegan" w:date="2020-08-25T16:39:00Z">
        <w:r w:rsidRPr="009159B6">
          <w:t xml:space="preserve">The aims of the RCMS </w:t>
        </w:r>
      </w:ins>
      <w:ins w:id="2049" w:author="Rob Dale" w:date="2020-08-28T15:33:00Z">
        <w:r w:rsidR="00CA5231" w:rsidRPr="009159B6">
          <w:t xml:space="preserve">will </w:t>
        </w:r>
      </w:ins>
      <w:ins w:id="2050" w:author="Mariano Marpegan" w:date="2020-08-25T16:39:00Z">
        <w:r w:rsidRPr="009159B6">
          <w:t xml:space="preserve">vary </w:t>
        </w:r>
      </w:ins>
      <w:ins w:id="2051" w:author="Rob Dale" w:date="2020-08-28T15:34:00Z">
        <w:r w:rsidR="00CA5231" w:rsidRPr="009159B6">
          <w:t xml:space="preserve">as a result of </w:t>
        </w:r>
      </w:ins>
      <w:ins w:id="2052" w:author="Rob Dale" w:date="2020-08-28T15:35:00Z">
        <w:r w:rsidR="00CA5231" w:rsidRPr="009159B6">
          <w:t xml:space="preserve">risk assessments </w:t>
        </w:r>
      </w:ins>
      <w:ins w:id="2053" w:author="Rob Dale" w:date="2020-08-28T15:33:00Z">
        <w:r w:rsidR="00CA5231" w:rsidRPr="009159B6">
          <w:t xml:space="preserve">in </w:t>
        </w:r>
      </w:ins>
      <w:ins w:id="2054" w:author="Mariano Marpegan" w:date="2020-08-25T16:39:00Z">
        <w:r w:rsidRPr="009159B6">
          <w:t>accord</w:t>
        </w:r>
      </w:ins>
      <w:ins w:id="2055" w:author="Rob Dale" w:date="2020-08-28T15:33:00Z">
        <w:r w:rsidR="00CA5231" w:rsidRPr="009159B6">
          <w:t>ance</w:t>
        </w:r>
      </w:ins>
      <w:ins w:id="2056" w:author="Mariano Marpegan" w:date="2020-08-25T16:39:00Z">
        <w:del w:id="2057" w:author="Rob Dale" w:date="2020-08-28T15:33:00Z">
          <w:r w:rsidRPr="009159B6" w:rsidDel="00CA5231">
            <w:delText>ing</w:delText>
          </w:r>
        </w:del>
        <w:r w:rsidRPr="009159B6">
          <w:t xml:space="preserve"> to </w:t>
        </w:r>
      </w:ins>
      <w:ins w:id="2058" w:author="Rob Dale" w:date="2020-08-28T15:33:00Z">
        <w:r w:rsidR="00CA5231" w:rsidRPr="009159B6">
          <w:t>relevant local</w:t>
        </w:r>
      </w:ins>
      <w:ins w:id="2059" w:author="Mariano Marpegan" w:date="2020-08-25T16:39:00Z">
        <w:del w:id="2060" w:author="Rob Dale" w:date="2020-08-28T15:33:00Z">
          <w:r w:rsidRPr="009159B6" w:rsidDel="00CA5231">
            <w:delText>the</w:delText>
          </w:r>
        </w:del>
        <w:r w:rsidRPr="009159B6">
          <w:t xml:space="preserve"> </w:t>
        </w:r>
        <w:del w:id="2061" w:author="Rob Dale" w:date="2020-08-28T15:34:00Z">
          <w:r w:rsidRPr="009159B6" w:rsidDel="00CA5231">
            <w:delText xml:space="preserve">policies </w:delText>
          </w:r>
        </w:del>
      </w:ins>
      <w:ins w:id="2062" w:author="Rob Dale" w:date="2020-08-28T15:34:00Z">
        <w:r w:rsidR="00CA5231" w:rsidRPr="009159B6">
          <w:t xml:space="preserve">policies and conditions. </w:t>
        </w:r>
      </w:ins>
      <w:ins w:id="2063" w:author="Mariano Marpegan" w:date="2020-08-25T16:39:00Z">
        <w:del w:id="2064" w:author="Rob Dale" w:date="2020-08-28T15:35:00Z">
          <w:r w:rsidRPr="009159B6" w:rsidDel="00CA5231">
            <w:delText>and in accordance to the relevance of the AtoN to be monitored which will be determined by the risk analysis performed and by the local conditions</w:delText>
          </w:r>
        </w:del>
      </w:ins>
      <w:del w:id="2065" w:author="Rob Dale" w:date="2020-08-28T15:35:00Z">
        <w:r w:rsidR="00C21B6D" w:rsidRPr="009159B6" w:rsidDel="00CA5231">
          <w:delText xml:space="preserve">The objectives of RCMS vary depending on the policies of the administration, the type and importance of the AtoN being monitored, and the local conditions.  </w:delText>
        </w:r>
      </w:del>
      <w:r w:rsidR="00C21B6D" w:rsidRPr="009159B6">
        <w:t xml:space="preserve">The designer of a </w:t>
      </w:r>
      <w:del w:id="2066" w:author="Rob Dale" w:date="2020-08-28T15:35:00Z">
        <w:r w:rsidR="00C21B6D" w:rsidRPr="009159B6" w:rsidDel="00CA5231">
          <w:delText>remote control and monitoring system</w:delText>
        </w:r>
      </w:del>
      <w:ins w:id="2067" w:author="Rob Dale" w:date="2020-08-28T15:35:00Z">
        <w:r w:rsidR="00CA5231" w:rsidRPr="009159B6">
          <w:t>RCMS</w:t>
        </w:r>
      </w:ins>
      <w:r w:rsidR="00C21B6D" w:rsidRPr="009159B6">
        <w:t xml:space="preserve"> may not need to include all of the following objectives and will only select those which best suit the application.</w:t>
      </w:r>
    </w:p>
    <w:p w14:paraId="5600C7CF" w14:textId="3D392572" w:rsidR="00C21B6D" w:rsidRPr="009159B6" w:rsidRDefault="00CA5231">
      <w:pPr>
        <w:pStyle w:val="Bullet1"/>
        <w:jc w:val="both"/>
        <w:pPrChange w:id="2068" w:author="usuario" w:date="2020-09-01T16:50:00Z">
          <w:pPr>
            <w:pStyle w:val="Bullet1"/>
          </w:pPr>
        </w:pPrChange>
      </w:pPr>
      <w:ins w:id="2069" w:author="Rob Dale" w:date="2020-08-28T15:39:00Z">
        <w:r w:rsidRPr="009159B6">
          <w:t>P</w:t>
        </w:r>
      </w:ins>
      <w:del w:id="2070" w:author="Rob Dale" w:date="2020-08-28T15:39:00Z">
        <w:r w:rsidR="004D36A5" w:rsidRPr="009159B6" w:rsidDel="00CA5231">
          <w:delText>p</w:delText>
        </w:r>
      </w:del>
      <w:r w:rsidR="00C21B6D" w:rsidRPr="009159B6">
        <w:t>rovide information to the operator consistent</w:t>
      </w:r>
      <w:ins w:id="2071" w:author="Peter Dobson" w:date="2021-03-25T13:53:00Z">
        <w:r w:rsidR="00676C27">
          <w:t xml:space="preserve"> and structure</w:t>
        </w:r>
      </w:ins>
      <w:ins w:id="2072" w:author="Peter Dobson" w:date="2021-03-25T13:59:00Z">
        <w:r w:rsidR="00676C27">
          <w:t>d</w:t>
        </w:r>
      </w:ins>
      <w:ins w:id="2073" w:author="Peter Dobson" w:date="2021-03-25T13:53:00Z">
        <w:r w:rsidR="00676C27">
          <w:t xml:space="preserve"> way</w:t>
        </w:r>
      </w:ins>
      <w:r w:rsidR="00C21B6D" w:rsidRPr="009159B6">
        <w:t xml:space="preserve"> </w:t>
      </w:r>
      <w:del w:id="2074" w:author="Peter Dobson" w:date="2021-03-25T13:59:00Z">
        <w:r w:rsidR="00C21B6D" w:rsidRPr="009159B6" w:rsidDel="00676C27">
          <w:delText xml:space="preserve">with </w:delText>
        </w:r>
      </w:del>
      <w:del w:id="2075" w:author="Peter Dobson" w:date="2021-03-25T13:54:00Z">
        <w:r w:rsidR="00C21B6D" w:rsidRPr="009159B6" w:rsidDel="00676C27">
          <w:delText xml:space="preserve">his level </w:delText>
        </w:r>
      </w:del>
      <w:ins w:id="2076" w:author="Peter Dobson" w:date="2021-03-25T13:54:00Z">
        <w:r w:rsidR="00676C27">
          <w:t>base</w:t>
        </w:r>
      </w:ins>
      <w:ins w:id="2077" w:author="Peter Dobson" w:date="2021-03-25T13:59:00Z">
        <w:r w:rsidR="00676C27">
          <w:t>d</w:t>
        </w:r>
      </w:ins>
      <w:ins w:id="2078" w:author="Peter Dobson" w:date="2021-03-25T13:54:00Z">
        <w:r w:rsidR="00676C27">
          <w:t xml:space="preserve"> on</w:t>
        </w:r>
      </w:ins>
      <w:del w:id="2079" w:author="Peter Dobson" w:date="2021-03-25T13:54:00Z">
        <w:r w:rsidR="00C21B6D" w:rsidRPr="009159B6" w:rsidDel="00676C27">
          <w:delText>of</w:delText>
        </w:r>
      </w:del>
      <w:r w:rsidR="00C21B6D" w:rsidRPr="009159B6">
        <w:t xml:space="preserve"> competence;</w:t>
      </w:r>
    </w:p>
    <w:p w14:paraId="76FE356D" w14:textId="2F9D99AB" w:rsidR="00C21B6D" w:rsidRPr="009159B6" w:rsidRDefault="00CA5231">
      <w:pPr>
        <w:pStyle w:val="Bullet1"/>
        <w:jc w:val="both"/>
        <w:pPrChange w:id="2080" w:author="usuario" w:date="2020-09-01T16:50:00Z">
          <w:pPr>
            <w:pStyle w:val="Bullet1"/>
          </w:pPr>
        </w:pPrChange>
      </w:pPr>
      <w:ins w:id="2081" w:author="Rob Dale" w:date="2020-08-28T15:39:00Z">
        <w:r w:rsidRPr="009159B6">
          <w:t>P</w:t>
        </w:r>
      </w:ins>
      <w:del w:id="2082" w:author="Rob Dale" w:date="2020-08-28T15:39:00Z">
        <w:r w:rsidR="004D36A5" w:rsidRPr="009159B6" w:rsidDel="00CA5231">
          <w:delText>p</w:delText>
        </w:r>
      </w:del>
      <w:r w:rsidR="00C21B6D" w:rsidRPr="009159B6">
        <w:t xml:space="preserve">rovide controls to the operator </w:t>
      </w:r>
      <w:ins w:id="2083" w:author="Peter Dobson" w:date="2021-03-25T13:59:00Z">
        <w:r w:rsidR="00676C27">
          <w:t>based on</w:t>
        </w:r>
        <w:r w:rsidR="00676C27" w:rsidRPr="009159B6">
          <w:t xml:space="preserve"> competence</w:t>
        </w:r>
        <w:r w:rsidR="00676C27" w:rsidRPr="009159B6" w:rsidDel="00676C27">
          <w:t xml:space="preserve"> </w:t>
        </w:r>
      </w:ins>
      <w:del w:id="2084" w:author="Peter Dobson" w:date="2021-03-25T13:59:00Z">
        <w:r w:rsidR="00C21B6D" w:rsidRPr="009159B6" w:rsidDel="00676C27">
          <w:delText>consistent with his level of competence</w:delText>
        </w:r>
      </w:del>
      <w:r w:rsidR="00C21B6D" w:rsidRPr="009159B6">
        <w:t>;</w:t>
      </w:r>
    </w:p>
    <w:p w14:paraId="11547FA6" w14:textId="4B22B47E" w:rsidR="00C21B6D" w:rsidRDefault="00CA5231">
      <w:pPr>
        <w:pStyle w:val="Bullet1"/>
        <w:jc w:val="both"/>
        <w:rPr>
          <w:ins w:id="2085" w:author="Peter Dobson" w:date="2021-03-25T13:53:00Z"/>
        </w:rPr>
        <w:pPrChange w:id="2086" w:author="usuario" w:date="2020-09-01T16:50:00Z">
          <w:pPr>
            <w:pStyle w:val="Bullet1"/>
          </w:pPr>
        </w:pPrChange>
      </w:pPr>
      <w:ins w:id="2087" w:author="Rob Dale" w:date="2020-08-28T15:39:00Z">
        <w:r w:rsidRPr="009159B6">
          <w:t>C</w:t>
        </w:r>
      </w:ins>
      <w:del w:id="2088" w:author="Rob Dale" w:date="2020-08-28T15:39:00Z">
        <w:r w:rsidR="004D36A5" w:rsidRPr="009159B6" w:rsidDel="00CA5231">
          <w:delText>c</w:delText>
        </w:r>
      </w:del>
      <w:r w:rsidR="00C21B6D" w:rsidRPr="009159B6">
        <w:t>ontrol and monitoring system reliability, availability and cost should be optimized with the systems being monitored.</w:t>
      </w:r>
    </w:p>
    <w:p w14:paraId="0D733173" w14:textId="2D707762" w:rsidR="00676C27" w:rsidRPr="009159B6" w:rsidRDefault="00676C27">
      <w:pPr>
        <w:pStyle w:val="Bullet1"/>
        <w:jc w:val="both"/>
        <w:pPrChange w:id="2089" w:author="usuario" w:date="2020-09-01T16:50:00Z">
          <w:pPr>
            <w:pStyle w:val="Bullet1"/>
          </w:pPr>
        </w:pPrChange>
      </w:pPr>
      <w:ins w:id="2090" w:author="Peter Dobson" w:date="2021-03-25T13:54:00Z">
        <w:r>
          <w:t xml:space="preserve">Ensure </w:t>
        </w:r>
      </w:ins>
      <w:ins w:id="2091" w:author="Peter Dobson" w:date="2021-03-25T14:00:00Z">
        <w:r>
          <w:t>the system is secure form a cyber-security basis.</w:t>
        </w:r>
      </w:ins>
    </w:p>
    <w:p w14:paraId="71B1D041" w14:textId="6F8D1BD6" w:rsidR="00C21B6D" w:rsidRPr="009159B6" w:rsidRDefault="00C21B6D">
      <w:pPr>
        <w:pStyle w:val="Heading3"/>
        <w:jc w:val="both"/>
        <w:pPrChange w:id="2092" w:author="usuario" w:date="2020-09-01T16:50:00Z">
          <w:pPr>
            <w:pStyle w:val="Heading3"/>
          </w:pPr>
        </w:pPrChange>
      </w:pPr>
      <w:bookmarkStart w:id="2093" w:name="_Toc49294840"/>
      <w:r w:rsidRPr="009159B6">
        <w:t xml:space="preserve">Identification of Failures (affecting </w:t>
      </w:r>
      <w:r w:rsidR="004D36A5" w:rsidRPr="009159B6">
        <w:t>AtoN system provider liability)</w:t>
      </w:r>
      <w:bookmarkEnd w:id="2093"/>
    </w:p>
    <w:p w14:paraId="55450DE0" w14:textId="77777777" w:rsidR="00266263" w:rsidRPr="0027658D" w:rsidRDefault="00266263">
      <w:pPr>
        <w:pStyle w:val="BodyText"/>
        <w:jc w:val="both"/>
        <w:rPr>
          <w:ins w:id="2094" w:author="Mariano Marpegan" w:date="2020-08-25T16:42:00Z"/>
        </w:rPr>
        <w:pPrChange w:id="2095" w:author="usuario" w:date="2020-09-01T16:50:00Z">
          <w:pPr/>
        </w:pPrChange>
      </w:pPr>
      <w:ins w:id="2096" w:author="Mariano Marpegan" w:date="2020-08-25T16:42:00Z">
        <w:r w:rsidRPr="00F37993">
          <w:rPr>
            <w:highlight w:val="yellow"/>
            <w:rPrChange w:id="2097" w:author="Peter Dobson" w:date="2021-03-25T14:01:00Z">
              <w:rPr/>
            </w:rPrChange>
          </w:rPr>
          <w:t>Note: it is suggested to make an introduction to the paragraphs that will be developed later since it is not clear enough why they are enumerated. I infer that the importance of identifying a failure needs to be explained.</w:t>
        </w:r>
      </w:ins>
    </w:p>
    <w:p w14:paraId="68464182" w14:textId="56A85893" w:rsidR="00266263" w:rsidRPr="009159B6" w:rsidRDefault="00B21BA9">
      <w:pPr>
        <w:pStyle w:val="Bullet1"/>
        <w:numPr>
          <w:ilvl w:val="0"/>
          <w:numId w:val="0"/>
        </w:numPr>
        <w:jc w:val="both"/>
        <w:rPr>
          <w:ins w:id="2098" w:author="Mariano Marpegan" w:date="2020-08-25T16:45:00Z"/>
        </w:rPr>
        <w:pPrChange w:id="2099" w:author="usuario" w:date="2020-09-01T16:50:00Z">
          <w:pPr>
            <w:pStyle w:val="Bullet1"/>
          </w:pPr>
        </w:pPrChange>
      </w:pPr>
      <w:ins w:id="2100" w:author="Rob Dale" w:date="2020-08-28T15:47:00Z">
        <w:r w:rsidRPr="009159B6">
          <w:t xml:space="preserve">In the event of a failure the system should provide the </w:t>
        </w:r>
      </w:ins>
      <w:ins w:id="2101" w:author="Rob Dale" w:date="2020-08-28T15:48:00Z">
        <w:r w:rsidRPr="009159B6">
          <w:t>following</w:t>
        </w:r>
      </w:ins>
      <w:ins w:id="2102" w:author="Rob Dale" w:date="2020-08-28T15:49:00Z">
        <w:r w:rsidRPr="009159B6">
          <w:t xml:space="preserve"> information</w:t>
        </w:r>
      </w:ins>
      <w:ins w:id="2103" w:author="Mariano Marpegan" w:date="2020-08-25T16:46:00Z">
        <w:del w:id="2104" w:author="Rob Dale" w:date="2020-08-28T15:47:00Z">
          <w:r w:rsidR="006B02D8" w:rsidRPr="009159B6" w:rsidDel="00B21BA9">
            <w:delText>T</w:delText>
          </w:r>
        </w:del>
      </w:ins>
      <w:ins w:id="2105" w:author="Mariano Marpegan" w:date="2020-08-25T16:45:00Z">
        <w:del w:id="2106" w:author="Rob Dale" w:date="2020-08-28T15:47:00Z">
          <w:r w:rsidR="00266263" w:rsidRPr="009159B6" w:rsidDel="00B21BA9">
            <w:delText>he identification of a failure allows the followin</w:delText>
          </w:r>
        </w:del>
      </w:ins>
      <w:ins w:id="2107" w:author="Rob Dale" w:date="2020-08-28T15:48:00Z">
        <w:r w:rsidRPr="009159B6">
          <w:t xml:space="preserve"> :-</w:t>
        </w:r>
      </w:ins>
      <w:ins w:id="2108" w:author="Mariano Marpegan" w:date="2020-08-25T16:45:00Z">
        <w:del w:id="2109" w:author="Rob Dale" w:date="2020-08-28T15:47:00Z">
          <w:r w:rsidR="00266263" w:rsidRPr="009159B6" w:rsidDel="00B21BA9">
            <w:delText>g</w:delText>
          </w:r>
        </w:del>
        <w:del w:id="2110" w:author="Rob Dale" w:date="2020-08-28T15:48:00Z">
          <w:r w:rsidR="00266263" w:rsidRPr="009159B6" w:rsidDel="00B21BA9">
            <w:delText>:</w:delText>
          </w:r>
        </w:del>
      </w:ins>
    </w:p>
    <w:p w14:paraId="6A4C07B8" w14:textId="77EA73A6" w:rsidR="00266263" w:rsidRPr="009159B6" w:rsidRDefault="00CA5231">
      <w:pPr>
        <w:pStyle w:val="Bullet1"/>
        <w:jc w:val="both"/>
        <w:rPr>
          <w:ins w:id="2111" w:author="Mariano Marpegan" w:date="2020-08-25T23:38:00Z"/>
        </w:rPr>
        <w:pPrChange w:id="2112" w:author="usuario" w:date="2020-09-01T16:50:00Z">
          <w:pPr>
            <w:pStyle w:val="Bullet1"/>
          </w:pPr>
        </w:pPrChange>
      </w:pPr>
      <w:ins w:id="2113" w:author="Rob Dale" w:date="2020-08-28T15:40:00Z">
        <w:r w:rsidRPr="009159B6">
          <w:t>Ability to maintain monitoring capabilities during periods of equipment or system failures</w:t>
        </w:r>
      </w:ins>
      <w:ins w:id="2114" w:author="Mariano Marpegan" w:date="2020-08-25T16:45:00Z">
        <w:del w:id="2115" w:author="Rob Dale" w:date="2020-08-28T15:40:00Z">
          <w:r w:rsidR="00266263" w:rsidRPr="009159B6" w:rsidDel="00CA5231">
            <w:delText>Keep the control of the signal during the whole failure period</w:delText>
          </w:r>
        </w:del>
      </w:ins>
    </w:p>
    <w:p w14:paraId="3B2F7B25" w14:textId="60394EE0" w:rsidR="00197902" w:rsidRDefault="00197902">
      <w:pPr>
        <w:pStyle w:val="Bullet1"/>
        <w:jc w:val="both"/>
        <w:rPr>
          <w:ins w:id="2116" w:author="Peter Dobson" w:date="2021-03-25T14:04:00Z"/>
        </w:rPr>
        <w:pPrChange w:id="2117" w:author="usuario" w:date="2020-09-01T16:50:00Z">
          <w:pPr>
            <w:pStyle w:val="Bullet1"/>
          </w:pPr>
        </w:pPrChange>
      </w:pPr>
      <w:ins w:id="2118" w:author="Mariano Marpegan" w:date="2020-08-25T23:38:00Z">
        <w:r w:rsidRPr="009159B6">
          <w:t xml:space="preserve">Activate a communication protocol </w:t>
        </w:r>
      </w:ins>
      <w:ins w:id="2119" w:author="Rob Dale" w:date="2020-08-28T15:48:00Z">
        <w:r w:rsidR="00B21BA9" w:rsidRPr="009159B6">
          <w:t xml:space="preserve">and escalate </w:t>
        </w:r>
      </w:ins>
      <w:ins w:id="2120" w:author="Mariano Marpegan" w:date="2020-08-25T23:38:00Z">
        <w:r w:rsidRPr="009159B6">
          <w:t xml:space="preserve">to </w:t>
        </w:r>
        <w:del w:id="2121" w:author="Rob Dale" w:date="2020-08-28T15:48:00Z">
          <w:r w:rsidRPr="009159B6" w:rsidDel="00B21BA9">
            <w:delText>the</w:delText>
          </w:r>
        </w:del>
        <w:r w:rsidRPr="009159B6">
          <w:t xml:space="preserve"> different stakeholders</w:t>
        </w:r>
      </w:ins>
    </w:p>
    <w:p w14:paraId="1193C50A" w14:textId="63476CDB" w:rsidR="00F37993" w:rsidRPr="009159B6" w:rsidRDefault="00F37993">
      <w:pPr>
        <w:pStyle w:val="Bullet1"/>
        <w:numPr>
          <w:ilvl w:val="0"/>
          <w:numId w:val="0"/>
        </w:numPr>
        <w:jc w:val="both"/>
        <w:rPr>
          <w:ins w:id="2122" w:author="Mariano Marpegan" w:date="2020-08-25T16:45:00Z"/>
        </w:rPr>
        <w:pPrChange w:id="2123" w:author="Peter Dobson" w:date="2021-03-25T14:04:00Z">
          <w:pPr>
            <w:pStyle w:val="Bullet1"/>
          </w:pPr>
        </w:pPrChange>
      </w:pPr>
      <w:ins w:id="2124" w:author="Peter Dobson" w:date="2021-03-25T14:04:00Z">
        <w:r>
          <w:t>The operator shall then take the necessary steps for:</w:t>
        </w:r>
      </w:ins>
    </w:p>
    <w:p w14:paraId="01D1027A" w14:textId="5E8650F4" w:rsidR="00266263" w:rsidRPr="009159B6" w:rsidRDefault="00266263">
      <w:pPr>
        <w:pStyle w:val="Bullet1"/>
        <w:jc w:val="both"/>
        <w:rPr>
          <w:ins w:id="2125" w:author="Mariano Marpegan" w:date="2020-08-25T16:45:00Z"/>
        </w:rPr>
        <w:pPrChange w:id="2126" w:author="usuario" w:date="2020-09-01T16:50:00Z">
          <w:pPr>
            <w:pStyle w:val="Bullet1"/>
          </w:pPr>
        </w:pPrChange>
      </w:pPr>
      <w:ins w:id="2127" w:author="Mariano Marpegan" w:date="2020-08-25T16:45:00Z">
        <w:r w:rsidRPr="009159B6">
          <w:lastRenderedPageBreak/>
          <w:t>Verif</w:t>
        </w:r>
      </w:ins>
      <w:ins w:id="2128" w:author="Rob Dale" w:date="2020-08-28T15:41:00Z">
        <w:r w:rsidR="00B21BA9" w:rsidRPr="009159B6">
          <w:t xml:space="preserve">ication of failures </w:t>
        </w:r>
      </w:ins>
      <w:ins w:id="2129" w:author="Rob Dale" w:date="2020-08-28T15:42:00Z">
        <w:r w:rsidR="00B21BA9" w:rsidRPr="009159B6">
          <w:t>received</w:t>
        </w:r>
      </w:ins>
      <w:ins w:id="2130" w:author="Rob Dale" w:date="2020-08-28T15:41:00Z">
        <w:r w:rsidR="00B21BA9" w:rsidRPr="009159B6">
          <w:t xml:space="preserve"> </w:t>
        </w:r>
      </w:ins>
      <w:ins w:id="2131" w:author="Rob Dale" w:date="2020-08-28T15:42:00Z">
        <w:r w:rsidR="00B21BA9" w:rsidRPr="009159B6">
          <w:t>by third parties to avoid unnecessary deployment of</w:t>
        </w:r>
      </w:ins>
      <w:ins w:id="2132" w:author="Rob Dale" w:date="2020-08-28T15:43:00Z">
        <w:r w:rsidR="00B21BA9" w:rsidRPr="009159B6">
          <w:t xml:space="preserve"> resources.</w:t>
        </w:r>
      </w:ins>
      <w:ins w:id="2133" w:author="Rob Dale" w:date="2020-08-28T15:42:00Z">
        <w:r w:rsidR="00B21BA9" w:rsidRPr="009159B6">
          <w:t xml:space="preserve"> </w:t>
        </w:r>
      </w:ins>
      <w:ins w:id="2134" w:author="Mariano Marpegan" w:date="2020-08-25T16:45:00Z">
        <w:del w:id="2135" w:author="Rob Dale" w:date="2020-08-28T15:41:00Z">
          <w:r w:rsidRPr="009159B6" w:rsidDel="00B21BA9">
            <w:delText>y</w:delText>
          </w:r>
        </w:del>
        <w:r w:rsidRPr="009159B6">
          <w:t xml:space="preserve"> </w:t>
        </w:r>
        <w:del w:id="2136" w:author="Rob Dale" w:date="2020-08-28T15:43:00Z">
          <w:r w:rsidRPr="009159B6" w:rsidDel="00B21BA9">
            <w:delText>the failure reports which have been done by third parties in order to avoid making unnecessary movements</w:delText>
          </w:r>
        </w:del>
      </w:ins>
    </w:p>
    <w:p w14:paraId="4A58B39F" w14:textId="363CA22C" w:rsidR="00266263" w:rsidRPr="009159B6" w:rsidRDefault="00266263">
      <w:pPr>
        <w:pStyle w:val="Bullet1"/>
        <w:jc w:val="both"/>
        <w:rPr>
          <w:ins w:id="2137" w:author="Mariano Marpegan" w:date="2020-08-25T16:45:00Z"/>
        </w:rPr>
        <w:pPrChange w:id="2138" w:author="usuario" w:date="2020-09-01T16:50:00Z">
          <w:pPr>
            <w:pStyle w:val="Bullet1"/>
          </w:pPr>
        </w:pPrChange>
      </w:pPr>
      <w:ins w:id="2139" w:author="Mariano Marpegan" w:date="2020-08-25T16:45:00Z">
        <w:r w:rsidRPr="009159B6">
          <w:t xml:space="preserve">Inform </w:t>
        </w:r>
      </w:ins>
      <w:ins w:id="2140" w:author="Rob Dale" w:date="2020-08-28T15:49:00Z">
        <w:r w:rsidR="00B21BA9" w:rsidRPr="009159B6">
          <w:t xml:space="preserve">upon </w:t>
        </w:r>
      </w:ins>
      <w:ins w:id="2141" w:author="Mariano Marpegan" w:date="2020-08-25T16:45:00Z">
        <w:r w:rsidRPr="009159B6">
          <w:t xml:space="preserve">the failure of an AtoN as soon as possible </w:t>
        </w:r>
      </w:ins>
      <w:ins w:id="2142" w:author="Peter Dobson" w:date="2021-03-25T14:07:00Z">
        <w:r w:rsidR="00F37993">
          <w:t>to all stakeholders</w:t>
        </w:r>
      </w:ins>
      <w:ins w:id="2143" w:author="Peter Dobson" w:date="2021-03-25T14:06:00Z">
        <w:r w:rsidR="00F37993">
          <w:t xml:space="preserve">, </w:t>
        </w:r>
      </w:ins>
      <w:ins w:id="2144" w:author="Mariano Marpegan" w:date="2020-08-25T16:45:00Z">
        <w:r w:rsidRPr="009159B6">
          <w:t>according to the voyage phase in which this AtoN is being used and how crucial it is for a safe navigation</w:t>
        </w:r>
      </w:ins>
    </w:p>
    <w:p w14:paraId="47EFC889" w14:textId="3E7CE87F" w:rsidR="00266263" w:rsidRPr="009159B6" w:rsidRDefault="00266263">
      <w:pPr>
        <w:pStyle w:val="Bullet1"/>
        <w:jc w:val="both"/>
        <w:rPr>
          <w:ins w:id="2145" w:author="Rob Dale" w:date="2020-08-28T15:50:00Z"/>
        </w:rPr>
        <w:pPrChange w:id="2146" w:author="usuario" w:date="2020-09-01T16:50:00Z">
          <w:pPr>
            <w:pStyle w:val="Bullet1"/>
          </w:pPr>
        </w:pPrChange>
      </w:pPr>
      <w:ins w:id="2147" w:author="Mariano Marpegan" w:date="2020-08-25T16:45:00Z">
        <w:r w:rsidRPr="009159B6">
          <w:t>Define the actions to be taken</w:t>
        </w:r>
      </w:ins>
      <w:ins w:id="2148" w:author="Peter Dobson" w:date="2021-03-25T14:08:00Z">
        <w:r w:rsidR="00F37993">
          <w:t xml:space="preserve"> to rectify the situation.</w:t>
        </w:r>
      </w:ins>
    </w:p>
    <w:p w14:paraId="54890648" w14:textId="77777777" w:rsidR="00B21BA9" w:rsidRPr="009159B6" w:rsidRDefault="00B21BA9">
      <w:pPr>
        <w:pStyle w:val="Bullet1"/>
        <w:numPr>
          <w:ilvl w:val="0"/>
          <w:numId w:val="0"/>
        </w:numPr>
        <w:ind w:left="425" w:hanging="425"/>
        <w:jc w:val="both"/>
        <w:rPr>
          <w:ins w:id="2149" w:author="Mariano Marpegan" w:date="2020-08-25T16:45:00Z"/>
        </w:rPr>
        <w:pPrChange w:id="2150" w:author="usuario" w:date="2020-09-01T16:50:00Z">
          <w:pPr>
            <w:pStyle w:val="Bullet1"/>
          </w:pPr>
        </w:pPrChange>
      </w:pPr>
    </w:p>
    <w:p w14:paraId="54ECFE38" w14:textId="0BE2861E" w:rsidR="00266263" w:rsidRPr="009159B6" w:rsidDel="00B21BA9" w:rsidRDefault="00266263">
      <w:pPr>
        <w:pStyle w:val="Bullet1"/>
        <w:jc w:val="both"/>
        <w:rPr>
          <w:ins w:id="2151" w:author="Mariano Marpegan" w:date="2020-08-25T16:45:00Z"/>
          <w:del w:id="2152" w:author="Rob Dale" w:date="2020-08-28T15:50:00Z"/>
        </w:rPr>
        <w:pPrChange w:id="2153" w:author="usuario" w:date="2020-09-01T16:50:00Z">
          <w:pPr>
            <w:pStyle w:val="Bullet1"/>
          </w:pPr>
        </w:pPrChange>
      </w:pPr>
      <w:ins w:id="2154" w:author="Mariano Marpegan" w:date="2020-08-25T16:45:00Z">
        <w:del w:id="2155" w:author="Rob Dale" w:date="2020-08-28T15:50:00Z">
          <w:r w:rsidRPr="009159B6" w:rsidDel="00B21BA9">
            <w:delText xml:space="preserve">Provide the support of necessary resources to </w:delText>
          </w:r>
        </w:del>
      </w:ins>
      <w:ins w:id="2156" w:author="Mariano Marpegan" w:date="2020-08-25T16:51:00Z">
        <w:del w:id="2157" w:author="Rob Dale" w:date="2020-08-28T15:50:00Z">
          <w:r w:rsidR="00D14569" w:rsidRPr="009159B6" w:rsidDel="00B21BA9">
            <w:delText xml:space="preserve">carry out the </w:delText>
          </w:r>
        </w:del>
      </w:ins>
      <w:ins w:id="2158" w:author="Mariano Marpegan" w:date="2020-08-25T16:47:00Z">
        <w:del w:id="2159" w:author="Rob Dale" w:date="2020-08-28T15:50:00Z">
          <w:r w:rsidR="00D14569" w:rsidRPr="009159B6" w:rsidDel="00B21BA9">
            <w:delText>repair</w:delText>
          </w:r>
        </w:del>
      </w:ins>
      <w:ins w:id="2160" w:author="Mariano Marpegan" w:date="2020-08-25T16:45:00Z">
        <w:del w:id="2161" w:author="Rob Dale" w:date="2020-08-28T15:50:00Z">
          <w:r w:rsidRPr="009159B6" w:rsidDel="00B21BA9">
            <w:delText xml:space="preserve"> </w:delText>
          </w:r>
        </w:del>
      </w:ins>
    </w:p>
    <w:p w14:paraId="78A7B6A0" w14:textId="407214B6" w:rsidR="006B02D8" w:rsidRPr="009159B6" w:rsidDel="00B21BA9" w:rsidRDefault="00266263">
      <w:pPr>
        <w:pStyle w:val="Bullet1"/>
        <w:jc w:val="both"/>
        <w:rPr>
          <w:ins w:id="2162" w:author="Mariano Marpegan" w:date="2020-08-25T16:45:00Z"/>
          <w:del w:id="2163" w:author="Rob Dale" w:date="2020-08-28T15:50:00Z"/>
        </w:rPr>
        <w:pPrChange w:id="2164" w:author="usuario" w:date="2020-09-01T16:50:00Z">
          <w:pPr>
            <w:pStyle w:val="Bullet1"/>
          </w:pPr>
        </w:pPrChange>
      </w:pPr>
      <w:ins w:id="2165" w:author="Mariano Marpegan" w:date="2020-08-25T16:45:00Z">
        <w:del w:id="2166" w:author="Rob Dale" w:date="2020-08-28T15:50:00Z">
          <w:r w:rsidRPr="009159B6" w:rsidDel="00B21BA9">
            <w:delText>Define a projection of upcoming resources.</w:delText>
          </w:r>
        </w:del>
      </w:ins>
    </w:p>
    <w:p w14:paraId="4D8F3C5B" w14:textId="4BD655D5" w:rsidR="00C21B6D" w:rsidRPr="009159B6" w:rsidDel="00266263" w:rsidRDefault="004D36A5">
      <w:pPr>
        <w:pStyle w:val="Bullet1"/>
        <w:jc w:val="both"/>
        <w:rPr>
          <w:del w:id="2167" w:author="Mariano Marpegan" w:date="2020-08-25T16:45:00Z"/>
        </w:rPr>
        <w:pPrChange w:id="2168" w:author="usuario" w:date="2020-09-01T16:50:00Z">
          <w:pPr>
            <w:pStyle w:val="Bullet1"/>
          </w:pPr>
        </w:pPrChange>
      </w:pPr>
      <w:del w:id="2169" w:author="Mariano Marpegan" w:date="2020-08-25T16:45:00Z">
        <w:r w:rsidRPr="009159B6" w:rsidDel="00266263">
          <w:delText>i</w:delText>
        </w:r>
        <w:r w:rsidR="00C21B6D" w:rsidRPr="009159B6" w:rsidDel="00266263">
          <w:delText>dentify failure of an AtoN to operate within specification published for the mariners;</w:delText>
        </w:r>
      </w:del>
    </w:p>
    <w:p w14:paraId="0B0B5AE2" w14:textId="4A413455" w:rsidR="00C21B6D" w:rsidRPr="009159B6" w:rsidDel="00266263" w:rsidRDefault="004D36A5">
      <w:pPr>
        <w:pStyle w:val="Bullet1"/>
        <w:jc w:val="both"/>
        <w:rPr>
          <w:del w:id="2170" w:author="Mariano Marpegan" w:date="2020-08-25T16:45:00Z"/>
        </w:rPr>
        <w:pPrChange w:id="2171" w:author="usuario" w:date="2020-09-01T16:50:00Z">
          <w:pPr>
            <w:pStyle w:val="Bullet1"/>
          </w:pPr>
        </w:pPrChange>
      </w:pPr>
      <w:del w:id="2172" w:author="Mariano Marpegan" w:date="2020-08-25T16:45:00Z">
        <w:r w:rsidRPr="009159B6" w:rsidDel="00266263">
          <w:delText>n</w:delText>
        </w:r>
        <w:r w:rsidR="00C21B6D" w:rsidRPr="009159B6" w:rsidDel="00266263">
          <w:delText>otify failure of an AtoN within a time period consistent with the phase of the voyage in which the aid is used and the criticality of the aid for safe navigation</w:delText>
        </w:r>
        <w:r w:rsidRPr="009159B6" w:rsidDel="00266263">
          <w:delText>;</w:delText>
        </w:r>
      </w:del>
    </w:p>
    <w:p w14:paraId="4DAA5230" w14:textId="053B2CB2" w:rsidR="00C21B6D" w:rsidRPr="009159B6" w:rsidDel="00266263" w:rsidRDefault="004D36A5">
      <w:pPr>
        <w:pStyle w:val="Bullet1"/>
        <w:jc w:val="both"/>
        <w:rPr>
          <w:del w:id="2173" w:author="Mariano Marpegan" w:date="2020-08-25T16:45:00Z"/>
        </w:rPr>
        <w:pPrChange w:id="2174" w:author="usuario" w:date="2020-09-01T16:50:00Z">
          <w:pPr>
            <w:pStyle w:val="Bullet1"/>
          </w:pPr>
        </w:pPrChange>
      </w:pPr>
      <w:del w:id="2175" w:author="Mariano Marpegan" w:date="2020-08-25T16:45:00Z">
        <w:r w:rsidRPr="009159B6" w:rsidDel="00266263">
          <w:delText>c</w:delText>
        </w:r>
        <w:r w:rsidR="00C21B6D" w:rsidRPr="009159B6" w:rsidDel="00266263">
          <w:delText>ompile and maintain a record of operation of an AtoN;</w:delText>
        </w:r>
      </w:del>
    </w:p>
    <w:p w14:paraId="1A1FDD39" w14:textId="2FEE6931" w:rsidR="00C21B6D" w:rsidRPr="009159B6" w:rsidDel="00266263" w:rsidRDefault="004D36A5">
      <w:pPr>
        <w:pStyle w:val="Bullet1"/>
        <w:jc w:val="both"/>
        <w:rPr>
          <w:del w:id="2176" w:author="Mariano Marpegan" w:date="2020-08-25T16:45:00Z"/>
        </w:rPr>
        <w:pPrChange w:id="2177" w:author="usuario" w:date="2020-09-01T16:50:00Z">
          <w:pPr>
            <w:pStyle w:val="Bullet1"/>
          </w:pPr>
        </w:pPrChange>
      </w:pPr>
      <w:del w:id="2178" w:author="Mariano Marpegan" w:date="2020-08-25T16:45:00Z">
        <w:r w:rsidRPr="009159B6" w:rsidDel="00266263">
          <w:delText>c</w:delText>
        </w:r>
        <w:r w:rsidR="00C21B6D" w:rsidRPr="009159B6" w:rsidDel="00266263">
          <w:delText>onfirm third party reports of failures to avoid unnecessary mobilisations.</w:delText>
        </w:r>
      </w:del>
    </w:p>
    <w:p w14:paraId="51E13DB3" w14:textId="79D4FF5D" w:rsidR="00D14569" w:rsidRPr="009159B6" w:rsidRDefault="00C21B6D">
      <w:pPr>
        <w:pStyle w:val="Heading3"/>
        <w:jc w:val="both"/>
        <w:rPr>
          <w:ins w:id="2179" w:author="Rob Dale" w:date="2020-08-28T15:50:00Z"/>
        </w:rPr>
        <w:pPrChange w:id="2180" w:author="usuario" w:date="2020-09-01T16:50:00Z">
          <w:pPr>
            <w:pStyle w:val="Heading3"/>
          </w:pPr>
        </w:pPrChange>
      </w:pPr>
      <w:bookmarkStart w:id="2181" w:name="_Toc49294841"/>
      <w:r w:rsidRPr="009159B6">
        <w:t>AtoN Availability</w:t>
      </w:r>
      <w:bookmarkEnd w:id="2181"/>
      <w:r w:rsidRPr="009159B6">
        <w:t xml:space="preserve"> </w:t>
      </w:r>
    </w:p>
    <w:p w14:paraId="7B5595AE" w14:textId="6C9761D1" w:rsidR="00B21BA9" w:rsidRPr="005D1DDE" w:rsidRDefault="0030155E">
      <w:pPr>
        <w:pStyle w:val="BodyText"/>
        <w:jc w:val="both"/>
        <w:pPrChange w:id="2182" w:author="usuario" w:date="2020-09-01T16:50:00Z">
          <w:pPr>
            <w:pStyle w:val="Heading3"/>
          </w:pPr>
        </w:pPrChange>
      </w:pPr>
      <w:ins w:id="2183" w:author="Rob Dale" w:date="2020-08-28T15:52:00Z">
        <w:r w:rsidRPr="00F37993">
          <w:rPr>
            <w:highlight w:val="yellow"/>
            <w:rPrChange w:id="2184" w:author="Peter Dobson" w:date="2021-03-25T14:08:00Z">
              <w:rPr>
                <w:b w:val="0"/>
                <w:bCs w:val="0"/>
                <w:smallCaps w:val="0"/>
              </w:rPr>
            </w:rPrChange>
          </w:rPr>
          <w:t>Needs some narrative to support the following bullet points</w:t>
        </w:r>
        <w:r w:rsidRPr="005D1DDE">
          <w:t xml:space="preserve"> </w:t>
        </w:r>
      </w:ins>
    </w:p>
    <w:p w14:paraId="2BA7FCBA" w14:textId="11030476" w:rsidR="00D14569" w:rsidRPr="0027658D" w:rsidRDefault="00D14569">
      <w:pPr>
        <w:pStyle w:val="BodyText"/>
        <w:jc w:val="both"/>
        <w:rPr>
          <w:ins w:id="2185" w:author="Mariano Marpegan" w:date="2020-08-25T16:53:00Z"/>
        </w:rPr>
        <w:pPrChange w:id="2186" w:author="usuario" w:date="2020-09-01T16:50:00Z">
          <w:pPr/>
        </w:pPrChange>
      </w:pPr>
      <w:ins w:id="2187" w:author="Mariano Marpegan" w:date="2020-08-25T16:53:00Z">
        <w:r w:rsidRPr="0027658D">
          <w:t>The</w:t>
        </w:r>
        <w:del w:id="2188" w:author="Peter Dobson" w:date="2021-03-25T14:11:00Z">
          <w:r w:rsidRPr="0027658D" w:rsidDel="00F37993">
            <w:delText xml:space="preserve"> control of a signal</w:delText>
          </w:r>
        </w:del>
      </w:ins>
      <w:ins w:id="2189" w:author="Peter Dobson" w:date="2021-03-25T14:11:00Z">
        <w:r w:rsidR="001047A5">
          <w:t xml:space="preserve"> status</w:t>
        </w:r>
        <w:r w:rsidR="00F37993">
          <w:t xml:space="preserve"> captured on</w:t>
        </w:r>
      </w:ins>
      <w:ins w:id="2190" w:author="Mariano Marpegan" w:date="2020-08-25T16:53:00Z">
        <w:r w:rsidRPr="0027658D">
          <w:t xml:space="preserve"> availability allows the following actions:</w:t>
        </w:r>
      </w:ins>
    </w:p>
    <w:p w14:paraId="05694509" w14:textId="118FFCC4" w:rsidR="00C21B6D" w:rsidRPr="009159B6" w:rsidRDefault="004D36A5">
      <w:pPr>
        <w:pStyle w:val="Bullet1"/>
        <w:jc w:val="both"/>
        <w:pPrChange w:id="2191" w:author="usuario" w:date="2020-09-01T16:50:00Z">
          <w:pPr>
            <w:pStyle w:val="Bullet1"/>
          </w:pPr>
        </w:pPrChange>
      </w:pPr>
      <w:r w:rsidRPr="009159B6">
        <w:t>v</w:t>
      </w:r>
      <w:r w:rsidR="00C21B6D" w:rsidRPr="009159B6">
        <w:t>erify operation of an AtoN within specifications;</w:t>
      </w:r>
    </w:p>
    <w:p w14:paraId="328A137B" w14:textId="3243F6BE" w:rsidR="00C21B6D" w:rsidRPr="009159B6" w:rsidRDefault="004D36A5">
      <w:pPr>
        <w:pStyle w:val="Bullet1"/>
        <w:jc w:val="both"/>
        <w:pPrChange w:id="2192" w:author="usuario" w:date="2020-09-01T16:50:00Z">
          <w:pPr>
            <w:pStyle w:val="Bullet1"/>
          </w:pPr>
        </w:pPrChange>
      </w:pPr>
      <w:r w:rsidRPr="009159B6">
        <w:t>i</w:t>
      </w:r>
      <w:r w:rsidR="00C21B6D" w:rsidRPr="009159B6">
        <w:t>dentify faults that are likely to lead to an AtoN failure if no repair action is undertaken;</w:t>
      </w:r>
    </w:p>
    <w:p w14:paraId="761A2BC6" w14:textId="451E1095" w:rsidR="00C21B6D" w:rsidRPr="009159B6" w:rsidRDefault="004D36A5">
      <w:pPr>
        <w:pStyle w:val="Bullet1"/>
        <w:jc w:val="both"/>
        <w:pPrChange w:id="2193" w:author="usuario" w:date="2020-09-01T16:50:00Z">
          <w:pPr>
            <w:pStyle w:val="Bullet1"/>
          </w:pPr>
        </w:pPrChange>
      </w:pPr>
      <w:r w:rsidRPr="009159B6">
        <w:t>i</w:t>
      </w:r>
      <w:r w:rsidR="00C21B6D" w:rsidRPr="009159B6">
        <w:t>dentify faults which reduce redundancy and which therefore threaten the AtoN;</w:t>
      </w:r>
    </w:p>
    <w:p w14:paraId="650E3FD1" w14:textId="18454B6C" w:rsidR="00C21B6D" w:rsidRPr="009159B6" w:rsidRDefault="004D36A5">
      <w:pPr>
        <w:pStyle w:val="Bullet1"/>
        <w:jc w:val="both"/>
        <w:pPrChange w:id="2194" w:author="usuario" w:date="2020-09-01T16:50:00Z">
          <w:pPr>
            <w:pStyle w:val="Bullet1"/>
          </w:pPr>
        </w:pPrChange>
      </w:pPr>
      <w:r w:rsidRPr="009159B6">
        <w:t>i</w:t>
      </w:r>
      <w:r w:rsidR="00C21B6D" w:rsidRPr="009159B6">
        <w:t>dentify faults within a time period necessary to carry out repairs before failure of the redundant stand-by system;</w:t>
      </w:r>
    </w:p>
    <w:p w14:paraId="6EB31C8D" w14:textId="6997592F" w:rsidR="00C21B6D" w:rsidRPr="009159B6" w:rsidRDefault="004D36A5">
      <w:pPr>
        <w:pStyle w:val="Bullet1"/>
        <w:jc w:val="both"/>
        <w:pPrChange w:id="2195" w:author="usuario" w:date="2020-09-01T16:50:00Z">
          <w:pPr>
            <w:pStyle w:val="Bullet1"/>
          </w:pPr>
        </w:pPrChange>
      </w:pPr>
      <w:r w:rsidRPr="009159B6">
        <w:t>r</w:t>
      </w:r>
      <w:r w:rsidR="00C21B6D" w:rsidRPr="009159B6">
        <w:t>educe downtime and improve availability through use of remote control resets;</w:t>
      </w:r>
    </w:p>
    <w:p w14:paraId="685B2F14" w14:textId="44DBBC9A" w:rsidR="00C21B6D" w:rsidRPr="009159B6" w:rsidRDefault="004D36A5">
      <w:pPr>
        <w:pStyle w:val="Bullet1"/>
        <w:jc w:val="both"/>
        <w:rPr>
          <w:ins w:id="2196" w:author="Mariano Marpegan" w:date="2020-08-25T16:54:00Z"/>
        </w:rPr>
        <w:pPrChange w:id="2197" w:author="usuario" w:date="2020-09-01T16:50:00Z">
          <w:pPr>
            <w:pStyle w:val="Bullet1"/>
          </w:pPr>
        </w:pPrChange>
      </w:pPr>
      <w:r w:rsidRPr="009159B6">
        <w:t>v</w:t>
      </w:r>
      <w:r w:rsidR="00C21B6D" w:rsidRPr="009159B6">
        <w:t>erify status of redundant systems through remote control testing.</w:t>
      </w:r>
    </w:p>
    <w:p w14:paraId="1072E0FF" w14:textId="77777777" w:rsidR="00D14569" w:rsidRPr="009159B6" w:rsidRDefault="00D14569">
      <w:pPr>
        <w:pStyle w:val="Bullet1"/>
        <w:jc w:val="both"/>
        <w:rPr>
          <w:ins w:id="2198" w:author="Mariano Marpegan" w:date="2020-08-25T16:54:00Z"/>
        </w:rPr>
        <w:pPrChange w:id="2199" w:author="usuario" w:date="2020-09-01T16:50:00Z">
          <w:pPr>
            <w:pStyle w:val="Bullet1"/>
          </w:pPr>
        </w:pPrChange>
      </w:pPr>
      <w:ins w:id="2200" w:author="Mariano Marpegan" w:date="2020-08-25T16:54:00Z">
        <w:r w:rsidRPr="009159B6">
          <w:t>Keep failure statistics</w:t>
        </w:r>
      </w:ins>
    </w:p>
    <w:p w14:paraId="222E5222" w14:textId="5061782B" w:rsidR="00D14569" w:rsidRPr="009159B6" w:rsidRDefault="00D14569">
      <w:pPr>
        <w:pStyle w:val="Bullet1"/>
        <w:jc w:val="both"/>
        <w:rPr>
          <w:ins w:id="2201" w:author="Mariano Marpegan" w:date="2020-08-25T16:54:00Z"/>
        </w:rPr>
        <w:pPrChange w:id="2202" w:author="usuario" w:date="2020-09-01T16:50:00Z">
          <w:pPr>
            <w:pStyle w:val="Bullet1"/>
          </w:pPr>
        </w:pPrChange>
      </w:pPr>
      <w:ins w:id="2203" w:author="Mariano Marpegan" w:date="2020-08-25T16:54:00Z">
        <w:r w:rsidRPr="009159B6">
          <w:t xml:space="preserve">Keep an indicator of </w:t>
        </w:r>
        <w:del w:id="2204" w:author="Peter Dobson" w:date="2021-03-25T14:22:00Z">
          <w:r w:rsidRPr="009159B6" w:rsidDel="00F60E45">
            <w:delText xml:space="preserve">the </w:delText>
          </w:r>
        </w:del>
      </w:ins>
      <w:ins w:id="2205" w:author="Peter Dobson" w:date="2021-03-25T14:22:00Z">
        <w:r w:rsidR="00F60E45">
          <w:t xml:space="preserve">individual </w:t>
        </w:r>
      </w:ins>
      <w:ins w:id="2206" w:author="Mariano Marpegan" w:date="2020-08-25T16:54:00Z">
        <w:del w:id="2207" w:author="Peter Dobson" w:date="2021-03-25T14:20:00Z">
          <w:r w:rsidRPr="009159B6" w:rsidDel="001047A5">
            <w:delText>system</w:delText>
          </w:r>
        </w:del>
      </w:ins>
      <w:ins w:id="2208" w:author="Peter Dobson" w:date="2021-03-25T14:20:00Z">
        <w:r w:rsidR="001047A5">
          <w:t>AtoN</w:t>
        </w:r>
      </w:ins>
      <w:ins w:id="2209" w:author="Mariano Marpegan" w:date="2020-08-25T16:54:00Z">
        <w:r w:rsidRPr="009159B6">
          <w:t xml:space="preserve"> </w:t>
        </w:r>
        <w:del w:id="2210" w:author="Peter Dobson" w:date="2021-03-25T14:18:00Z">
          <w:r w:rsidRPr="009159B6" w:rsidDel="001047A5">
            <w:delText>quality</w:delText>
          </w:r>
        </w:del>
      </w:ins>
      <w:ins w:id="2211" w:author="Peter Dobson" w:date="2021-03-25T14:18:00Z">
        <w:r w:rsidR="001047A5">
          <w:t>performance</w:t>
        </w:r>
      </w:ins>
    </w:p>
    <w:p w14:paraId="66119E5E" w14:textId="32ED48DE" w:rsidR="00D14569" w:rsidRPr="00F37993" w:rsidDel="001047A5" w:rsidRDefault="00D14569">
      <w:pPr>
        <w:pStyle w:val="Bullet1"/>
        <w:jc w:val="both"/>
        <w:rPr>
          <w:ins w:id="2212" w:author="Mariano Marpegan" w:date="2020-08-25T16:54:00Z"/>
          <w:del w:id="2213" w:author="Peter Dobson" w:date="2021-03-25T14:13:00Z"/>
          <w:highlight w:val="yellow"/>
          <w:rPrChange w:id="2214" w:author="Peter Dobson" w:date="2021-03-25T14:10:00Z">
            <w:rPr>
              <w:ins w:id="2215" w:author="Mariano Marpegan" w:date="2020-08-25T16:54:00Z"/>
              <w:del w:id="2216" w:author="Peter Dobson" w:date="2021-03-25T14:13:00Z"/>
            </w:rPr>
          </w:rPrChange>
        </w:rPr>
        <w:pPrChange w:id="2217" w:author="usuario" w:date="2020-09-01T16:50:00Z">
          <w:pPr>
            <w:pStyle w:val="Bullet1"/>
          </w:pPr>
        </w:pPrChange>
      </w:pPr>
      <w:ins w:id="2218" w:author="Mariano Marpegan" w:date="2020-08-25T16:54:00Z">
        <w:del w:id="2219" w:author="Peter Dobson" w:date="2021-03-25T14:13:00Z">
          <w:r w:rsidRPr="00F37993" w:rsidDel="001047A5">
            <w:rPr>
              <w:highlight w:val="yellow"/>
              <w:rPrChange w:id="2220" w:author="Peter Dobson" w:date="2021-03-25T14:10:00Z">
                <w:rPr/>
              </w:rPrChange>
            </w:rPr>
            <w:delText>Keep a record of the re-ignition efficiency</w:delText>
          </w:r>
        </w:del>
      </w:ins>
    </w:p>
    <w:p w14:paraId="4CF568F2" w14:textId="2263D2B9" w:rsidR="00D14569" w:rsidRPr="009159B6" w:rsidRDefault="00D14569">
      <w:pPr>
        <w:pStyle w:val="Bullet1"/>
        <w:jc w:val="both"/>
        <w:rPr>
          <w:ins w:id="2221" w:author="Mariano Marpegan" w:date="2020-08-25T16:54:00Z"/>
        </w:rPr>
        <w:pPrChange w:id="2222" w:author="usuario" w:date="2020-09-01T16:50:00Z">
          <w:pPr>
            <w:pStyle w:val="Bullet1"/>
          </w:pPr>
        </w:pPrChange>
      </w:pPr>
      <w:ins w:id="2223" w:author="Mariano Marpegan" w:date="2020-08-25T16:54:00Z">
        <w:r w:rsidRPr="009159B6">
          <w:t xml:space="preserve">Keep a record of the </w:t>
        </w:r>
        <w:del w:id="2224" w:author="Peter Dobson" w:date="2021-03-25T14:14:00Z">
          <w:r w:rsidRPr="009159B6" w:rsidDel="001047A5">
            <w:delText>devices</w:delText>
          </w:r>
        </w:del>
      </w:ins>
      <w:ins w:id="2225" w:author="Peter Dobson" w:date="2021-03-25T14:14:00Z">
        <w:r w:rsidR="001047A5">
          <w:t>system</w:t>
        </w:r>
      </w:ins>
      <w:ins w:id="2226" w:author="Mariano Marpegan" w:date="2020-08-25T16:54:00Z">
        <w:r w:rsidRPr="009159B6">
          <w:t xml:space="preserve"> or actions which produce the failures</w:t>
        </w:r>
      </w:ins>
    </w:p>
    <w:p w14:paraId="7DC7DBDC" w14:textId="6B5F8585" w:rsidR="00D14569" w:rsidRPr="009159B6" w:rsidDel="001047A5" w:rsidRDefault="00D14569">
      <w:pPr>
        <w:pStyle w:val="Bullet1"/>
        <w:jc w:val="both"/>
        <w:rPr>
          <w:ins w:id="2227" w:author="Mariano Marpegan" w:date="2020-08-25T16:54:00Z"/>
          <w:del w:id="2228" w:author="Peter Dobson" w:date="2021-03-25T14:19:00Z"/>
        </w:rPr>
        <w:pPrChange w:id="2229" w:author="usuario" w:date="2020-09-01T16:50:00Z">
          <w:pPr>
            <w:pStyle w:val="Bullet1"/>
          </w:pPr>
        </w:pPrChange>
      </w:pPr>
      <w:ins w:id="2230" w:author="Mariano Marpegan" w:date="2020-08-25T16:54:00Z">
        <w:del w:id="2231" w:author="Peter Dobson" w:date="2021-03-25T14:19:00Z">
          <w:r w:rsidRPr="009159B6" w:rsidDel="001047A5">
            <w:delText xml:space="preserve">Develop an argument about the importance of an adequate failures normalization system. </w:delText>
          </w:r>
        </w:del>
      </w:ins>
    </w:p>
    <w:p w14:paraId="3CDF293A" w14:textId="77777777" w:rsidR="00D14569" w:rsidRPr="009159B6" w:rsidRDefault="00D14569">
      <w:pPr>
        <w:pStyle w:val="Bullet1"/>
        <w:numPr>
          <w:ilvl w:val="0"/>
          <w:numId w:val="0"/>
        </w:numPr>
        <w:jc w:val="both"/>
        <w:pPrChange w:id="2232" w:author="Peter Dobson" w:date="2021-03-25T14:19:00Z">
          <w:pPr>
            <w:pStyle w:val="Bullet1"/>
          </w:pPr>
        </w:pPrChange>
      </w:pPr>
    </w:p>
    <w:p w14:paraId="0D29F4CD" w14:textId="17BE73E4" w:rsidR="00C21B6D" w:rsidRPr="009159B6" w:rsidRDefault="00C21B6D">
      <w:pPr>
        <w:pStyle w:val="Heading3"/>
        <w:jc w:val="both"/>
        <w:pPrChange w:id="2233" w:author="usuario" w:date="2020-09-01T16:50:00Z">
          <w:pPr>
            <w:pStyle w:val="Heading3"/>
          </w:pPr>
        </w:pPrChange>
      </w:pPr>
      <w:bookmarkStart w:id="2234" w:name="_Toc49294842"/>
      <w:r w:rsidRPr="009159B6">
        <w:t>AtoN Maintenance (affecting MTBF and MTTR)</w:t>
      </w:r>
      <w:bookmarkEnd w:id="2234"/>
    </w:p>
    <w:p w14:paraId="3E563FCD" w14:textId="4D25D07C" w:rsidR="00B95243" w:rsidRPr="00781079" w:rsidRDefault="0030155E">
      <w:pPr>
        <w:pStyle w:val="BodyText"/>
        <w:jc w:val="both"/>
        <w:rPr>
          <w:ins w:id="2235" w:author="Mariano Marpegan" w:date="2020-08-25T16:57:00Z"/>
        </w:rPr>
        <w:pPrChange w:id="2236" w:author="usuario" w:date="2020-09-01T16:50:00Z">
          <w:pPr/>
        </w:pPrChange>
      </w:pPr>
      <w:ins w:id="2237" w:author="Rob Dale" w:date="2020-08-28T15:56:00Z">
        <w:r w:rsidRPr="005D1DDE">
          <w:t xml:space="preserve">When considering the scale and scope of an RCMS </w:t>
        </w:r>
      </w:ins>
      <w:ins w:id="2238" w:author="Rob Dale" w:date="2020-08-28T15:57:00Z">
        <w:r w:rsidRPr="005D1DDE">
          <w:t xml:space="preserve">it is important to consider the benefits that can assist in refining </w:t>
        </w:r>
      </w:ins>
      <w:ins w:id="2239" w:author="Mariano Marpegan" w:date="2020-08-25T16:57:00Z">
        <w:del w:id="2240" w:author="Rob Dale" w:date="2020-08-28T15:58:00Z">
          <w:r w:rsidR="00B95243" w:rsidRPr="0027658D" w:rsidDel="0030155E">
            <w:delText xml:space="preserve">The </w:delText>
          </w:r>
        </w:del>
        <w:r w:rsidR="00B95243" w:rsidRPr="0027658D">
          <w:t xml:space="preserve">maintenance </w:t>
        </w:r>
      </w:ins>
      <w:ins w:id="2241" w:author="Rob Dale" w:date="2020-08-28T15:58:00Z">
        <w:r w:rsidRPr="0027658D">
          <w:t xml:space="preserve">tasks for AtoN`s, such as </w:t>
        </w:r>
      </w:ins>
      <w:ins w:id="2242" w:author="Mariano Marpegan" w:date="2020-08-25T16:57:00Z">
        <w:del w:id="2243" w:author="Rob Dale" w:date="2020-08-28T15:59:00Z">
          <w:r w:rsidR="00B95243" w:rsidRPr="00781079" w:rsidDel="0030155E">
            <w:delText>of the aids to navigation allows the following</w:delText>
          </w:r>
        </w:del>
        <w:r w:rsidR="00B95243" w:rsidRPr="00781079">
          <w:t>:</w:t>
        </w:r>
      </w:ins>
      <w:ins w:id="2244" w:author="Rob Dale" w:date="2020-08-28T15:59:00Z">
        <w:r w:rsidRPr="00781079">
          <w:t>-</w:t>
        </w:r>
      </w:ins>
    </w:p>
    <w:p w14:paraId="1DA10A7B" w14:textId="06FD141B" w:rsidR="00C21B6D" w:rsidRPr="009159B6" w:rsidRDefault="004D36A5">
      <w:pPr>
        <w:pStyle w:val="Bullet1"/>
        <w:jc w:val="both"/>
        <w:pPrChange w:id="2245" w:author="usuario" w:date="2020-09-01T16:50:00Z">
          <w:pPr>
            <w:pStyle w:val="Bullet1"/>
          </w:pPr>
        </w:pPrChange>
      </w:pPr>
      <w:r w:rsidRPr="009159B6">
        <w:t>r</w:t>
      </w:r>
      <w:r w:rsidR="00C21B6D" w:rsidRPr="009159B6">
        <w:t xml:space="preserve">educe </w:t>
      </w:r>
      <w:ins w:id="2246" w:author="Rob Dale" w:date="2020-08-28T15:54:00Z">
        <w:r w:rsidR="0030155E" w:rsidRPr="009159B6">
          <w:t xml:space="preserve">AtoN </w:t>
        </w:r>
      </w:ins>
      <w:r w:rsidR="00C21B6D" w:rsidRPr="009159B6">
        <w:t xml:space="preserve">downtime through use of remote control </w:t>
      </w:r>
      <w:ins w:id="2247" w:author="Rob Dale" w:date="2020-08-28T15:59:00Z">
        <w:r w:rsidR="0030155E" w:rsidRPr="009159B6">
          <w:t xml:space="preserve">system </w:t>
        </w:r>
      </w:ins>
      <w:r w:rsidR="00C21B6D" w:rsidRPr="009159B6">
        <w:t>resets;</w:t>
      </w:r>
    </w:p>
    <w:p w14:paraId="461BD864" w14:textId="015A0D51" w:rsidR="00C21B6D" w:rsidRPr="009159B6" w:rsidRDefault="004D36A5">
      <w:pPr>
        <w:pStyle w:val="Bullet1"/>
        <w:jc w:val="both"/>
        <w:pPrChange w:id="2248" w:author="usuario" w:date="2020-09-01T16:50:00Z">
          <w:pPr>
            <w:pStyle w:val="Bullet1"/>
          </w:pPr>
        </w:pPrChange>
      </w:pPr>
      <w:r w:rsidRPr="009159B6">
        <w:t>t</w:t>
      </w:r>
      <w:r w:rsidR="00C21B6D" w:rsidRPr="009159B6">
        <w:t>esting of redundant systems using remote control testing;</w:t>
      </w:r>
    </w:p>
    <w:p w14:paraId="354947A6" w14:textId="6303EE8B" w:rsidR="00C21B6D" w:rsidRPr="009159B6" w:rsidRDefault="004D36A5">
      <w:pPr>
        <w:pStyle w:val="Bullet1"/>
        <w:jc w:val="both"/>
        <w:pPrChange w:id="2249" w:author="usuario" w:date="2020-09-01T16:50:00Z">
          <w:pPr>
            <w:pStyle w:val="Bullet1"/>
          </w:pPr>
        </w:pPrChange>
      </w:pPr>
      <w:r w:rsidRPr="009159B6">
        <w:t>r</w:t>
      </w:r>
      <w:r w:rsidR="00C21B6D" w:rsidRPr="009159B6">
        <w:t>educe incidence of faults through identification of recurring faults using post mission analysis;</w:t>
      </w:r>
    </w:p>
    <w:p w14:paraId="574E848B" w14:textId="00A045FC" w:rsidR="00C21B6D" w:rsidRPr="009159B6" w:rsidRDefault="004D36A5">
      <w:pPr>
        <w:pStyle w:val="Bullet1"/>
        <w:jc w:val="both"/>
        <w:pPrChange w:id="2250" w:author="usuario" w:date="2020-09-01T16:50:00Z">
          <w:pPr>
            <w:pStyle w:val="Bullet1"/>
          </w:pPr>
        </w:pPrChange>
      </w:pPr>
      <w:r w:rsidRPr="009159B6">
        <w:t>a</w:t>
      </w:r>
      <w:r w:rsidR="00C21B6D" w:rsidRPr="009159B6">
        <w:t xml:space="preserve">ssist </w:t>
      </w:r>
      <w:ins w:id="2251" w:author="Rob Dale" w:date="2020-08-28T15:55:00Z">
        <w:r w:rsidR="0030155E" w:rsidRPr="009159B6">
          <w:t xml:space="preserve">in the </w:t>
        </w:r>
      </w:ins>
      <w:r w:rsidR="00C21B6D" w:rsidRPr="009159B6">
        <w:t>investigation of cause of faults and failures using additional monitored parameters;</w:t>
      </w:r>
    </w:p>
    <w:p w14:paraId="7A3FAF25" w14:textId="76EC0026" w:rsidR="00C21B6D" w:rsidRPr="009159B6" w:rsidRDefault="004D36A5">
      <w:pPr>
        <w:pStyle w:val="Bullet1"/>
        <w:jc w:val="both"/>
        <w:pPrChange w:id="2252" w:author="usuario" w:date="2020-09-01T16:50:00Z">
          <w:pPr>
            <w:pStyle w:val="Bullet1"/>
          </w:pPr>
        </w:pPrChange>
      </w:pPr>
      <w:r w:rsidRPr="009159B6">
        <w:t>a</w:t>
      </w:r>
      <w:r w:rsidR="00C21B6D" w:rsidRPr="009159B6">
        <w:t xml:space="preserve">ssist </w:t>
      </w:r>
      <w:ins w:id="2253" w:author="Rob Dale" w:date="2020-08-28T15:55:00Z">
        <w:r w:rsidR="0030155E" w:rsidRPr="009159B6">
          <w:t xml:space="preserve">in the </w:t>
        </w:r>
      </w:ins>
      <w:r w:rsidR="00C21B6D" w:rsidRPr="009159B6">
        <w:t>investigation of cause of faults and failures using historical data;</w:t>
      </w:r>
    </w:p>
    <w:p w14:paraId="782F18CC" w14:textId="4137A50C" w:rsidR="00C21B6D" w:rsidRPr="009159B6" w:rsidRDefault="004D36A5">
      <w:pPr>
        <w:pStyle w:val="Bullet1"/>
        <w:jc w:val="both"/>
        <w:rPr>
          <w:ins w:id="2254" w:author="Rob Dale" w:date="2020-08-28T15:56:00Z"/>
        </w:rPr>
        <w:pPrChange w:id="2255" w:author="usuario" w:date="2020-09-01T16:50:00Z">
          <w:pPr>
            <w:pStyle w:val="Bullet1"/>
          </w:pPr>
        </w:pPrChange>
      </w:pPr>
      <w:del w:id="2256" w:author="Rob Dale" w:date="2020-08-28T15:55:00Z">
        <w:r w:rsidRPr="009159B6" w:rsidDel="0030155E">
          <w:lastRenderedPageBreak/>
          <w:delText>a</w:delText>
        </w:r>
        <w:r w:rsidR="00C21B6D" w:rsidRPr="009159B6" w:rsidDel="0030155E">
          <w:delText>s</w:delText>
        </w:r>
      </w:del>
      <w:ins w:id="2257" w:author="Rob Dale" w:date="2020-08-28T15:55:00Z">
        <w:r w:rsidR="0030155E" w:rsidRPr="009159B6">
          <w:t>As</w:t>
        </w:r>
      </w:ins>
      <w:r w:rsidR="00C21B6D" w:rsidRPr="009159B6">
        <w:t xml:space="preserve"> part of Conditioned Based Maintenance</w:t>
      </w:r>
      <w:ins w:id="2258" w:author="Rob Dale" w:date="2020-08-28T15:55:00Z">
        <w:r w:rsidR="0030155E" w:rsidRPr="009159B6">
          <w:t xml:space="preserve"> (CBM)</w:t>
        </w:r>
      </w:ins>
      <w:r w:rsidR="00C21B6D" w:rsidRPr="009159B6">
        <w:t>, allow remote review of site equipment condition thus assisting in scheduling Maintenance visits to maximise MTBF.</w:t>
      </w:r>
    </w:p>
    <w:p w14:paraId="0DEE5908" w14:textId="77777777" w:rsidR="0030155E" w:rsidRPr="009159B6" w:rsidRDefault="0030155E">
      <w:pPr>
        <w:pStyle w:val="Bullet1"/>
        <w:numPr>
          <w:ilvl w:val="0"/>
          <w:numId w:val="0"/>
        </w:numPr>
        <w:jc w:val="both"/>
        <w:pPrChange w:id="2259" w:author="usuario" w:date="2020-09-01T16:50:00Z">
          <w:pPr>
            <w:pStyle w:val="Bullet1"/>
          </w:pPr>
        </w:pPrChange>
      </w:pPr>
    </w:p>
    <w:p w14:paraId="41D73BC7" w14:textId="52CBA74E" w:rsidR="00C21B6D" w:rsidRPr="009159B6" w:rsidRDefault="00C21B6D">
      <w:pPr>
        <w:pStyle w:val="Heading3"/>
        <w:jc w:val="both"/>
        <w:pPrChange w:id="2260" w:author="usuario" w:date="2020-09-01T16:50:00Z">
          <w:pPr>
            <w:pStyle w:val="Heading3"/>
          </w:pPr>
        </w:pPrChange>
      </w:pPr>
      <w:bookmarkStart w:id="2261" w:name="_Toc49294843"/>
      <w:r w:rsidRPr="009159B6">
        <w:t>AtoN Cost Reduction (affecting cost of providing AtoN service)</w:t>
      </w:r>
      <w:bookmarkEnd w:id="2261"/>
    </w:p>
    <w:p w14:paraId="791D09E5" w14:textId="28B7EADC" w:rsidR="00C21B6D" w:rsidRDefault="00B5258E">
      <w:pPr>
        <w:pStyle w:val="Bullet1"/>
        <w:jc w:val="both"/>
        <w:rPr>
          <w:ins w:id="2262" w:author="Peter Dobson" w:date="2021-03-25T14:30:00Z"/>
        </w:rPr>
        <w:pPrChange w:id="2263" w:author="usuario" w:date="2020-09-01T16:50:00Z">
          <w:pPr>
            <w:pStyle w:val="Bullet1"/>
          </w:pPr>
        </w:pPrChange>
      </w:pPr>
      <w:r w:rsidRPr="009159B6">
        <w:t>R</w:t>
      </w:r>
      <w:r w:rsidR="00C21B6D" w:rsidRPr="009159B6">
        <w:t>educe</w:t>
      </w:r>
      <w:ins w:id="2264" w:author="Rob Dale" w:date="2020-08-28T16:02:00Z">
        <w:r w:rsidRPr="009159B6">
          <w:t xml:space="preserve"> </w:t>
        </w:r>
      </w:ins>
      <w:del w:id="2265" w:author="Rob Dale" w:date="2020-08-28T16:02:00Z">
        <w:r w:rsidR="00C21B6D" w:rsidRPr="009159B6" w:rsidDel="00B5258E">
          <w:delText xml:space="preserve"> maintenance visits </w:delText>
        </w:r>
      </w:del>
      <w:ins w:id="2266" w:author="Rob Dale" w:date="2020-08-28T16:01:00Z">
        <w:r w:rsidRPr="009159B6">
          <w:t xml:space="preserve">costs associated to deployment of resources </w:t>
        </w:r>
      </w:ins>
      <w:r w:rsidR="00C21B6D" w:rsidRPr="009159B6">
        <w:t>through use of remote control resets;</w:t>
      </w:r>
    </w:p>
    <w:p w14:paraId="32B9C96C" w14:textId="5057EDC9" w:rsidR="00F60E45" w:rsidRPr="009159B6" w:rsidRDefault="00F60E45">
      <w:pPr>
        <w:pStyle w:val="Bullet1"/>
        <w:jc w:val="both"/>
        <w:pPrChange w:id="2267" w:author="usuario" w:date="2020-09-01T16:50:00Z">
          <w:pPr>
            <w:pStyle w:val="Bullet1"/>
          </w:pPr>
        </w:pPrChange>
      </w:pPr>
      <w:ins w:id="2268" w:author="Peter Dobson" w:date="2021-03-25T14:30:00Z">
        <w:r>
          <w:t>Reduce maintenance visits by remote parameter changes;</w:t>
        </w:r>
      </w:ins>
    </w:p>
    <w:p w14:paraId="6A1196C4" w14:textId="0424DE21" w:rsidR="00C21B6D" w:rsidRPr="009159B6" w:rsidRDefault="004D36A5">
      <w:pPr>
        <w:pStyle w:val="Bullet1"/>
        <w:jc w:val="both"/>
        <w:pPrChange w:id="2269" w:author="usuario" w:date="2020-09-01T16:50:00Z">
          <w:pPr>
            <w:pStyle w:val="Bullet1"/>
          </w:pPr>
        </w:pPrChange>
      </w:pPr>
      <w:r w:rsidRPr="009159B6">
        <w:t>r</w:t>
      </w:r>
      <w:r w:rsidR="00C21B6D" w:rsidRPr="009159B6">
        <w:t>educe maintenance visits by testing of redundant systems using remote control testing;</w:t>
      </w:r>
    </w:p>
    <w:p w14:paraId="41D43A6C" w14:textId="13C91091" w:rsidR="00F048C2" w:rsidRDefault="00F048C2">
      <w:pPr>
        <w:pStyle w:val="Bullet1"/>
        <w:jc w:val="both"/>
        <w:rPr>
          <w:ins w:id="2270" w:author="Peter Dobson" w:date="2021-03-25T14:33:00Z"/>
        </w:rPr>
        <w:pPrChange w:id="2271" w:author="usuario" w:date="2020-09-01T16:50:00Z">
          <w:pPr>
            <w:pStyle w:val="Bullet1"/>
          </w:pPr>
        </w:pPrChange>
      </w:pPr>
      <w:ins w:id="2272" w:author="Peter Dobson" w:date="2021-03-25T14:32:00Z">
        <w:r>
          <w:t>Provides data to assist in</w:t>
        </w:r>
      </w:ins>
      <w:ins w:id="2273" w:author="Peter Dobson" w:date="2021-03-25T14:33:00Z">
        <w:r>
          <w:t xml:space="preserve"> </w:t>
        </w:r>
        <w:r w:rsidRPr="009159B6">
          <w:t>Root Cause Analysis (RCA)</w:t>
        </w:r>
        <w:r>
          <w:t xml:space="preserve"> leading to identify common faults and hence reduce costs;</w:t>
        </w:r>
      </w:ins>
    </w:p>
    <w:p w14:paraId="3FD1D1B8" w14:textId="4A3B8D53" w:rsidR="00C21B6D" w:rsidRPr="009159B6" w:rsidDel="00F048C2" w:rsidRDefault="004D36A5">
      <w:pPr>
        <w:pStyle w:val="Bullet1"/>
        <w:jc w:val="both"/>
        <w:rPr>
          <w:del w:id="2274" w:author="Peter Dobson" w:date="2021-03-25T14:33:00Z"/>
        </w:rPr>
        <w:pPrChange w:id="2275" w:author="usuario" w:date="2020-09-01T16:50:00Z">
          <w:pPr>
            <w:pStyle w:val="Bullet1"/>
          </w:pPr>
        </w:pPrChange>
      </w:pPr>
      <w:del w:id="2276" w:author="Peter Dobson" w:date="2021-03-25T14:33:00Z">
        <w:r w:rsidRPr="009159B6" w:rsidDel="00F048C2">
          <w:delText>r</w:delText>
        </w:r>
        <w:r w:rsidR="00C21B6D" w:rsidRPr="009159B6" w:rsidDel="00F048C2">
          <w:delText xml:space="preserve">educe costs through identification of recurring faults using </w:delText>
        </w:r>
      </w:del>
      <w:ins w:id="2277" w:author="Rob Dale" w:date="2020-08-28T16:02:00Z">
        <w:del w:id="2278" w:author="Peter Dobson" w:date="2021-03-25T14:33:00Z">
          <w:r w:rsidR="00B5258E" w:rsidRPr="009159B6" w:rsidDel="00F048C2">
            <w:delText xml:space="preserve">Root Cause </w:delText>
          </w:r>
        </w:del>
      </w:ins>
      <w:del w:id="2279" w:author="Peter Dobson" w:date="2021-03-25T14:33:00Z">
        <w:r w:rsidR="00C21B6D" w:rsidRPr="009159B6" w:rsidDel="00F048C2">
          <w:delText xml:space="preserve">post mission </w:delText>
        </w:r>
      </w:del>
      <w:ins w:id="2280" w:author="Rob Dale" w:date="2020-08-28T16:02:00Z">
        <w:del w:id="2281" w:author="Peter Dobson" w:date="2021-03-25T14:33:00Z">
          <w:r w:rsidR="00B5258E" w:rsidRPr="009159B6" w:rsidDel="00F048C2">
            <w:delText>A</w:delText>
          </w:r>
        </w:del>
      </w:ins>
      <w:del w:id="2282" w:author="Peter Dobson" w:date="2021-03-25T14:33:00Z">
        <w:r w:rsidR="00C21B6D" w:rsidRPr="009159B6" w:rsidDel="00F048C2">
          <w:delText>analysis</w:delText>
        </w:r>
      </w:del>
      <w:ins w:id="2283" w:author="Rob Dale" w:date="2020-08-28T16:02:00Z">
        <w:del w:id="2284" w:author="Peter Dobson" w:date="2021-03-25T14:33:00Z">
          <w:r w:rsidR="00B5258E" w:rsidRPr="009159B6" w:rsidDel="00F048C2">
            <w:delText xml:space="preserve"> (RCA) </w:delText>
          </w:r>
        </w:del>
      </w:ins>
      <w:del w:id="2285" w:author="Peter Dobson" w:date="2021-03-25T14:33:00Z">
        <w:r w:rsidR="00C21B6D" w:rsidRPr="009159B6" w:rsidDel="00F048C2">
          <w:delText>;</w:delText>
        </w:r>
      </w:del>
    </w:p>
    <w:p w14:paraId="6F6744A0" w14:textId="01AEBF74" w:rsidR="00C21B6D" w:rsidRPr="009159B6" w:rsidRDefault="00B5258E">
      <w:pPr>
        <w:pStyle w:val="Bullet1"/>
        <w:jc w:val="both"/>
        <w:pPrChange w:id="2286" w:author="usuario" w:date="2020-09-01T16:50:00Z">
          <w:pPr>
            <w:pStyle w:val="Bullet1"/>
          </w:pPr>
        </w:pPrChange>
      </w:pPr>
      <w:ins w:id="2287" w:author="Rob Dale" w:date="2020-08-28T16:03:00Z">
        <w:r w:rsidRPr="009159B6">
          <w:t xml:space="preserve">RCMS </w:t>
        </w:r>
      </w:ins>
      <w:del w:id="2288" w:author="Rob Dale" w:date="2020-08-28T16:03:00Z">
        <w:r w:rsidR="004D36A5" w:rsidRPr="009159B6" w:rsidDel="00B5258E">
          <w:delText>c</w:delText>
        </w:r>
        <w:r w:rsidR="00C21B6D" w:rsidRPr="009159B6" w:rsidDel="00B5258E">
          <w:delText>ontrol and Moni</w:delText>
        </w:r>
      </w:del>
      <w:del w:id="2289" w:author="Rob Dale" w:date="2020-08-28T16:02:00Z">
        <w:r w:rsidR="00C21B6D" w:rsidRPr="009159B6" w:rsidDel="00B5258E">
          <w:delText xml:space="preserve">toring system </w:delText>
        </w:r>
      </w:del>
      <w:r w:rsidR="00C21B6D" w:rsidRPr="009159B6">
        <w:t xml:space="preserve">costs should be in proportion to the cost and importance of the </w:t>
      </w:r>
      <w:del w:id="2290" w:author="Peter Dobson" w:date="2021-03-25T14:29:00Z">
        <w:r w:rsidR="00C21B6D" w:rsidRPr="009159B6" w:rsidDel="00F60E45">
          <w:delText xml:space="preserve">systems </w:delText>
        </w:r>
      </w:del>
      <w:ins w:id="2291" w:author="Peter Dobson" w:date="2021-03-25T14:29:00Z">
        <w:r w:rsidR="00F60E45">
          <w:t>AtoN</w:t>
        </w:r>
        <w:r w:rsidR="00F60E45" w:rsidRPr="009159B6">
          <w:t xml:space="preserve"> </w:t>
        </w:r>
      </w:ins>
      <w:r w:rsidR="00C21B6D" w:rsidRPr="009159B6">
        <w:t>being monitored;</w:t>
      </w:r>
    </w:p>
    <w:p w14:paraId="67C0A496" w14:textId="0F4EABD8" w:rsidR="00C21B6D" w:rsidRPr="009159B6" w:rsidDel="00B5258E" w:rsidRDefault="004D36A5">
      <w:pPr>
        <w:pStyle w:val="Bullet1"/>
        <w:jc w:val="both"/>
        <w:rPr>
          <w:del w:id="2292" w:author="Rob Dale" w:date="2020-08-28T16:03:00Z"/>
        </w:rPr>
        <w:pPrChange w:id="2293" w:author="usuario" w:date="2020-09-01T16:50:00Z">
          <w:pPr>
            <w:pStyle w:val="Bullet1"/>
          </w:pPr>
        </w:pPrChange>
      </w:pPr>
      <w:del w:id="2294" w:author="Rob Dale" w:date="2020-08-28T16:03:00Z">
        <w:r w:rsidRPr="009159B6" w:rsidDel="00B5258E">
          <w:delText>r</w:delText>
        </w:r>
        <w:r w:rsidR="00C21B6D" w:rsidRPr="009159B6" w:rsidDel="00B5258E">
          <w:delText>educed maintenance visits through use of remote review of site equipment condition and utilising Condition Based Maintenance techniques to reduce Maintenance visits.</w:delText>
        </w:r>
      </w:del>
    </w:p>
    <w:p w14:paraId="6476EF13" w14:textId="4F9E3AAD" w:rsidR="00C21B6D" w:rsidRPr="009159B6" w:rsidRDefault="004D36A5">
      <w:pPr>
        <w:pStyle w:val="Heading1"/>
        <w:jc w:val="both"/>
        <w:pPrChange w:id="2295" w:author="usuario" w:date="2020-09-01T16:50:00Z">
          <w:pPr>
            <w:pStyle w:val="Heading1"/>
          </w:pPr>
        </w:pPrChange>
      </w:pPr>
      <w:bookmarkStart w:id="2296" w:name="_Toc49294844"/>
      <w:r w:rsidRPr="009159B6">
        <w:t>SELECTION OF A</w:t>
      </w:r>
      <w:r w:rsidRPr="009159B6">
        <w:rPr>
          <w:caps w:val="0"/>
        </w:rPr>
        <w:t>to</w:t>
      </w:r>
      <w:r w:rsidRPr="009159B6">
        <w:t>N</w:t>
      </w:r>
      <w:r w:rsidR="00C21B6D" w:rsidRPr="009159B6">
        <w:t xml:space="preserve"> TO BE MONITORED</w:t>
      </w:r>
      <w:bookmarkEnd w:id="2296"/>
    </w:p>
    <w:p w14:paraId="5D323108" w14:textId="77777777" w:rsidR="004D36A5" w:rsidRPr="009159B6" w:rsidRDefault="004D36A5">
      <w:pPr>
        <w:pStyle w:val="Heading1separatationline"/>
        <w:jc w:val="both"/>
        <w:pPrChange w:id="2297" w:author="usuario" w:date="2020-09-01T16:50:00Z">
          <w:pPr>
            <w:pStyle w:val="Heading1separatationline"/>
          </w:pPr>
        </w:pPrChange>
      </w:pPr>
    </w:p>
    <w:p w14:paraId="41BE8AE9" w14:textId="24257330" w:rsidR="00C21B6D" w:rsidRPr="009159B6" w:rsidRDefault="00ED37C1">
      <w:pPr>
        <w:pStyle w:val="BodyText"/>
        <w:jc w:val="both"/>
        <w:rPr>
          <w:ins w:id="2298" w:author="Mariano Marpegan" w:date="2020-08-25T17:50:00Z"/>
        </w:rPr>
        <w:pPrChange w:id="2299" w:author="usuario" w:date="2020-09-01T16:50:00Z">
          <w:pPr>
            <w:pStyle w:val="BodyText"/>
          </w:pPr>
        </w:pPrChange>
      </w:pPr>
      <w:ins w:id="2300" w:author="Mariano Marpegan" w:date="2020-08-25T23:41:00Z">
        <w:r w:rsidRPr="009159B6">
          <w:t xml:space="preserve">Based on technological advances, it is advisable </w:t>
        </w:r>
      </w:ins>
      <w:ins w:id="2301" w:author="Rob Dale" w:date="2020-08-28T16:03:00Z">
        <w:r w:rsidR="00B5258E" w:rsidRPr="009159B6">
          <w:t xml:space="preserve">where </w:t>
        </w:r>
      </w:ins>
      <w:ins w:id="2302" w:author="Rob Dale" w:date="2020-08-28T16:04:00Z">
        <w:r w:rsidR="00B5258E" w:rsidRPr="009159B6">
          <w:t>practicable</w:t>
        </w:r>
      </w:ins>
      <w:ins w:id="2303" w:author="Rob Dale" w:date="2020-08-28T16:03:00Z">
        <w:r w:rsidR="00B5258E" w:rsidRPr="009159B6">
          <w:t xml:space="preserve"> </w:t>
        </w:r>
      </w:ins>
      <w:ins w:id="2304" w:author="Mariano Marpegan" w:date="2020-08-25T23:41:00Z">
        <w:r w:rsidRPr="009159B6">
          <w:t xml:space="preserve">to remotely monitor all </w:t>
        </w:r>
      </w:ins>
      <w:ins w:id="2305" w:author="Rob Dale" w:date="2020-08-28T16:06:00Z">
        <w:r w:rsidR="00B5258E" w:rsidRPr="009159B6">
          <w:t>AtoN`s</w:t>
        </w:r>
      </w:ins>
      <w:ins w:id="2306" w:author="Mariano Marpegan" w:date="2020-08-25T23:41:00Z">
        <w:del w:id="2307" w:author="Rob Dale" w:date="2020-08-28T16:06:00Z">
          <w:r w:rsidRPr="009159B6" w:rsidDel="00B5258E">
            <w:delText>navigation aids</w:delText>
          </w:r>
        </w:del>
        <w:r w:rsidRPr="009159B6">
          <w:t>. In case</w:t>
        </w:r>
      </w:ins>
      <w:ins w:id="2308" w:author="Rob Dale" w:date="2020-08-28T16:04:00Z">
        <w:r w:rsidR="00B5258E" w:rsidRPr="009159B6">
          <w:t>s</w:t>
        </w:r>
      </w:ins>
      <w:ins w:id="2309" w:author="Mariano Marpegan" w:date="2020-08-25T23:41:00Z">
        <w:r w:rsidRPr="009159B6">
          <w:t xml:space="preserve"> of technical or budgetary restrictions</w:t>
        </w:r>
      </w:ins>
      <w:ins w:id="2310" w:author="Mariano Marpegan" w:date="2020-08-25T23:42:00Z">
        <w:r w:rsidRPr="009159B6">
          <w:t>,</w:t>
        </w:r>
      </w:ins>
      <w:ins w:id="2311" w:author="Mariano Marpegan" w:date="2020-08-25T23:41:00Z">
        <w:r w:rsidRPr="009159B6">
          <w:t xml:space="preserve"> a</w:t>
        </w:r>
      </w:ins>
      <w:ins w:id="2312" w:author="Rob Dale" w:date="2020-08-28T16:04:00Z">
        <w:r w:rsidR="00B5258E" w:rsidRPr="009159B6">
          <w:t xml:space="preserve"> risk assessment will aid the</w:t>
        </w:r>
      </w:ins>
      <w:del w:id="2313" w:author="Mariano Marpegan" w:date="2020-08-25T23:41:00Z">
        <w:r w:rsidR="00C21B6D" w:rsidRPr="009159B6" w:rsidDel="00ED37C1">
          <w:delText>A</w:delText>
        </w:r>
      </w:del>
      <w:r w:rsidR="00C21B6D" w:rsidRPr="009159B6">
        <w:t xml:space="preserve"> decision</w:t>
      </w:r>
      <w:ins w:id="2314" w:author="Rob Dale" w:date="2020-08-28T16:05:00Z">
        <w:r w:rsidR="00B5258E" w:rsidRPr="009159B6">
          <w:t xml:space="preserve"> making process to identify those </w:t>
        </w:r>
      </w:ins>
      <w:r w:rsidR="00C21B6D" w:rsidRPr="009159B6">
        <w:t xml:space="preserve"> </w:t>
      </w:r>
      <w:del w:id="2315" w:author="Rob Dale" w:date="2020-08-28T16:05:00Z">
        <w:r w:rsidR="00C21B6D" w:rsidRPr="009159B6" w:rsidDel="00B5258E">
          <w:delText xml:space="preserve">must be made as to which </w:delText>
        </w:r>
      </w:del>
      <w:r w:rsidR="00C21B6D" w:rsidRPr="009159B6">
        <w:t xml:space="preserve">aids </w:t>
      </w:r>
      <w:ins w:id="2316" w:author="Rob Dale" w:date="2020-08-28T16:05:00Z">
        <w:r w:rsidR="00B5258E" w:rsidRPr="009159B6">
          <w:t xml:space="preserve">that would benefit from </w:t>
        </w:r>
      </w:ins>
      <w:del w:id="2317" w:author="Rob Dale" w:date="2020-08-28T16:05:00Z">
        <w:r w:rsidR="00C21B6D" w:rsidRPr="009159B6" w:rsidDel="00B5258E">
          <w:delText xml:space="preserve">merit </w:delText>
        </w:r>
      </w:del>
      <w:r w:rsidR="00C21B6D" w:rsidRPr="009159B6">
        <w:t xml:space="preserve">the extra security offered by remote monitoring and control described in </w:t>
      </w:r>
      <w:r w:rsidR="00B85260" w:rsidRPr="009159B6">
        <w:t xml:space="preserve">section </w:t>
      </w:r>
      <w:r w:rsidR="00B85260" w:rsidRPr="005D1DDE">
        <w:fldChar w:fldCharType="begin"/>
      </w:r>
      <w:r w:rsidR="00B85260" w:rsidRPr="009159B6">
        <w:instrText xml:space="preserve"> REF _Ref462492115 \r \h </w:instrText>
      </w:r>
      <w:r w:rsidR="006031D6" w:rsidRPr="009159B6">
        <w:instrText xml:space="preserve"> \* MERGEFORMAT </w:instrText>
      </w:r>
      <w:r w:rsidR="00B85260" w:rsidRPr="005D1DDE">
        <w:rPr>
          <w:rPrChange w:id="2318" w:author="usuario" w:date="2020-09-01T16:59:00Z">
            <w:rPr/>
          </w:rPrChange>
        </w:rPr>
        <w:fldChar w:fldCharType="separate"/>
      </w:r>
      <w:r w:rsidR="00B85260" w:rsidRPr="009159B6">
        <w:t>3</w:t>
      </w:r>
      <w:r w:rsidR="00B85260" w:rsidRPr="005D1DDE">
        <w:fldChar w:fldCharType="end"/>
      </w:r>
      <w:r w:rsidR="00C21B6D" w:rsidRPr="009159B6">
        <w:t>.  Typically</w:t>
      </w:r>
      <w:r w:rsidR="004D36A5" w:rsidRPr="009159B6">
        <w:t>,</w:t>
      </w:r>
      <w:r w:rsidR="00C21B6D" w:rsidRPr="009159B6">
        <w:t xml:space="preserve"> the decision is strongly determined by the relative importance of the AtoN in the navigation safety infrastructure.</w:t>
      </w:r>
    </w:p>
    <w:p w14:paraId="73C9E549" w14:textId="6D3D2377" w:rsidR="0095692C" w:rsidRPr="009159B6" w:rsidRDefault="0095692C">
      <w:pPr>
        <w:pStyle w:val="BodyText"/>
        <w:jc w:val="both"/>
        <w:rPr>
          <w:ins w:id="2319" w:author="Mariano Marpegan" w:date="2020-08-25T17:50:00Z"/>
        </w:rPr>
        <w:pPrChange w:id="2320" w:author="usuario" w:date="2020-09-01T16:50:00Z">
          <w:pPr>
            <w:pStyle w:val="BodyText"/>
          </w:pPr>
        </w:pPrChange>
      </w:pPr>
    </w:p>
    <w:p w14:paraId="5D8677AD" w14:textId="123CA469" w:rsidR="0095692C" w:rsidRPr="009159B6" w:rsidRDefault="0095692C">
      <w:pPr>
        <w:pStyle w:val="BodyText"/>
        <w:jc w:val="center"/>
        <w:rPr>
          <w:ins w:id="2321" w:author="Mariano Marpegan" w:date="2020-08-25T17:50:00Z"/>
        </w:rPr>
        <w:pPrChange w:id="2322" w:author="usuario" w:date="2020-09-01T16:51:00Z">
          <w:pPr>
            <w:pStyle w:val="BodyText"/>
          </w:pPr>
        </w:pPrChange>
      </w:pPr>
      <w:ins w:id="2323" w:author="Mariano Marpegan" w:date="2020-08-25T17:50:00Z">
        <w:r w:rsidRPr="009159B6">
          <w:rPr>
            <w:noProof/>
            <w:lang w:eastAsia="en-GB"/>
          </w:rPr>
          <w:drawing>
            <wp:inline distT="0" distB="0" distL="0" distR="0" wp14:anchorId="3B7BFFF3" wp14:editId="723F55E5">
              <wp:extent cx="6044911" cy="111442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10436" t="50192" r="10632" b="23928"/>
                      <a:stretch/>
                    </pic:blipFill>
                    <pic:spPr bwMode="auto">
                      <a:xfrm>
                        <a:off x="0" y="0"/>
                        <a:ext cx="6058106" cy="1116858"/>
                      </a:xfrm>
                      <a:prstGeom prst="rect">
                        <a:avLst/>
                      </a:prstGeom>
                      <a:ln>
                        <a:noFill/>
                      </a:ln>
                      <a:extLst>
                        <a:ext uri="{53640926-AAD7-44D8-BBD7-CCE9431645EC}">
                          <a14:shadowObscured xmlns:a14="http://schemas.microsoft.com/office/drawing/2010/main"/>
                        </a:ext>
                      </a:extLst>
                    </pic:spPr>
                  </pic:pic>
                </a:graphicData>
              </a:graphic>
            </wp:inline>
          </w:drawing>
        </w:r>
      </w:ins>
    </w:p>
    <w:p w14:paraId="23B83B5A" w14:textId="0726B0EE" w:rsidR="0095692C" w:rsidRPr="009159B6" w:rsidRDefault="0095692C">
      <w:pPr>
        <w:pStyle w:val="Tablecaption"/>
        <w:ind w:left="851" w:hanging="851"/>
        <w:jc w:val="center"/>
        <w:pPrChange w:id="2324" w:author="usuario" w:date="2020-09-01T16:51:00Z">
          <w:pPr>
            <w:pStyle w:val="BodyText"/>
          </w:pPr>
        </w:pPrChange>
      </w:pPr>
      <w:bookmarkStart w:id="2325" w:name="_Toc49294937"/>
      <w:ins w:id="2326" w:author="Mariano Marpegan" w:date="2020-08-25T17:49:00Z">
        <w:r w:rsidRPr="005D1DDE">
          <w:t>Categories of percentage availability</w:t>
        </w:r>
      </w:ins>
      <w:ins w:id="2327" w:author="Mariano Marpegan" w:date="2020-08-25T17:51:00Z">
        <w:r w:rsidRPr="005D1DDE">
          <w:t xml:space="preserve"> - IALA Recommendation R0130</w:t>
        </w:r>
        <w:del w:id="2328" w:author="Peter Dobson" w:date="2021-03-25T14:35:00Z">
          <w:r w:rsidRPr="005D1DDE" w:rsidDel="00F048C2">
            <w:delText xml:space="preserve"> (O-130)</w:delText>
          </w:r>
        </w:del>
      </w:ins>
      <w:bookmarkEnd w:id="2325"/>
    </w:p>
    <w:p w14:paraId="45E3F2C6" w14:textId="15BF2EBF" w:rsidR="00C21B6D" w:rsidRPr="009159B6" w:rsidRDefault="00AA57FE">
      <w:pPr>
        <w:pStyle w:val="BodyText"/>
        <w:jc w:val="both"/>
        <w:pPrChange w:id="2329" w:author="usuario" w:date="2020-09-01T16:50:00Z">
          <w:pPr>
            <w:pStyle w:val="BodyText"/>
          </w:pPr>
        </w:pPrChange>
      </w:pPr>
      <w:r w:rsidRPr="009159B6">
        <w:t>Deciding which AtoN</w:t>
      </w:r>
      <w:r w:rsidR="00C21B6D" w:rsidRPr="009159B6">
        <w:t xml:space="preserve"> to use an RCMS </w:t>
      </w:r>
      <w:ins w:id="2330" w:author="Peter Dobson" w:date="2021-03-25T14:36:00Z">
        <w:r w:rsidR="00F048C2">
          <w:t xml:space="preserve">on </w:t>
        </w:r>
      </w:ins>
      <w:del w:id="2331" w:author="Rob Dale" w:date="2020-08-28T16:08:00Z">
        <w:r w:rsidR="00C21B6D" w:rsidRPr="009159B6" w:rsidDel="00B5258E">
          <w:delText xml:space="preserve">system on </w:delText>
        </w:r>
      </w:del>
      <w:r w:rsidR="00C21B6D" w:rsidRPr="009159B6">
        <w:t>can be simp</w:t>
      </w:r>
      <w:r w:rsidRPr="009159B6">
        <w:t>lified by sub dividing the AtoN</w:t>
      </w:r>
      <w:r w:rsidR="00C21B6D" w:rsidRPr="009159B6">
        <w:t xml:space="preserve"> into different </w:t>
      </w:r>
      <w:ins w:id="2332" w:author="Peter Dobson" w:date="2021-03-25T14:46:00Z">
        <w:r w:rsidR="00500C10">
          <w:t>levels of importance</w:t>
        </w:r>
      </w:ins>
      <w:del w:id="2333" w:author="Peter Dobson" w:date="2021-03-25T14:37:00Z">
        <w:r w:rsidR="00C21B6D" w:rsidRPr="009159B6" w:rsidDel="00F048C2">
          <w:delText>categories</w:delText>
        </w:r>
      </w:del>
      <w:r w:rsidR="00C21B6D" w:rsidRPr="009159B6">
        <w:t>.  These are generally: Fixed Aids, Floati</w:t>
      </w:r>
      <w:r w:rsidRPr="009159B6">
        <w:t xml:space="preserve">ng Aids, </w:t>
      </w:r>
      <w:del w:id="2334" w:author="Rob Dale" w:date="2020-08-28T16:09:00Z">
        <w:r w:rsidRPr="009159B6" w:rsidDel="00B5258E">
          <w:delText>AtoN</w:delText>
        </w:r>
        <w:r w:rsidR="00C21B6D" w:rsidRPr="009159B6" w:rsidDel="00B5258E">
          <w:delText xml:space="preserve"> on </w:delText>
        </w:r>
      </w:del>
      <w:r w:rsidR="00C21B6D" w:rsidRPr="009159B6">
        <w:t>Offshor</w:t>
      </w:r>
      <w:r w:rsidRPr="009159B6">
        <w:t xml:space="preserve">e structures, </w:t>
      </w:r>
      <w:del w:id="2335" w:author="Rob Dale" w:date="2020-08-28T16:10:00Z">
        <w:r w:rsidRPr="009159B6" w:rsidDel="00B5258E">
          <w:delText xml:space="preserve">AtoN </w:delText>
        </w:r>
      </w:del>
      <w:r w:rsidRPr="009159B6">
        <w:t>AIS</w:t>
      </w:r>
      <w:ins w:id="2336" w:author="Peter Dobson" w:date="2021-03-25T14:38:00Z">
        <w:r w:rsidR="00F048C2">
          <w:t>, GBAS</w:t>
        </w:r>
      </w:ins>
      <w:r w:rsidRPr="009159B6">
        <w:t xml:space="preserve"> </w:t>
      </w:r>
      <w:ins w:id="2337" w:author="Rob Dale" w:date="2020-08-28T16:11:00Z">
        <w:r w:rsidR="001466DD" w:rsidRPr="009159B6">
          <w:t>or other forms of information services</w:t>
        </w:r>
      </w:ins>
      <w:ins w:id="2338" w:author="Rob Dale" w:date="2020-08-28T16:12:00Z">
        <w:r w:rsidR="001466DD" w:rsidRPr="009159B6">
          <w:t xml:space="preserve"> or hazard warnings </w:t>
        </w:r>
      </w:ins>
      <w:ins w:id="2339" w:author="Rob Dale" w:date="2020-08-28T16:11:00Z">
        <w:r w:rsidR="001466DD" w:rsidRPr="009159B6">
          <w:t xml:space="preserve">to the mariner </w:t>
        </w:r>
      </w:ins>
      <w:r w:rsidRPr="009159B6">
        <w:t>and AtoN</w:t>
      </w:r>
      <w:ins w:id="2340" w:author="Rob Dale" w:date="2020-08-28T16:10:00Z">
        <w:r w:rsidR="00B5258E" w:rsidRPr="009159B6">
          <w:t>`s</w:t>
        </w:r>
      </w:ins>
      <w:r w:rsidR="00C21B6D" w:rsidRPr="009159B6">
        <w:t xml:space="preserve"> on aquaculture sites.</w:t>
      </w:r>
    </w:p>
    <w:p w14:paraId="54E55F82" w14:textId="148A12C6" w:rsidR="00C21B6D" w:rsidRPr="00500C10" w:rsidRDefault="00C21B6D" w:rsidP="00913551">
      <w:pPr>
        <w:pStyle w:val="Heading2"/>
        <w:rPr>
          <w:highlight w:val="yellow"/>
          <w:rPrChange w:id="2341" w:author="Peter Dobson" w:date="2021-03-25T14:51:00Z">
            <w:rPr/>
          </w:rPrChange>
        </w:rPr>
      </w:pPr>
      <w:bookmarkStart w:id="2342" w:name="_Toc49294845"/>
      <w:r w:rsidRPr="00500C10">
        <w:rPr>
          <w:highlight w:val="yellow"/>
          <w:rPrChange w:id="2343" w:author="Peter Dobson" w:date="2021-03-25T14:51:00Z">
            <w:rPr/>
          </w:rPrChange>
        </w:rPr>
        <w:t>Fixed Aids</w:t>
      </w:r>
      <w:bookmarkEnd w:id="2342"/>
    </w:p>
    <w:p w14:paraId="0FFEE3B7" w14:textId="77777777" w:rsidR="00AA57FE" w:rsidRPr="009159B6" w:rsidRDefault="00AA57FE">
      <w:pPr>
        <w:pStyle w:val="Heading2separationline"/>
        <w:jc w:val="both"/>
        <w:pPrChange w:id="2344" w:author="usuario" w:date="2020-09-01T16:50:00Z">
          <w:pPr>
            <w:pStyle w:val="Heading2separationline"/>
          </w:pPr>
        </w:pPrChange>
      </w:pPr>
    </w:p>
    <w:p w14:paraId="7E8DE64C" w14:textId="62561AC6" w:rsidR="00C21B6D" w:rsidRPr="009159B6" w:rsidRDefault="00C21B6D">
      <w:pPr>
        <w:pStyle w:val="Heading3"/>
        <w:jc w:val="both"/>
        <w:pPrChange w:id="2345" w:author="usuario" w:date="2020-09-01T16:50:00Z">
          <w:pPr>
            <w:pStyle w:val="Heading3"/>
          </w:pPr>
        </w:pPrChange>
      </w:pPr>
      <w:bookmarkStart w:id="2346" w:name="_Toc49294846"/>
      <w:commentRangeStart w:id="2347"/>
      <w:r w:rsidRPr="009159B6">
        <w:t xml:space="preserve">Major </w:t>
      </w:r>
      <w:commentRangeStart w:id="2348"/>
      <w:r w:rsidRPr="009159B6">
        <w:t>lighthouses and Stations</w:t>
      </w:r>
      <w:bookmarkEnd w:id="2346"/>
      <w:commentRangeEnd w:id="2348"/>
      <w:r w:rsidR="009F2680">
        <w:rPr>
          <w:rStyle w:val="CommentReference"/>
          <w:rFonts w:asciiTheme="minorHAnsi" w:eastAsiaTheme="minorHAnsi" w:hAnsiTheme="minorHAnsi" w:cstheme="minorBidi"/>
          <w:b w:val="0"/>
          <w:bCs w:val="0"/>
          <w:smallCaps w:val="0"/>
          <w:color w:val="auto"/>
        </w:rPr>
        <w:commentReference w:id="2348"/>
      </w:r>
    </w:p>
    <w:p w14:paraId="24C8FD47" w14:textId="7B854B9E" w:rsidR="00C21B6D" w:rsidRPr="009159B6" w:rsidRDefault="00C21B6D">
      <w:pPr>
        <w:pStyle w:val="BodyText"/>
        <w:jc w:val="both"/>
        <w:pPrChange w:id="2349" w:author="usuario" w:date="2020-09-01T16:50:00Z">
          <w:pPr>
            <w:pStyle w:val="BodyText"/>
          </w:pPr>
        </w:pPrChange>
      </w:pPr>
      <w:r w:rsidRPr="009159B6">
        <w:t>These are frequently remotely monitored.  When doing so, all</w:t>
      </w:r>
      <w:ins w:id="2350" w:author="Peter Dobson" w:date="2021-03-25T14:49:00Z">
        <w:r w:rsidR="00500C10">
          <w:t xml:space="preserve"> significant</w:t>
        </w:r>
      </w:ins>
      <w:r w:rsidRPr="009159B6">
        <w:t xml:space="preserve"> AtoN signals should be monitored.  These will include the </w:t>
      </w:r>
      <w:del w:id="2351" w:author="Peter Dobson" w:date="2021-04-06T13:08:00Z">
        <w:r w:rsidRPr="009159B6" w:rsidDel="00F43A3D">
          <w:delText>main light, standby light, emergen</w:delText>
        </w:r>
      </w:del>
      <w:ins w:id="2352" w:author="Rob Dale" w:date="2020-08-28T16:15:00Z">
        <w:del w:id="2353" w:author="Peter Dobson" w:date="2021-04-06T13:08:00Z">
          <w:r w:rsidR="00DE4B43" w:rsidRPr="009159B6" w:rsidDel="00F43A3D">
            <w:delText>cy</w:delText>
          </w:r>
        </w:del>
      </w:ins>
      <w:del w:id="2354" w:author="Peter Dobson" w:date="2021-04-06T13:08:00Z">
        <w:r w:rsidRPr="009159B6" w:rsidDel="00F43A3D">
          <w:delText>cy light</w:delText>
        </w:r>
      </w:del>
      <w:ins w:id="2355" w:author="Rob Dale" w:date="2020-08-28T16:15:00Z">
        <w:del w:id="2356" w:author="Peter Dobson" w:date="2021-04-06T13:08:00Z">
          <w:r w:rsidR="00DE4B43" w:rsidRPr="009159B6" w:rsidDel="00F43A3D">
            <w:delText xml:space="preserve"> and </w:delText>
          </w:r>
        </w:del>
      </w:ins>
      <w:del w:id="2357" w:author="Peter Dobson" w:date="2021-04-06T13:08:00Z">
        <w:r w:rsidRPr="009159B6" w:rsidDel="00F43A3D">
          <w:delText>, sector</w:delText>
        </w:r>
      </w:del>
      <w:ins w:id="2358" w:author="Peter Dobson" w:date="2021-04-06T13:08:00Z">
        <w:r w:rsidR="00F43A3D">
          <w:t>all</w:t>
        </w:r>
      </w:ins>
      <w:r w:rsidRPr="009159B6">
        <w:t xml:space="preserve"> light</w:t>
      </w:r>
      <w:ins w:id="2359" w:author="Rob Dale" w:date="2020-08-28T16:15:00Z">
        <w:r w:rsidR="00DE4B43" w:rsidRPr="009159B6">
          <w:t xml:space="preserve">s and </w:t>
        </w:r>
      </w:ins>
      <w:del w:id="2360" w:author="Rob Dale" w:date="2020-08-28T16:16:00Z">
        <w:r w:rsidRPr="009159B6" w:rsidDel="00DE4B43">
          <w:delText xml:space="preserve"> and </w:delText>
        </w:r>
      </w:del>
      <w:r w:rsidRPr="009159B6">
        <w:t xml:space="preserve">fog signals (where fitted).  Radio aids to navigation, which includes </w:t>
      </w:r>
      <w:del w:id="2361" w:author="Rob Dale" w:date="2020-08-28T16:16:00Z">
        <w:r w:rsidR="007E4815" w:rsidRPr="009159B6" w:rsidDel="00DE4B43">
          <w:delText>radio</w:delText>
        </w:r>
        <w:r w:rsidR="00AA57FE" w:rsidRPr="009159B6" w:rsidDel="00DE4B43">
          <w:delText>beacons</w:delText>
        </w:r>
      </w:del>
      <w:ins w:id="2362" w:author="Rob Dale" w:date="2020-08-28T16:16:00Z">
        <w:r w:rsidR="00DE4B43" w:rsidRPr="009159B6">
          <w:t>radio beacons</w:t>
        </w:r>
      </w:ins>
      <w:r w:rsidRPr="009159B6">
        <w:t>, with or without DGPS,</w:t>
      </w:r>
      <w:ins w:id="2363" w:author="Peter Dobson" w:date="2021-04-06T13:07:00Z">
        <w:r w:rsidR="00F43A3D">
          <w:t xml:space="preserve"> AIS</w:t>
        </w:r>
      </w:ins>
      <w:r w:rsidRPr="009159B6">
        <w:t xml:space="preserve"> and Racons</w:t>
      </w:r>
      <w:del w:id="2364" w:author="Peter Dobson" w:date="2021-04-06T13:09:00Z">
        <w:r w:rsidRPr="009159B6" w:rsidDel="00F43A3D">
          <w:delText xml:space="preserve"> should also be monitored</w:delText>
        </w:r>
      </w:del>
      <w:r w:rsidRPr="009159B6">
        <w:t xml:space="preserve">.  In addition, ancillary equipment </w:t>
      </w:r>
      <w:ins w:id="2365" w:author="Peter Dobson" w:date="2021-04-06T13:20:00Z">
        <w:r w:rsidR="00305115">
          <w:t xml:space="preserve">essential to the AtoN </w:t>
        </w:r>
      </w:ins>
      <w:r w:rsidRPr="009159B6">
        <w:t xml:space="preserve">such as power supplies, </w:t>
      </w:r>
      <w:ins w:id="2366" w:author="Peter Dobson" w:date="2021-04-06T13:10:00Z">
        <w:r w:rsidR="00F43A3D">
          <w:t xml:space="preserve">fuel and energy storage, </w:t>
        </w:r>
      </w:ins>
      <w:r w:rsidRPr="009159B6">
        <w:t xml:space="preserve">intruder alarms, </w:t>
      </w:r>
      <w:r w:rsidR="00AA57FE" w:rsidRPr="009159B6">
        <w:t>firefighting</w:t>
      </w:r>
      <w:r w:rsidRPr="009159B6">
        <w:t xml:space="preserve"> and detection equipment should be monitored.</w:t>
      </w:r>
      <w:ins w:id="2367" w:author="Peter Dobson" w:date="2021-04-06T13:14:00Z">
        <w:r w:rsidR="00F43A3D">
          <w:t xml:space="preserve"> There are other condition</w:t>
        </w:r>
      </w:ins>
      <w:ins w:id="2368" w:author="Peter Dobson" w:date="2021-04-06T13:29:00Z">
        <w:r w:rsidR="00C67F8D">
          <w:t>s</w:t>
        </w:r>
      </w:ins>
      <w:ins w:id="2369" w:author="Peter Dobson" w:date="2021-04-06T13:14:00Z">
        <w:r w:rsidR="00F43A3D">
          <w:t xml:space="preserve"> that </w:t>
        </w:r>
      </w:ins>
      <w:ins w:id="2370" w:author="Peter Dobson" w:date="2021-04-06T13:21:00Z">
        <w:r w:rsidR="00305115">
          <w:t xml:space="preserve">are nonessential which </w:t>
        </w:r>
      </w:ins>
      <w:ins w:id="2371" w:author="Peter Dobson" w:date="2021-04-06T13:14:00Z">
        <w:r w:rsidR="00F43A3D">
          <w:t xml:space="preserve">could be monitored but </w:t>
        </w:r>
      </w:ins>
      <w:ins w:id="2372" w:author="Peter Dobson" w:date="2021-04-06T13:15:00Z">
        <w:r w:rsidR="00305115">
          <w:t>are not detailed here.</w:t>
        </w:r>
      </w:ins>
    </w:p>
    <w:p w14:paraId="4DA95672" w14:textId="06FC27D8" w:rsidR="00C21B6D" w:rsidRPr="009159B6" w:rsidRDefault="00C21B6D">
      <w:pPr>
        <w:pStyle w:val="Heading3"/>
        <w:jc w:val="both"/>
        <w:pPrChange w:id="2373" w:author="usuario" w:date="2020-09-01T16:50:00Z">
          <w:pPr>
            <w:pStyle w:val="Heading3"/>
          </w:pPr>
        </w:pPrChange>
      </w:pPr>
      <w:bookmarkStart w:id="2374" w:name="_Toc49294847"/>
      <w:r w:rsidRPr="009159B6">
        <w:lastRenderedPageBreak/>
        <w:t>Minor lights</w:t>
      </w:r>
      <w:bookmarkEnd w:id="2374"/>
    </w:p>
    <w:p w14:paraId="74664274" w14:textId="1E7DFA82" w:rsidR="00C21B6D" w:rsidRPr="009159B6" w:rsidRDefault="00C21B6D">
      <w:pPr>
        <w:pStyle w:val="BodyText"/>
        <w:jc w:val="both"/>
        <w:pPrChange w:id="2375" w:author="usuario" w:date="2020-09-01T16:50:00Z">
          <w:pPr>
            <w:pStyle w:val="BodyText"/>
          </w:pPr>
        </w:pPrChange>
      </w:pPr>
      <w:r w:rsidRPr="009159B6">
        <w:t>These are now relatively easy to remotely monitor.  However, the Operating Authority may elect to monitor all or only the more navigat</w:t>
      </w:r>
      <w:r w:rsidR="00AA57FE" w:rsidRPr="009159B6">
        <w:t xml:space="preserve">ionally important </w:t>
      </w:r>
      <w:ins w:id="2376" w:author="Rob Dale" w:date="2020-08-28T16:17:00Z">
        <w:r w:rsidR="00DE4B43" w:rsidRPr="009159B6">
          <w:t xml:space="preserve">aspects </w:t>
        </w:r>
      </w:ins>
      <w:r w:rsidR="00AA57FE" w:rsidRPr="009159B6">
        <w:t>of these AtoN</w:t>
      </w:r>
      <w:ins w:id="2377" w:author="Rob Dale" w:date="2020-08-28T16:17:00Z">
        <w:r w:rsidR="00DE4B43" w:rsidRPr="009159B6">
          <w:t>`s</w:t>
        </w:r>
      </w:ins>
      <w:r w:rsidRPr="009159B6">
        <w:t>.</w:t>
      </w:r>
    </w:p>
    <w:p w14:paraId="121063B0" w14:textId="60C80783" w:rsidR="00C21B6D" w:rsidRPr="009159B6" w:rsidDel="00C67F8D" w:rsidRDefault="00C21B6D">
      <w:pPr>
        <w:pStyle w:val="Heading3"/>
        <w:jc w:val="both"/>
        <w:rPr>
          <w:del w:id="2378" w:author="Peter Dobson" w:date="2021-04-06T13:31:00Z"/>
        </w:rPr>
        <w:pPrChange w:id="2379" w:author="usuario" w:date="2020-09-01T16:50:00Z">
          <w:pPr>
            <w:pStyle w:val="Heading3"/>
          </w:pPr>
        </w:pPrChange>
      </w:pPr>
      <w:bookmarkStart w:id="2380" w:name="_Toc49294848"/>
      <w:del w:id="2381" w:author="Peter Dobson" w:date="2021-04-06T13:31:00Z">
        <w:r w:rsidRPr="009159B6" w:rsidDel="00C67F8D">
          <w:delText>Sector lights</w:delText>
        </w:r>
        <w:bookmarkEnd w:id="2380"/>
      </w:del>
    </w:p>
    <w:p w14:paraId="19CD210B" w14:textId="2DEE1E68" w:rsidR="00C21B6D" w:rsidRPr="009159B6" w:rsidDel="00C67F8D" w:rsidRDefault="00C21B6D">
      <w:pPr>
        <w:pStyle w:val="BodyText"/>
        <w:jc w:val="both"/>
        <w:rPr>
          <w:del w:id="2382" w:author="Peter Dobson" w:date="2021-04-06T13:31:00Z"/>
        </w:rPr>
        <w:pPrChange w:id="2383" w:author="usuario" w:date="2020-09-01T16:50:00Z">
          <w:pPr>
            <w:pStyle w:val="BodyText"/>
          </w:pPr>
        </w:pPrChange>
      </w:pPr>
      <w:del w:id="2384" w:author="Peter Dobson" w:date="2021-04-06T13:31:00Z">
        <w:r w:rsidRPr="009159B6" w:rsidDel="00C67F8D">
          <w:delText>Depending on the complexity of the AtoN and its importance in the waterway, consideration should be given to monitoring sector lights.</w:delText>
        </w:r>
      </w:del>
    </w:p>
    <w:p w14:paraId="6D796F1F" w14:textId="6899C48F" w:rsidR="00C21B6D" w:rsidRPr="009159B6" w:rsidRDefault="00C21B6D">
      <w:pPr>
        <w:pStyle w:val="Heading3"/>
        <w:jc w:val="both"/>
        <w:pPrChange w:id="2385" w:author="usuario" w:date="2020-09-01T16:50:00Z">
          <w:pPr>
            <w:pStyle w:val="Heading3"/>
          </w:pPr>
        </w:pPrChange>
      </w:pPr>
      <w:bookmarkStart w:id="2386" w:name="_Toc49294849"/>
      <w:r w:rsidRPr="009159B6">
        <w:t>Leading lights</w:t>
      </w:r>
      <w:bookmarkEnd w:id="2386"/>
    </w:p>
    <w:p w14:paraId="66A8E714" w14:textId="3F597907" w:rsidR="00C21B6D" w:rsidRDefault="00C21B6D">
      <w:pPr>
        <w:pStyle w:val="BodyText"/>
        <w:jc w:val="both"/>
        <w:rPr>
          <w:ins w:id="2387" w:author="Peter Dobson" w:date="2021-04-06T13:34:00Z"/>
        </w:rPr>
        <w:pPrChange w:id="2388" w:author="usuario" w:date="2020-09-01T16:50:00Z">
          <w:pPr>
            <w:pStyle w:val="BodyText"/>
          </w:pPr>
        </w:pPrChange>
      </w:pPr>
      <w:r w:rsidRPr="009159B6">
        <w:t>Depending on the complexity of the AtoN and its importance in the waterway, consideration should be given to monitoring leading lights.</w:t>
      </w:r>
      <w:commentRangeEnd w:id="2347"/>
      <w:r w:rsidR="00D3436E">
        <w:rPr>
          <w:rStyle w:val="CommentReference"/>
        </w:rPr>
        <w:commentReference w:id="2347"/>
      </w:r>
    </w:p>
    <w:p w14:paraId="6684D3BD" w14:textId="513EC269" w:rsidR="00C67F8D" w:rsidRPr="009159B6" w:rsidRDefault="00C67F8D">
      <w:pPr>
        <w:pStyle w:val="BodyText"/>
        <w:jc w:val="both"/>
        <w:pPrChange w:id="2389" w:author="usuario" w:date="2020-09-01T16:50:00Z">
          <w:pPr>
            <w:pStyle w:val="BodyText"/>
          </w:pPr>
        </w:pPrChange>
      </w:pPr>
      <w:ins w:id="2390" w:author="Peter Dobson" w:date="2021-04-06T13:34:00Z">
        <w:r w:rsidRPr="00C67F8D">
          <w:rPr>
            <w:highlight w:val="yellow"/>
            <w:rPrChange w:id="2391" w:author="Peter Dobson" w:date="2021-04-06T13:35:00Z">
              <w:rPr/>
            </w:rPrChange>
          </w:rPr>
          <w:t xml:space="preserve">Need to replace the above section with some new words where the selection of what to monitor is based around the </w:t>
        </w:r>
      </w:ins>
      <w:ins w:id="2392" w:author="Peter Dobson" w:date="2021-04-06T13:35:00Z">
        <w:r w:rsidRPr="00C67F8D">
          <w:rPr>
            <w:highlight w:val="yellow"/>
            <w:rPrChange w:id="2393" w:author="Peter Dobson" w:date="2021-04-06T13:35:00Z">
              <w:rPr/>
            </w:rPrChange>
          </w:rPr>
          <w:t>availability</w:t>
        </w:r>
      </w:ins>
      <w:ins w:id="2394" w:author="Peter Dobson" w:date="2021-04-06T13:34:00Z">
        <w:r w:rsidRPr="00C67F8D">
          <w:rPr>
            <w:highlight w:val="yellow"/>
            <w:rPrChange w:id="2395" w:author="Peter Dobson" w:date="2021-04-06T13:35:00Z">
              <w:rPr/>
            </w:rPrChange>
          </w:rPr>
          <w:t xml:space="preserve"> </w:t>
        </w:r>
      </w:ins>
      <w:ins w:id="2396" w:author="Peter Dobson" w:date="2021-04-06T13:35:00Z">
        <w:r w:rsidRPr="00C67F8D">
          <w:rPr>
            <w:highlight w:val="yellow"/>
            <w:rPrChange w:id="2397" w:author="Peter Dobson" w:date="2021-04-06T13:35:00Z">
              <w:rPr/>
            </w:rPrChange>
          </w:rPr>
          <w:t>and the MTTR.</w:t>
        </w:r>
      </w:ins>
      <w:ins w:id="2398" w:author="Peter Dobson" w:date="2021-04-06T13:36:00Z">
        <w:r w:rsidR="00D3436E">
          <w:t xml:space="preserve"> – Inclusion for ENG14</w:t>
        </w:r>
      </w:ins>
    </w:p>
    <w:p w14:paraId="78B5DCFA" w14:textId="429D0417" w:rsidR="00C21B6D" w:rsidRPr="009159B6" w:rsidRDefault="00C21B6D" w:rsidP="00913551">
      <w:pPr>
        <w:pStyle w:val="Heading2"/>
      </w:pPr>
      <w:bookmarkStart w:id="2399" w:name="_Toc49294850"/>
      <w:r w:rsidRPr="009159B6">
        <w:t>Floating Aids</w:t>
      </w:r>
      <w:bookmarkEnd w:id="2399"/>
    </w:p>
    <w:p w14:paraId="1CB2B6FB" w14:textId="77777777" w:rsidR="00AA57FE" w:rsidRPr="009159B6" w:rsidRDefault="00AA57FE">
      <w:pPr>
        <w:pStyle w:val="Heading2separationline"/>
        <w:jc w:val="both"/>
        <w:pPrChange w:id="2400" w:author="usuario" w:date="2020-09-01T16:50:00Z">
          <w:pPr>
            <w:pStyle w:val="Heading2separationline"/>
          </w:pPr>
        </w:pPrChange>
      </w:pPr>
    </w:p>
    <w:p w14:paraId="73EB668B" w14:textId="0F227FBF" w:rsidR="00C21B6D" w:rsidRPr="009159B6" w:rsidRDefault="00C21B6D">
      <w:pPr>
        <w:pStyle w:val="Heading3"/>
        <w:jc w:val="both"/>
        <w:pPrChange w:id="2401" w:author="usuario" w:date="2020-09-01T16:50:00Z">
          <w:pPr>
            <w:pStyle w:val="Heading3"/>
          </w:pPr>
        </w:pPrChange>
      </w:pPr>
      <w:bookmarkStart w:id="2402" w:name="_Toc49294851"/>
      <w:r w:rsidRPr="009159B6">
        <w:t>Lightvessels</w:t>
      </w:r>
      <w:bookmarkEnd w:id="2402"/>
    </w:p>
    <w:p w14:paraId="28C9C8ED" w14:textId="443EBE73" w:rsidR="00C21B6D" w:rsidRPr="009159B6" w:rsidRDefault="00C21B6D">
      <w:pPr>
        <w:pStyle w:val="BodyText"/>
        <w:jc w:val="both"/>
        <w:pPrChange w:id="2403" w:author="usuario" w:date="2020-09-01T16:50:00Z">
          <w:pPr>
            <w:pStyle w:val="BodyText"/>
          </w:pPr>
        </w:pPrChange>
      </w:pPr>
      <w:r w:rsidRPr="009159B6">
        <w:t>All AtoN signals should be monitored</w:t>
      </w:r>
      <w:ins w:id="2404" w:author="Rob Dale" w:date="2020-08-28T16:18:00Z">
        <w:r w:rsidR="00DE4B43" w:rsidRPr="009159B6">
          <w:t xml:space="preserve"> </w:t>
        </w:r>
      </w:ins>
      <w:del w:id="2405" w:author="Rob Dale" w:date="2020-08-28T16:18:00Z">
        <w:r w:rsidRPr="009159B6" w:rsidDel="00DE4B43">
          <w:delText xml:space="preserve">.  These will be </w:delText>
        </w:r>
      </w:del>
      <w:r w:rsidRPr="009159B6">
        <w:t>similar to those fitted to major lighthouses</w:t>
      </w:r>
      <w:ins w:id="2406" w:author="Rob Dale" w:date="2020-08-28T16:18:00Z">
        <w:r w:rsidR="00DE4B43" w:rsidRPr="009159B6">
          <w:t xml:space="preserve">. </w:t>
        </w:r>
      </w:ins>
      <w:del w:id="2407" w:author="Rob Dale" w:date="2020-08-28T16:18:00Z">
        <w:r w:rsidRPr="009159B6" w:rsidDel="00DE4B43">
          <w:delText xml:space="preserve"> with the exception of radiobeacons and sector lights.  </w:delText>
        </w:r>
      </w:del>
      <w:r w:rsidRPr="009159B6">
        <w:t>Additional ancillary equipment may be fitted such as collision monitors and position tracking systems.  The output of the latter may be used to operate off station</w:t>
      </w:r>
      <w:del w:id="2408" w:author="Peter Dobson" w:date="2021-04-06T13:43:00Z">
        <w:r w:rsidRPr="009159B6" w:rsidDel="00D3436E">
          <w:delText xml:space="preserve"> </w:delText>
        </w:r>
        <w:commentRangeStart w:id="2409"/>
        <w:r w:rsidRPr="009159B6" w:rsidDel="00D3436E">
          <w:delText>and riding lights</w:delText>
        </w:r>
      </w:del>
      <w:r w:rsidRPr="009159B6">
        <w:t>.</w:t>
      </w:r>
      <w:commentRangeEnd w:id="2409"/>
      <w:r w:rsidR="00DF39C5">
        <w:rPr>
          <w:rStyle w:val="CommentReference"/>
        </w:rPr>
        <w:commentReference w:id="2409"/>
      </w:r>
      <w:r w:rsidRPr="009159B6">
        <w:t xml:space="preserve">  Alternatively, a remote control may be provided for this function.</w:t>
      </w:r>
    </w:p>
    <w:p w14:paraId="602DEB43" w14:textId="09068D01" w:rsidR="00C21B6D" w:rsidRPr="009159B6" w:rsidRDefault="00C21B6D">
      <w:pPr>
        <w:pStyle w:val="Heading3"/>
        <w:jc w:val="both"/>
        <w:pPrChange w:id="2410" w:author="usuario" w:date="2020-09-01T16:50:00Z">
          <w:pPr>
            <w:pStyle w:val="Heading3"/>
          </w:pPr>
        </w:pPrChange>
      </w:pPr>
      <w:bookmarkStart w:id="2411" w:name="_Toc49294852"/>
      <w:r w:rsidRPr="009159B6">
        <w:t>Lanbys and Lightfloats</w:t>
      </w:r>
      <w:bookmarkEnd w:id="2411"/>
      <w:r w:rsidRPr="009159B6">
        <w:t xml:space="preserve"> </w:t>
      </w:r>
    </w:p>
    <w:p w14:paraId="5CA747E6" w14:textId="0C412730" w:rsidR="00C21B6D" w:rsidRPr="009159B6" w:rsidRDefault="00C21B6D">
      <w:pPr>
        <w:pStyle w:val="BodyText"/>
        <w:jc w:val="both"/>
        <w:pPrChange w:id="2412" w:author="usuario" w:date="2020-09-01T16:50:00Z">
          <w:pPr>
            <w:pStyle w:val="BodyText"/>
          </w:pPr>
        </w:pPrChange>
      </w:pPr>
      <w:r w:rsidRPr="009159B6">
        <w:t>These may contain AtoN similar to those fitted to</w:t>
      </w:r>
      <w:ins w:id="2413" w:author="Peter Dobson" w:date="2021-04-06T13:44:00Z">
        <w:r w:rsidR="00D3436E">
          <w:t xml:space="preserve"> a</w:t>
        </w:r>
      </w:ins>
      <w:r w:rsidRPr="009159B6">
        <w:t xml:space="preserve"> </w:t>
      </w:r>
      <w:del w:id="2414" w:author="Rob Dale" w:date="2020-08-28T16:19:00Z">
        <w:r w:rsidRPr="009159B6" w:rsidDel="00DE4B43">
          <w:delText>lightvessels</w:delText>
        </w:r>
      </w:del>
      <w:ins w:id="2415" w:author="Rob Dale" w:date="2020-08-28T16:19:00Z">
        <w:r w:rsidR="00DE4B43" w:rsidRPr="009159B6">
          <w:t>lightvessels</w:t>
        </w:r>
      </w:ins>
      <w:r w:rsidRPr="009159B6">
        <w:t xml:space="preserve"> and should be monitored.</w:t>
      </w:r>
    </w:p>
    <w:p w14:paraId="187E253D" w14:textId="5B5C21E6" w:rsidR="00C21B6D" w:rsidRPr="009159B6" w:rsidRDefault="00C21B6D">
      <w:pPr>
        <w:pStyle w:val="Heading3"/>
        <w:jc w:val="both"/>
        <w:pPrChange w:id="2416" w:author="usuario" w:date="2020-09-01T16:50:00Z">
          <w:pPr>
            <w:pStyle w:val="Heading3"/>
          </w:pPr>
        </w:pPrChange>
      </w:pPr>
      <w:bookmarkStart w:id="2417" w:name="_Toc49294853"/>
      <w:r w:rsidRPr="009159B6">
        <w:t>Major buoys</w:t>
      </w:r>
      <w:bookmarkEnd w:id="2417"/>
    </w:p>
    <w:p w14:paraId="3A67511A" w14:textId="44F649C6" w:rsidR="00C21B6D" w:rsidRPr="009159B6" w:rsidRDefault="00C21B6D">
      <w:pPr>
        <w:pStyle w:val="BodyText"/>
        <w:jc w:val="both"/>
        <w:pPrChange w:id="2418" w:author="usuario" w:date="2020-09-01T16:50:00Z">
          <w:pPr>
            <w:pStyle w:val="BodyText"/>
          </w:pPr>
        </w:pPrChange>
      </w:pPr>
      <w:r w:rsidRPr="009159B6">
        <w:t xml:space="preserve">Typically fitted with a </w:t>
      </w:r>
      <w:ins w:id="2419" w:author="Peter Dobson" w:date="2021-04-06T13:45:00Z">
        <w:r w:rsidR="00D3436E">
          <w:t xml:space="preserve">combination of </w:t>
        </w:r>
      </w:ins>
      <w:r w:rsidRPr="009159B6">
        <w:t xml:space="preserve">light, </w:t>
      </w:r>
      <w:ins w:id="2420" w:author="Peter Dobson" w:date="2021-04-06T13:44:00Z">
        <w:r w:rsidR="00D3436E">
          <w:t>AIS</w:t>
        </w:r>
      </w:ins>
      <w:ins w:id="2421" w:author="Peter Dobson" w:date="2021-04-06T13:45:00Z">
        <w:r w:rsidR="00D3436E">
          <w:t xml:space="preserve">, </w:t>
        </w:r>
      </w:ins>
      <w:r w:rsidRPr="009159B6">
        <w:t>racon</w:t>
      </w:r>
      <w:ins w:id="2422" w:author="Peter Dobson" w:date="2021-04-06T13:45:00Z">
        <w:r w:rsidR="00D3436E">
          <w:t>, bell / whistle, where a ra</w:t>
        </w:r>
      </w:ins>
      <w:ins w:id="2423" w:author="Peter Dobson" w:date="2021-04-06T13:48:00Z">
        <w:r w:rsidR="00DF39C5">
          <w:t>c</w:t>
        </w:r>
      </w:ins>
      <w:ins w:id="2424" w:author="Peter Dobson" w:date="2021-04-06T13:45:00Z">
        <w:r w:rsidR="00D3436E">
          <w:t xml:space="preserve">on is fitted </w:t>
        </w:r>
      </w:ins>
      <w:del w:id="2425" w:author="Peter Dobson" w:date="2021-04-06T13:45:00Z">
        <w:r w:rsidRPr="009159B6" w:rsidDel="00D3436E">
          <w:delText xml:space="preserve"> and </w:delText>
        </w:r>
      </w:del>
      <w:r w:rsidRPr="009159B6">
        <w:t>a posit</w:t>
      </w:r>
      <w:r w:rsidR="007E4815" w:rsidRPr="009159B6">
        <w:t>ion tracking system, these AtoN</w:t>
      </w:r>
      <w:r w:rsidRPr="009159B6">
        <w:t xml:space="preserve"> should be considered for remote monitoring</w:t>
      </w:r>
      <w:r w:rsidR="00C753BA" w:rsidRPr="009159B6">
        <w:t>.</w:t>
      </w:r>
    </w:p>
    <w:p w14:paraId="289F3846" w14:textId="788D59C8" w:rsidR="00C21B6D" w:rsidRPr="009159B6" w:rsidRDefault="00C21B6D">
      <w:pPr>
        <w:pStyle w:val="Heading3"/>
        <w:jc w:val="both"/>
        <w:pPrChange w:id="2426" w:author="usuario" w:date="2020-09-01T16:50:00Z">
          <w:pPr>
            <w:pStyle w:val="Heading3"/>
          </w:pPr>
        </w:pPrChange>
      </w:pPr>
      <w:bookmarkStart w:id="2427" w:name="_Toc49294854"/>
      <w:r w:rsidRPr="009159B6">
        <w:t>Other navigational buoys</w:t>
      </w:r>
      <w:bookmarkEnd w:id="2427"/>
      <w:r w:rsidRPr="009159B6">
        <w:t xml:space="preserve"> </w:t>
      </w:r>
    </w:p>
    <w:p w14:paraId="0225CEAA" w14:textId="3B9EC586" w:rsidR="00DE4B43" w:rsidRPr="009159B6" w:rsidRDefault="00C21B6D">
      <w:pPr>
        <w:pStyle w:val="BodyText"/>
        <w:jc w:val="both"/>
        <w:pPrChange w:id="2428" w:author="usuario" w:date="2020-09-01T16:50:00Z">
          <w:pPr>
            <w:pStyle w:val="BodyText"/>
          </w:pPr>
        </w:pPrChange>
      </w:pPr>
      <w:r w:rsidRPr="009159B6">
        <w:t>These are now relatively easy to monitor, the Operating Authority may elect to monitor all or only the more navigat</w:t>
      </w:r>
      <w:r w:rsidR="007E4815" w:rsidRPr="009159B6">
        <w:t>ionally important of these AtoN.</w:t>
      </w:r>
    </w:p>
    <w:p w14:paraId="21F965B3" w14:textId="64C30A22" w:rsidR="00C21B6D" w:rsidRPr="009159B6" w:rsidRDefault="007E4815" w:rsidP="00913551">
      <w:pPr>
        <w:pStyle w:val="Heading2"/>
      </w:pPr>
      <w:bookmarkStart w:id="2429" w:name="_Toc49294855"/>
      <w:r w:rsidRPr="009159B6">
        <w:t>AtoN</w:t>
      </w:r>
      <w:r w:rsidR="00C21B6D" w:rsidRPr="009159B6">
        <w:t xml:space="preserve"> on Offshore Structures</w:t>
      </w:r>
      <w:bookmarkEnd w:id="2429"/>
    </w:p>
    <w:p w14:paraId="2968A606" w14:textId="77777777" w:rsidR="007E4815" w:rsidRPr="009159B6" w:rsidRDefault="007E4815">
      <w:pPr>
        <w:pStyle w:val="Heading2separationline"/>
        <w:jc w:val="both"/>
        <w:pPrChange w:id="2430" w:author="usuario" w:date="2020-09-01T16:50:00Z">
          <w:pPr>
            <w:pStyle w:val="Heading2separationline"/>
          </w:pPr>
        </w:pPrChange>
      </w:pPr>
    </w:p>
    <w:p w14:paraId="77BF418A" w14:textId="7BC8E71A" w:rsidR="00C21B6D" w:rsidRPr="009159B6" w:rsidRDefault="00C21B6D">
      <w:pPr>
        <w:pStyle w:val="BodyText"/>
        <w:jc w:val="both"/>
        <w:pPrChange w:id="2431" w:author="usuario" w:date="2020-09-01T16:50:00Z">
          <w:pPr>
            <w:pStyle w:val="BodyText"/>
          </w:pPr>
        </w:pPrChange>
      </w:pPr>
      <w:r w:rsidRPr="009159B6">
        <w:t xml:space="preserve">Offshore structures comprising oil and gas rigs have their AtoN approved by the Authority, but are generally monitored by the operator of the structure where the structure is manned.  Where the structure is not manned all AtoN signals should be </w:t>
      </w:r>
      <w:ins w:id="2432" w:author="Rob Dale" w:date="2020-08-28T16:21:00Z">
        <w:r w:rsidR="0020234E" w:rsidRPr="009159B6">
          <w:t xml:space="preserve">remotely </w:t>
        </w:r>
      </w:ins>
      <w:r w:rsidRPr="009159B6">
        <w:t>monitored. Wind farms and wave generators also belong to offshore structures.</w:t>
      </w:r>
    </w:p>
    <w:p w14:paraId="3C34DE0A" w14:textId="77777777" w:rsidR="00357BCB" w:rsidRPr="009159B6" w:rsidRDefault="00357BCB" w:rsidP="00357BCB">
      <w:pPr>
        <w:pStyle w:val="Heading2"/>
        <w:rPr>
          <w:moveTo w:id="2433" w:author="Peter Dobson" w:date="2021-04-06T14:12:00Z"/>
        </w:rPr>
      </w:pPr>
      <w:bookmarkStart w:id="2434" w:name="_Toc49294856"/>
      <w:moveToRangeStart w:id="2435" w:author="Peter Dobson" w:date="2021-04-06T14:12:00Z" w:name="move68610794"/>
      <w:moveTo w:id="2436" w:author="Peter Dobson" w:date="2021-04-06T14:12:00Z">
        <w:r w:rsidRPr="009159B6">
          <w:t xml:space="preserve">AtoN on </w:t>
        </w:r>
        <w:commentRangeStart w:id="2437"/>
        <w:r w:rsidRPr="009159B6">
          <w:t>Aquaculture Sites</w:t>
        </w:r>
      </w:moveTo>
      <w:commentRangeEnd w:id="2437"/>
      <w:r>
        <w:rPr>
          <w:rStyle w:val="CommentReference"/>
          <w:rFonts w:asciiTheme="minorHAnsi" w:eastAsiaTheme="minorHAnsi" w:hAnsiTheme="minorHAnsi" w:cstheme="minorBidi"/>
          <w:b w:val="0"/>
          <w:bCs w:val="0"/>
          <w:caps w:val="0"/>
        </w:rPr>
        <w:commentReference w:id="2437"/>
      </w:r>
    </w:p>
    <w:p w14:paraId="5336F3EF" w14:textId="77777777" w:rsidR="00357BCB" w:rsidRPr="009159B6" w:rsidRDefault="00357BCB" w:rsidP="00357BCB">
      <w:pPr>
        <w:pStyle w:val="Heading2separationline"/>
        <w:jc w:val="both"/>
        <w:rPr>
          <w:moveTo w:id="2438" w:author="Peter Dobson" w:date="2021-04-06T14:12:00Z"/>
        </w:rPr>
      </w:pPr>
    </w:p>
    <w:p w14:paraId="7E38EA8B" w14:textId="77777777" w:rsidR="00357BCB" w:rsidRPr="009159B6" w:rsidRDefault="00357BCB" w:rsidP="00357BCB">
      <w:pPr>
        <w:pStyle w:val="BodyText"/>
        <w:jc w:val="both"/>
        <w:rPr>
          <w:moveTo w:id="2439" w:author="Peter Dobson" w:date="2021-04-06T14:12:00Z"/>
        </w:rPr>
      </w:pPr>
      <w:moveTo w:id="2440" w:author="Peter Dobson" w:date="2021-04-06T14:12:00Z">
        <w:r w:rsidRPr="009159B6">
          <w:t>While there is presently not much information available on AtoN at aquaculture sites being remotely monitored, such sites are expected to be monitored by the operator.</w:t>
        </w:r>
      </w:moveTo>
    </w:p>
    <w:moveToRangeEnd w:id="2435"/>
    <w:p w14:paraId="7F425034" w14:textId="4194450C" w:rsidR="00C21B6D" w:rsidRPr="009159B6" w:rsidRDefault="00C939F3" w:rsidP="00913551">
      <w:pPr>
        <w:pStyle w:val="Heading2"/>
      </w:pPr>
      <w:ins w:id="2441" w:author="Mariano Marpegan" w:date="2020-08-25T17:53:00Z">
        <w:r w:rsidRPr="009159B6">
          <w:t>AIS-</w:t>
        </w:r>
      </w:ins>
      <w:r w:rsidR="00C21B6D" w:rsidRPr="009159B6">
        <w:t>A</w:t>
      </w:r>
      <w:r w:rsidR="007E4815" w:rsidRPr="009159B6">
        <w:t>to</w:t>
      </w:r>
      <w:r w:rsidR="00C21B6D" w:rsidRPr="009159B6">
        <w:t>N</w:t>
      </w:r>
      <w:del w:id="2442" w:author="Mariano Marpegan" w:date="2020-08-25T17:53:00Z">
        <w:r w:rsidR="00C21B6D" w:rsidRPr="009159B6" w:rsidDel="00C939F3">
          <w:delText xml:space="preserve"> AIS</w:delText>
        </w:r>
      </w:del>
      <w:bookmarkEnd w:id="2434"/>
    </w:p>
    <w:p w14:paraId="6D4C80B6" w14:textId="77777777" w:rsidR="007E4815" w:rsidRPr="009159B6" w:rsidRDefault="007E4815">
      <w:pPr>
        <w:pStyle w:val="Heading2separationline"/>
        <w:jc w:val="both"/>
        <w:pPrChange w:id="2443" w:author="usuario" w:date="2020-09-01T16:50:00Z">
          <w:pPr>
            <w:pStyle w:val="Heading2separationline"/>
          </w:pPr>
        </w:pPrChange>
      </w:pPr>
    </w:p>
    <w:p w14:paraId="2E0BCB82" w14:textId="2AC3E64F" w:rsidR="00C21B6D" w:rsidRPr="009159B6" w:rsidRDefault="00C21B6D">
      <w:pPr>
        <w:pStyle w:val="BodyText"/>
        <w:jc w:val="both"/>
        <w:rPr>
          <w:ins w:id="2444" w:author="Mariano Marpegan" w:date="2020-08-25T23:49:00Z"/>
        </w:rPr>
        <w:pPrChange w:id="2445" w:author="usuario" w:date="2020-09-01T16:50:00Z">
          <w:pPr>
            <w:pStyle w:val="BodyText"/>
          </w:pPr>
        </w:pPrChange>
      </w:pPr>
      <w:r w:rsidRPr="009159B6">
        <w:t xml:space="preserve">Where </w:t>
      </w:r>
      <w:ins w:id="2446" w:author="Mariano Marpegan" w:date="2020-08-25T17:53:00Z">
        <w:r w:rsidR="00C939F3" w:rsidRPr="009159B6">
          <w:t>AIS-</w:t>
        </w:r>
      </w:ins>
      <w:r w:rsidRPr="009159B6">
        <w:t xml:space="preserve">AtoN </w:t>
      </w:r>
      <w:del w:id="2447" w:author="Mariano Marpegan" w:date="2020-08-25T17:53:00Z">
        <w:r w:rsidRPr="009159B6" w:rsidDel="00C939F3">
          <w:delText xml:space="preserve">AIS </w:delText>
        </w:r>
      </w:del>
      <w:r w:rsidRPr="009159B6">
        <w:t xml:space="preserve">is installed its basic function can, in part, be checked by a normal RCMS system via equipment </w:t>
      </w:r>
      <w:del w:id="2448" w:author="Peter Dobson" w:date="2021-04-06T14:03:00Z">
        <w:r w:rsidR="007E4815" w:rsidRPr="009159B6" w:rsidDel="00E46C38">
          <w:delText>self-test</w:delText>
        </w:r>
        <w:r w:rsidRPr="009159B6" w:rsidDel="00E46C38">
          <w:delText xml:space="preserve"> facilities</w:delText>
        </w:r>
      </w:del>
      <w:ins w:id="2449" w:author="Peter Dobson" w:date="2021-04-06T14:03:00Z">
        <w:r w:rsidR="00E46C38">
          <w:t>powered facility</w:t>
        </w:r>
      </w:ins>
      <w:r w:rsidRPr="009159B6">
        <w:t>.  However</w:t>
      </w:r>
      <w:r w:rsidR="007E4815" w:rsidRPr="009159B6">
        <w:t>,</w:t>
      </w:r>
      <w:r w:rsidRPr="009159B6">
        <w:t xml:space="preserve"> it is preferable to monitor the actual signal in space by the use of an AIS Base Station Network and appropriate </w:t>
      </w:r>
      <w:del w:id="2450" w:author="Peter Dobson" w:date="2021-04-06T14:05:00Z">
        <w:r w:rsidRPr="009159B6" w:rsidDel="00E46C38">
          <w:delText xml:space="preserve">analysis </w:delText>
        </w:r>
      </w:del>
      <w:ins w:id="2451" w:author="Peter Dobson" w:date="2021-04-06T14:05:00Z">
        <w:r w:rsidR="00E46C38">
          <w:t xml:space="preserve">monitoring </w:t>
        </w:r>
      </w:ins>
      <w:r w:rsidRPr="009159B6">
        <w:t xml:space="preserve">software.  Where such Base Station Network monitoring is in place, AIS can be used to </w:t>
      </w:r>
      <w:commentRangeStart w:id="2452"/>
      <w:r w:rsidRPr="009159B6">
        <w:t>monitor</w:t>
      </w:r>
      <w:commentRangeEnd w:id="2452"/>
      <w:r w:rsidR="00357BCB">
        <w:rPr>
          <w:rStyle w:val="CommentReference"/>
        </w:rPr>
        <w:commentReference w:id="2452"/>
      </w:r>
      <w:r w:rsidRPr="009159B6">
        <w:t xml:space="preserve"> </w:t>
      </w:r>
      <w:ins w:id="2453" w:author="Peter Dobson" w:date="2021-04-06T14:08:00Z">
        <w:r w:rsidR="00357BCB">
          <w:t xml:space="preserve">a limited number of </w:t>
        </w:r>
      </w:ins>
      <w:r w:rsidRPr="009159B6">
        <w:t>other AtoN equipment and support systems at the location</w:t>
      </w:r>
      <w:ins w:id="2454" w:author="Peter Dobson" w:date="2021-04-06T14:09:00Z">
        <w:r w:rsidR="00357BCB">
          <w:t>,</w:t>
        </w:r>
      </w:ins>
      <w:r w:rsidRPr="009159B6">
        <w:t xml:space="preserve"> without the need for an independent RCMS system.</w:t>
      </w:r>
      <w:ins w:id="2455" w:author="Rob Dale" w:date="2020-08-28T16:23:00Z">
        <w:r w:rsidR="0020234E" w:rsidRPr="009159B6">
          <w:t xml:space="preserve"> AtoN </w:t>
        </w:r>
      </w:ins>
      <w:ins w:id="2456" w:author="Rob Dale" w:date="2020-08-28T16:24:00Z">
        <w:r w:rsidR="0020234E" w:rsidRPr="009159B6">
          <w:t>status can be accessed by the mariner to give an indication of its current condition.</w:t>
        </w:r>
      </w:ins>
    </w:p>
    <w:p w14:paraId="2AE76C88" w14:textId="20695956" w:rsidR="00ED37C1" w:rsidRPr="009159B6" w:rsidDel="0020234E" w:rsidRDefault="00ED37C1">
      <w:pPr>
        <w:pStyle w:val="Heading2"/>
        <w:rPr>
          <w:del w:id="2457" w:author="Rob Dale" w:date="2020-08-28T16:24:00Z"/>
        </w:rPr>
        <w:pPrChange w:id="2458" w:author="Peter Dobson" w:date="2020-10-14T13:16:00Z">
          <w:pPr>
            <w:pStyle w:val="BodyText"/>
          </w:pPr>
        </w:pPrChange>
      </w:pPr>
      <w:ins w:id="2459" w:author="Mariano Marpegan" w:date="2020-08-25T23:49:00Z">
        <w:del w:id="2460" w:author="Rob Dale" w:date="2020-08-28T16:24:00Z">
          <w:r w:rsidRPr="009159B6" w:rsidDel="0020234E">
            <w:lastRenderedPageBreak/>
            <w:delText>The use of AtoN with AIS comprises a useful tool that allows, simultaneously, the remote monitoring of navigation aids and provides information to the mariner.</w:delText>
          </w:r>
        </w:del>
      </w:ins>
    </w:p>
    <w:p w14:paraId="158B145E" w14:textId="7C21E19F" w:rsidR="00C21B6D" w:rsidRPr="009159B6" w:rsidDel="00357BCB" w:rsidRDefault="007E4815">
      <w:pPr>
        <w:pStyle w:val="Heading2"/>
        <w:rPr>
          <w:moveFrom w:id="2461" w:author="Peter Dobson" w:date="2021-04-06T14:12:00Z"/>
        </w:rPr>
      </w:pPr>
      <w:bookmarkStart w:id="2462" w:name="_Toc49294857"/>
      <w:moveFromRangeStart w:id="2463" w:author="Peter Dobson" w:date="2021-04-06T14:12:00Z" w:name="move68610794"/>
      <w:moveFrom w:id="2464" w:author="Peter Dobson" w:date="2021-04-06T14:12:00Z">
        <w:r w:rsidRPr="009159B6" w:rsidDel="00357BCB">
          <w:t>A</w:t>
        </w:r>
        <w:r w:rsidR="00CE5B42" w:rsidRPr="009159B6" w:rsidDel="00357BCB">
          <w:t>to</w:t>
        </w:r>
        <w:r w:rsidRPr="009159B6" w:rsidDel="00357BCB">
          <w:t>N</w:t>
        </w:r>
        <w:r w:rsidR="00C21B6D" w:rsidRPr="009159B6" w:rsidDel="00357BCB">
          <w:t xml:space="preserve"> on Aquaculture Sites</w:t>
        </w:r>
        <w:bookmarkEnd w:id="2462"/>
      </w:moveFrom>
    </w:p>
    <w:p w14:paraId="2AF2BF0E" w14:textId="683F40A1" w:rsidR="007E4815" w:rsidRPr="009159B6" w:rsidDel="00357BCB" w:rsidRDefault="007E4815">
      <w:pPr>
        <w:pStyle w:val="Heading2separationline"/>
        <w:jc w:val="both"/>
        <w:rPr>
          <w:moveFrom w:id="2465" w:author="Peter Dobson" w:date="2021-04-06T14:12:00Z"/>
        </w:rPr>
        <w:pPrChange w:id="2466" w:author="usuario" w:date="2020-09-01T16:50:00Z">
          <w:pPr>
            <w:pStyle w:val="Heading2separationline"/>
          </w:pPr>
        </w:pPrChange>
      </w:pPr>
    </w:p>
    <w:p w14:paraId="7349590B" w14:textId="4F2A7179" w:rsidR="00C939F3" w:rsidRPr="009159B6" w:rsidDel="00357BCB" w:rsidRDefault="00C21B6D">
      <w:pPr>
        <w:pStyle w:val="BodyText"/>
        <w:jc w:val="both"/>
        <w:rPr>
          <w:moveFrom w:id="2467" w:author="Peter Dobson" w:date="2021-04-06T14:12:00Z"/>
        </w:rPr>
        <w:pPrChange w:id="2468" w:author="usuario" w:date="2020-09-01T16:50:00Z">
          <w:pPr>
            <w:pStyle w:val="BodyText"/>
          </w:pPr>
        </w:pPrChange>
      </w:pPr>
      <w:moveFrom w:id="2469" w:author="Peter Dobson" w:date="2021-04-06T14:12:00Z">
        <w:r w:rsidRPr="009159B6" w:rsidDel="00357BCB">
          <w:t>While there is presently not muc</w:t>
        </w:r>
        <w:r w:rsidR="007E4815" w:rsidRPr="009159B6" w:rsidDel="00357BCB">
          <w:t>h information available on AtoN</w:t>
        </w:r>
        <w:r w:rsidRPr="009159B6" w:rsidDel="00357BCB">
          <w:t xml:space="preserve"> at aquaculture sites being remotely monitored, such sites are expected to be monitored by the operator.</w:t>
        </w:r>
      </w:moveFrom>
    </w:p>
    <w:p w14:paraId="74A082C8" w14:textId="42139B51" w:rsidR="00C21B6D" w:rsidRPr="009159B6" w:rsidRDefault="00C21B6D">
      <w:pPr>
        <w:pStyle w:val="Heading1"/>
        <w:jc w:val="both"/>
        <w:pPrChange w:id="2470" w:author="usuario" w:date="2020-09-01T16:50:00Z">
          <w:pPr>
            <w:pStyle w:val="Heading1"/>
          </w:pPr>
        </w:pPrChange>
      </w:pPr>
      <w:bookmarkStart w:id="2471" w:name="_Ref462486052"/>
      <w:bookmarkStart w:id="2472" w:name="_Toc49294858"/>
      <w:moveFromRangeEnd w:id="2463"/>
      <w:r w:rsidRPr="009159B6">
        <w:t>RCMS SIGNALS AND COMMANDS</w:t>
      </w:r>
      <w:bookmarkEnd w:id="2471"/>
      <w:bookmarkEnd w:id="2472"/>
    </w:p>
    <w:p w14:paraId="053A3B43" w14:textId="77777777" w:rsidR="007E4815" w:rsidRPr="009159B6" w:rsidRDefault="007E4815">
      <w:pPr>
        <w:pStyle w:val="Heading1separatationline"/>
        <w:jc w:val="both"/>
        <w:pPrChange w:id="2473" w:author="usuario" w:date="2020-09-01T16:50:00Z">
          <w:pPr>
            <w:pStyle w:val="Heading1separatationline"/>
          </w:pPr>
        </w:pPrChange>
      </w:pPr>
    </w:p>
    <w:p w14:paraId="4CC628BE" w14:textId="26001BBC" w:rsidR="00C21B6D" w:rsidRPr="009159B6" w:rsidRDefault="00C21B6D" w:rsidP="00913551">
      <w:pPr>
        <w:pStyle w:val="Heading2"/>
      </w:pPr>
      <w:bookmarkStart w:id="2474" w:name="_Toc49294859"/>
      <w:r w:rsidRPr="009159B6">
        <w:t>Introduction</w:t>
      </w:r>
      <w:bookmarkEnd w:id="2474"/>
    </w:p>
    <w:p w14:paraId="6D34BD15" w14:textId="77777777" w:rsidR="007E4815" w:rsidRPr="009159B6" w:rsidRDefault="007E4815">
      <w:pPr>
        <w:pStyle w:val="Heading2separationline"/>
        <w:jc w:val="both"/>
        <w:pPrChange w:id="2475" w:author="usuario" w:date="2020-09-01T16:50:00Z">
          <w:pPr>
            <w:pStyle w:val="Heading2separationline"/>
          </w:pPr>
        </w:pPrChange>
      </w:pPr>
    </w:p>
    <w:p w14:paraId="6915E50D" w14:textId="6F675588" w:rsidR="00C21B6D" w:rsidRPr="009159B6" w:rsidRDefault="00C21B6D">
      <w:pPr>
        <w:pStyle w:val="BodyText"/>
        <w:jc w:val="both"/>
        <w:pPrChange w:id="2476" w:author="usuario" w:date="2020-09-01T16:50:00Z">
          <w:pPr>
            <w:pStyle w:val="BodyText"/>
          </w:pPr>
        </w:pPrChange>
      </w:pPr>
      <w:r w:rsidRPr="009159B6">
        <w:t xml:space="preserve">An RCMS system can connect </w:t>
      </w:r>
      <w:ins w:id="2477" w:author="Peter Dobson" w:date="2021-04-06T14:21:00Z">
        <w:r w:rsidR="00A86B98">
          <w:t>many different items of equipment such as a PLC</w:t>
        </w:r>
      </w:ins>
      <w:ins w:id="2478" w:author="Peter Dobson" w:date="2021-04-06T14:24:00Z">
        <w:r w:rsidR="00A86B98">
          <w:t xml:space="preserve"> (Programable Logic Controller)</w:t>
        </w:r>
      </w:ins>
      <w:ins w:id="2479" w:author="Peter Dobson" w:date="2021-04-06T14:21:00Z">
        <w:r w:rsidR="00A86B98">
          <w:t>, RTU</w:t>
        </w:r>
      </w:ins>
      <w:ins w:id="2480" w:author="Peter Dobson" w:date="2021-04-06T14:24:00Z">
        <w:r w:rsidR="00A86B98">
          <w:t xml:space="preserve"> (Remote Terminal Unit),</w:t>
        </w:r>
      </w:ins>
      <w:ins w:id="2481" w:author="Peter Dobson" w:date="2021-04-06T14:21:00Z">
        <w:r w:rsidR="00A86B98">
          <w:t xml:space="preserve"> AIS unit, </w:t>
        </w:r>
      </w:ins>
      <w:ins w:id="2482" w:author="Peter Dobson" w:date="2021-04-06T14:30:00Z">
        <w:r w:rsidR="007A2BD1">
          <w:t xml:space="preserve">some </w:t>
        </w:r>
      </w:ins>
      <w:ins w:id="2483" w:author="Peter Dobson" w:date="2021-04-06T14:31:00Z">
        <w:r w:rsidR="007A2BD1">
          <w:t xml:space="preserve">smaller </w:t>
        </w:r>
      </w:ins>
      <w:ins w:id="2484" w:author="Peter Dobson" w:date="2021-04-06T14:30:00Z">
        <w:r w:rsidR="007A2BD1">
          <w:t>A</w:t>
        </w:r>
      </w:ins>
      <w:ins w:id="2485" w:author="Peter Dobson" w:date="2021-04-06T14:31:00Z">
        <w:r w:rsidR="007A2BD1">
          <w:t>t</w:t>
        </w:r>
      </w:ins>
      <w:ins w:id="2486" w:author="Peter Dobson" w:date="2021-04-06T14:30:00Z">
        <w:r w:rsidR="007A2BD1">
          <w:t>oN equi</w:t>
        </w:r>
      </w:ins>
      <w:ins w:id="2487" w:author="Peter Dobson" w:date="2021-04-06T14:31:00Z">
        <w:r w:rsidR="007A2BD1">
          <w:t>p</w:t>
        </w:r>
      </w:ins>
      <w:ins w:id="2488" w:author="Peter Dobson" w:date="2021-04-06T14:30:00Z">
        <w:r w:rsidR="007A2BD1">
          <w:t xml:space="preserve">ment, </w:t>
        </w:r>
      </w:ins>
      <w:ins w:id="2489" w:author="Peter Dobson" w:date="2021-04-06T14:21:00Z">
        <w:r w:rsidR="00A86B98">
          <w:t xml:space="preserve">etc., to a central montoring site. These </w:t>
        </w:r>
      </w:ins>
      <w:ins w:id="2490" w:author="Peter Dobson" w:date="2021-04-06T14:25:00Z">
        <w:r w:rsidR="00A86B98">
          <w:t xml:space="preserve">items </w:t>
        </w:r>
      </w:ins>
      <w:ins w:id="2491" w:author="Peter Dobson" w:date="2021-04-06T14:21:00Z">
        <w:r w:rsidR="00A86B98">
          <w:t xml:space="preserve">can </w:t>
        </w:r>
      </w:ins>
      <w:ins w:id="2492" w:author="Peter Dobson" w:date="2021-04-06T14:25:00Z">
        <w:r w:rsidR="00A86B98">
          <w:t xml:space="preserve">generically </w:t>
        </w:r>
      </w:ins>
      <w:ins w:id="2493" w:author="Peter Dobson" w:date="2021-04-06T14:21:00Z">
        <w:r w:rsidR="00A86B98">
          <w:t xml:space="preserve">be referred to as an </w:t>
        </w:r>
      </w:ins>
      <w:ins w:id="2494" w:author="Peter Dobson" w:date="2021-04-06T14:22:00Z">
        <w:r w:rsidR="00A86B98" w:rsidRPr="00A86B98">
          <w:rPr>
            <w:highlight w:val="yellow"/>
          </w:rPr>
          <w:t>outstation</w:t>
        </w:r>
      </w:ins>
      <w:ins w:id="2495" w:author="Peter Dobson" w:date="2021-04-06T14:21:00Z">
        <w:r w:rsidR="00A86B98" w:rsidRPr="00A86B98">
          <w:rPr>
            <w:highlight w:val="yellow"/>
          </w:rPr>
          <w:t xml:space="preserve"> </w:t>
        </w:r>
      </w:ins>
      <w:ins w:id="2496" w:author="Peter Dobson" w:date="2021-04-06T14:22:00Z">
        <w:r w:rsidR="00A86B98" w:rsidRPr="00A86B98">
          <w:rPr>
            <w:highlight w:val="yellow"/>
          </w:rPr>
          <w:t>control unit (OCU)</w:t>
        </w:r>
      </w:ins>
      <w:ins w:id="2497" w:author="Peter Dobson" w:date="2021-04-06T14:25:00Z">
        <w:r w:rsidR="00A86B98">
          <w:t xml:space="preserve"> </w:t>
        </w:r>
      </w:ins>
      <w:del w:id="2498" w:author="Peter Dobson" w:date="2021-04-06T14:23:00Z">
        <w:r w:rsidRPr="009159B6" w:rsidDel="00A86B98">
          <w:delText xml:space="preserve">from one up to several hundred RTUs (Remote Terminal Units) </w:delText>
        </w:r>
      </w:del>
      <w:del w:id="2499" w:author="Peter Dobson" w:date="2021-04-06T14:26:00Z">
        <w:r w:rsidRPr="009159B6" w:rsidDel="00A86B98">
          <w:delText xml:space="preserve">to a central monitoring site.  </w:delText>
        </w:r>
      </w:del>
      <w:r w:rsidRPr="009159B6">
        <w:t xml:space="preserve">An RTU provides a means of transmitting and receiving data between the central monitoring site and </w:t>
      </w:r>
      <w:ins w:id="2500" w:author="Rob Dale" w:date="2020-08-28T16:26:00Z">
        <w:r w:rsidR="0020234E" w:rsidRPr="009159B6">
          <w:t xml:space="preserve">the </w:t>
        </w:r>
      </w:ins>
      <w:r w:rsidRPr="009159B6">
        <w:t xml:space="preserve">AtoN </w:t>
      </w:r>
      <w:ins w:id="2501" w:author="Rob Dale" w:date="2020-08-28T16:26:00Z">
        <w:r w:rsidR="0020234E" w:rsidRPr="009159B6">
          <w:t xml:space="preserve">and </w:t>
        </w:r>
      </w:ins>
      <w:del w:id="2502" w:author="Rob Dale" w:date="2020-08-28T16:26:00Z">
        <w:r w:rsidRPr="009159B6" w:rsidDel="0020234E">
          <w:delText xml:space="preserve">equipment and </w:delText>
        </w:r>
      </w:del>
      <w:r w:rsidRPr="009159B6">
        <w:t>ancillary equipment.</w:t>
      </w:r>
    </w:p>
    <w:p w14:paraId="037CF588" w14:textId="1EFBDF6C" w:rsidR="007E4815" w:rsidRDefault="00C21B6D">
      <w:pPr>
        <w:pStyle w:val="BodyText"/>
        <w:jc w:val="both"/>
        <w:rPr>
          <w:ins w:id="2503" w:author="Peter Dobson" w:date="2021-04-06T13:23:00Z"/>
        </w:rPr>
        <w:pPrChange w:id="2504" w:author="usuario" w:date="2020-09-01T16:50:00Z">
          <w:pPr>
            <w:pStyle w:val="BodyText"/>
          </w:pPr>
        </w:pPrChange>
      </w:pPr>
      <w:r w:rsidRPr="009159B6">
        <w:t>An RTU should be capable of retransmitting any signal received from connected equipment to a central monitoring site for</w:t>
      </w:r>
      <w:ins w:id="2505" w:author="Peter Dobson" w:date="2021-04-06T14:19:00Z">
        <w:r w:rsidR="00A86B98">
          <w:t xml:space="preserve"> capture, logging and</w:t>
        </w:r>
      </w:ins>
      <w:r w:rsidRPr="009159B6">
        <w:t xml:space="preserve"> display.  The central monitoring site should be capable of sending commands to the RTU or any equipment connected to the RTU.</w:t>
      </w:r>
    </w:p>
    <w:p w14:paraId="56689806" w14:textId="0D12DE1F" w:rsidR="00305115" w:rsidRPr="009159B6" w:rsidRDefault="00305115">
      <w:pPr>
        <w:pStyle w:val="BodyText"/>
        <w:jc w:val="both"/>
        <w:pPrChange w:id="2506" w:author="usuario" w:date="2020-09-01T16:50:00Z">
          <w:pPr>
            <w:pStyle w:val="BodyText"/>
          </w:pPr>
        </w:pPrChange>
      </w:pPr>
      <w:ins w:id="2507" w:author="Peter Dobson" w:date="2021-04-06T13:24:00Z">
        <w:r w:rsidRPr="00305115">
          <w:rPr>
            <w:highlight w:val="yellow"/>
            <w:rPrChange w:id="2508" w:author="Peter Dobson" w:date="2021-04-06T13:25:00Z">
              <w:rPr/>
            </w:rPrChange>
          </w:rPr>
          <w:t xml:space="preserve">Notes to consider / add - </w:t>
        </w:r>
      </w:ins>
      <w:ins w:id="2509" w:author="Peter Dobson" w:date="2021-04-06T13:23:00Z">
        <w:r w:rsidRPr="00305115">
          <w:rPr>
            <w:highlight w:val="yellow"/>
            <w:rPrChange w:id="2510" w:author="Peter Dobson" w:date="2021-04-06T13:25:00Z">
              <w:rPr/>
            </w:rPrChange>
          </w:rPr>
          <w:t xml:space="preserve">There are many aspects that can be monitored, but consideration needs to reflecet what is needed. </w:t>
        </w:r>
      </w:ins>
    </w:p>
    <w:p w14:paraId="2BDDCE86" w14:textId="1B46BAE7" w:rsidR="00C21B6D" w:rsidRPr="009159B6" w:rsidRDefault="00C21B6D" w:rsidP="00913551">
      <w:pPr>
        <w:pStyle w:val="Heading2"/>
      </w:pPr>
      <w:bookmarkStart w:id="2511" w:name="_Toc49294860"/>
      <w:r w:rsidRPr="009159B6">
        <w:t>Priorities</w:t>
      </w:r>
      <w:bookmarkEnd w:id="2511"/>
    </w:p>
    <w:p w14:paraId="26AFC1B8" w14:textId="77777777" w:rsidR="007E4815" w:rsidRPr="009159B6" w:rsidRDefault="007E4815">
      <w:pPr>
        <w:pStyle w:val="Heading2separationline"/>
        <w:jc w:val="both"/>
        <w:pPrChange w:id="2512" w:author="usuario" w:date="2020-09-01T16:50:00Z">
          <w:pPr>
            <w:pStyle w:val="Heading2separationline"/>
          </w:pPr>
        </w:pPrChange>
      </w:pPr>
    </w:p>
    <w:p w14:paraId="7748C57D" w14:textId="36CC0A21" w:rsidR="00C21B6D" w:rsidRPr="009159B6" w:rsidRDefault="00C21B6D">
      <w:pPr>
        <w:pStyle w:val="BodyText"/>
        <w:jc w:val="both"/>
        <w:pPrChange w:id="2513" w:author="usuario" w:date="2020-09-01T16:50:00Z">
          <w:pPr>
            <w:pStyle w:val="BodyText"/>
          </w:pPr>
        </w:pPrChange>
      </w:pPr>
      <w:r w:rsidRPr="009159B6">
        <w:t xml:space="preserve">An RCMS system can send and receive many different types of signals and commands.  When dealing with large quantities of RCMS data, it is important </w:t>
      </w:r>
      <w:ins w:id="2514" w:author="Rob Dale" w:date="2020-08-28T16:29:00Z">
        <w:r w:rsidR="0020234E" w:rsidRPr="009159B6">
          <w:t xml:space="preserve">that the system has the ability </w:t>
        </w:r>
      </w:ins>
      <w:r w:rsidRPr="009159B6">
        <w:t>to prioritise incoming data, so that important events are flagged for attention. RCMS data can be divided into the following five main categories:</w:t>
      </w:r>
    </w:p>
    <w:p w14:paraId="3DCD524F" w14:textId="3FA765B8" w:rsidR="00C21B6D" w:rsidRPr="009159B6" w:rsidRDefault="00C21B6D" w:rsidP="006031D6">
      <w:pPr>
        <w:pStyle w:val="List1"/>
      </w:pPr>
      <w:r w:rsidRPr="009159B6">
        <w:t>Status signals</w:t>
      </w:r>
    </w:p>
    <w:p w14:paraId="08DB6AF5" w14:textId="4E1E3775" w:rsidR="00C21B6D" w:rsidRPr="009159B6" w:rsidRDefault="00C21B6D" w:rsidP="006031D6">
      <w:pPr>
        <w:pStyle w:val="List1text"/>
      </w:pPr>
      <w:r w:rsidRPr="009159B6">
        <w:t>A status signal is used to indicate an event at an AtoN that is part of the normal operation of the AtoN.  A status signal generally takes the form of a</w:t>
      </w:r>
      <w:ins w:id="2515" w:author="Peter Dobson" w:date="2021-04-06T14:34:00Z">
        <w:r w:rsidR="007A2BD1">
          <w:t>n</w:t>
        </w:r>
      </w:ins>
      <w:r w:rsidRPr="009159B6">
        <w:t xml:space="preserve"> ‘ON’ or ‘OFF’ indication.</w:t>
      </w:r>
    </w:p>
    <w:p w14:paraId="64A2ECB4" w14:textId="13F60E53" w:rsidR="00C21B6D" w:rsidRPr="009159B6" w:rsidRDefault="00C21B6D" w:rsidP="00444E79">
      <w:pPr>
        <w:pStyle w:val="List1"/>
      </w:pPr>
      <w:r w:rsidRPr="009159B6">
        <w:t>Condition signals</w:t>
      </w:r>
    </w:p>
    <w:p w14:paraId="15751C66" w14:textId="77777777" w:rsidR="007A2BD1" w:rsidRDefault="00C21B6D" w:rsidP="009159B6">
      <w:pPr>
        <w:pStyle w:val="List1text"/>
        <w:rPr>
          <w:ins w:id="2516" w:author="Peter Dobson" w:date="2021-04-06T14:38:00Z"/>
        </w:rPr>
      </w:pPr>
      <w:r w:rsidRPr="009159B6">
        <w:t xml:space="preserve">A condition signal is used to indicate the failure or impending failure of a piece of equipment at an AtoN.  A condition signal normally takes the form of a ‘NORMAL’ or ‘FAIL’ indication. A condition signal should remain active or alarming on the </w:t>
      </w:r>
      <w:del w:id="2517" w:author="Peter Dobson" w:date="2021-04-06T14:35:00Z">
        <w:r w:rsidRPr="009159B6" w:rsidDel="007A2BD1">
          <w:delText>central monitoring system</w:delText>
        </w:r>
      </w:del>
      <w:ins w:id="2518" w:author="Peter Dobson" w:date="2021-04-06T14:35:00Z">
        <w:r w:rsidR="007A2BD1">
          <w:t>RCMS</w:t>
        </w:r>
      </w:ins>
      <w:r w:rsidRPr="009159B6">
        <w:t xml:space="preserve"> until it is cleared at the remote side.  There may also be a number of different RCMS alarm levels provided</w:t>
      </w:r>
      <w:ins w:id="2519" w:author="Peter Dobson" w:date="2021-04-06T14:38:00Z">
        <w:r w:rsidR="007A2BD1">
          <w:t>. For example:</w:t>
        </w:r>
      </w:ins>
    </w:p>
    <w:p w14:paraId="61E817D7" w14:textId="77292FE9" w:rsidR="007A2BD1" w:rsidRDefault="00C21B6D" w:rsidP="007A2BD1">
      <w:pPr>
        <w:pStyle w:val="Bullet2"/>
        <w:rPr>
          <w:ins w:id="2520" w:author="Peter Dobson" w:date="2021-04-06T14:38:00Z"/>
        </w:rPr>
        <w:pPrChange w:id="2521" w:author="Peter Dobson" w:date="2021-04-06T14:38:00Z">
          <w:pPr>
            <w:pStyle w:val="List1text"/>
          </w:pPr>
        </w:pPrChange>
      </w:pPr>
      <w:del w:id="2522" w:author="Peter Dobson" w:date="2021-04-06T14:38:00Z">
        <w:r w:rsidRPr="009159B6" w:rsidDel="007A2BD1">
          <w:delText xml:space="preserve"> for, ranging from</w:delText>
        </w:r>
      </w:del>
      <w:r w:rsidRPr="009159B6">
        <w:t xml:space="preserve"> ‘Normal Alarm’</w:t>
      </w:r>
      <w:ins w:id="2523" w:author="Peter Dobson" w:date="2021-04-06T14:39:00Z">
        <w:r w:rsidR="009B2DC2">
          <w:t xml:space="preserve"> meaning equipment is still working but without actions</w:t>
        </w:r>
      </w:ins>
      <w:ins w:id="2524" w:author="Peter Dobson" w:date="2021-04-06T14:40:00Z">
        <w:r w:rsidR="009B2DC2">
          <w:t xml:space="preserve"> a failure will result</w:t>
        </w:r>
      </w:ins>
      <w:ins w:id="2525" w:author="Peter Dobson" w:date="2021-04-06T14:41:00Z">
        <w:r w:rsidR="009B2DC2">
          <w:t>.</w:t>
        </w:r>
      </w:ins>
    </w:p>
    <w:p w14:paraId="595F9BF7" w14:textId="0B75F650" w:rsidR="00C21B6D" w:rsidRPr="009159B6" w:rsidRDefault="00C21B6D" w:rsidP="007A2BD1">
      <w:pPr>
        <w:pStyle w:val="Bullet2"/>
        <w:pPrChange w:id="2526" w:author="Peter Dobson" w:date="2021-04-06T14:38:00Z">
          <w:pPr>
            <w:pStyle w:val="List1text"/>
          </w:pPr>
        </w:pPrChange>
      </w:pPr>
      <w:del w:id="2527" w:author="Peter Dobson" w:date="2021-04-06T14:38:00Z">
        <w:r w:rsidRPr="009159B6" w:rsidDel="007A2BD1">
          <w:delText xml:space="preserve"> to </w:delText>
        </w:r>
      </w:del>
      <w:r w:rsidRPr="009159B6">
        <w:t>‘Critical Alarm’</w:t>
      </w:r>
      <w:ins w:id="2528" w:author="Peter Dobson" w:date="2021-04-06T14:40:00Z">
        <w:r w:rsidR="009B2DC2">
          <w:t xml:space="preserve"> meaning the essential equipment is no</w:t>
        </w:r>
      </w:ins>
      <w:ins w:id="2529" w:author="Peter Dobson" w:date="2021-04-06T14:41:00Z">
        <w:r w:rsidR="009B2DC2">
          <w:t>-</w:t>
        </w:r>
      </w:ins>
      <w:ins w:id="2530" w:author="Peter Dobson" w:date="2021-04-06T14:40:00Z">
        <w:r w:rsidR="009B2DC2">
          <w:t>longer operational</w:t>
        </w:r>
      </w:ins>
      <w:r w:rsidRPr="009159B6">
        <w:t>.</w:t>
      </w:r>
    </w:p>
    <w:p w14:paraId="43EF461F" w14:textId="61904EC2" w:rsidR="00C21B6D" w:rsidRPr="009159B6" w:rsidRDefault="00C21B6D">
      <w:pPr>
        <w:pStyle w:val="List1"/>
      </w:pPr>
      <w:r w:rsidRPr="009159B6">
        <w:t>Analogue signals</w:t>
      </w:r>
    </w:p>
    <w:p w14:paraId="4D61E29C" w14:textId="0FB67988" w:rsidR="00C21B6D" w:rsidRPr="009159B6" w:rsidRDefault="00C21B6D">
      <w:pPr>
        <w:pStyle w:val="List1text"/>
      </w:pPr>
      <w:r w:rsidRPr="009159B6">
        <w:t>An Analogue signal gives a value for a parameter at an AtoN, this can be a Voltage, Current or Temperature for example.  The Analogue signals can be measured and digitized by the RTU or ancillary equipment and transmitted to the mo</w:t>
      </w:r>
      <w:r w:rsidR="007E4815" w:rsidRPr="009159B6">
        <w:t>nitoring centre for processing.</w:t>
      </w:r>
    </w:p>
    <w:p w14:paraId="3F3F6239" w14:textId="77777777" w:rsidR="00C21B6D" w:rsidRPr="009159B6" w:rsidRDefault="00C21B6D">
      <w:pPr>
        <w:pStyle w:val="List1text"/>
      </w:pPr>
      <w:r w:rsidRPr="009159B6">
        <w:t>Limits can be placed on the Analogue value so that an alarm is generated if a certain threshold is exceeded.  This can be used, for example, if a power supply voltage level goes outside its defined boundaries.</w:t>
      </w:r>
    </w:p>
    <w:p w14:paraId="7DA7FF97" w14:textId="782A42B0" w:rsidR="00C21B6D" w:rsidRPr="009B2DC2" w:rsidRDefault="00C21B6D">
      <w:pPr>
        <w:pStyle w:val="List1"/>
        <w:rPr>
          <w:highlight w:val="green"/>
          <w:rPrChange w:id="2531" w:author="Peter Dobson" w:date="2021-04-06T14:54:00Z">
            <w:rPr/>
          </w:rPrChange>
        </w:rPr>
      </w:pPr>
      <w:commentRangeStart w:id="2532"/>
      <w:r w:rsidRPr="009B2DC2">
        <w:rPr>
          <w:highlight w:val="green"/>
          <w:rPrChange w:id="2533" w:author="Peter Dobson" w:date="2021-04-06T14:54:00Z">
            <w:rPr/>
          </w:rPrChange>
        </w:rPr>
        <w:t>Digital data</w:t>
      </w:r>
      <w:commentRangeEnd w:id="2532"/>
      <w:r w:rsidR="009B2DC2" w:rsidRPr="009B2DC2">
        <w:rPr>
          <w:rStyle w:val="CommentReference"/>
          <w:rFonts w:eastAsiaTheme="minorHAnsi" w:cstheme="minorBidi"/>
          <w:highlight w:val="green"/>
          <w:lang w:eastAsia="en-US"/>
          <w:rPrChange w:id="2534" w:author="Peter Dobson" w:date="2021-04-06T14:54:00Z">
            <w:rPr>
              <w:rStyle w:val="CommentReference"/>
              <w:rFonts w:eastAsiaTheme="minorHAnsi" w:cstheme="minorBidi"/>
              <w:lang w:eastAsia="en-US"/>
            </w:rPr>
          </w:rPrChange>
        </w:rPr>
        <w:commentReference w:id="2532"/>
      </w:r>
      <w:bookmarkStart w:id="2535" w:name="_GoBack"/>
      <w:bookmarkEnd w:id="2535"/>
    </w:p>
    <w:p w14:paraId="310550B9" w14:textId="21134093" w:rsidR="00C21B6D" w:rsidRPr="009159B6" w:rsidRDefault="00C21B6D">
      <w:pPr>
        <w:pStyle w:val="List1text"/>
      </w:pPr>
      <w:r w:rsidRPr="009159B6">
        <w:lastRenderedPageBreak/>
        <w:t xml:space="preserve">Digital data may be captured from site equipment for local processing, or for direct transmission to the monitoring centre.  Alarms can be generated if a certain threshold is exceeded.  For example, if a floating aids position received from a GPS receiver </w:t>
      </w:r>
      <w:r w:rsidR="007E4815" w:rsidRPr="009159B6">
        <w:t>indicates drifting outside AtoN</w:t>
      </w:r>
      <w:r w:rsidRPr="009159B6">
        <w:t xml:space="preserve"> defined area.</w:t>
      </w:r>
    </w:p>
    <w:p w14:paraId="33F68F44" w14:textId="368874BB" w:rsidR="00C21B6D" w:rsidRPr="009159B6" w:rsidRDefault="00C21B6D">
      <w:pPr>
        <w:pStyle w:val="List1"/>
      </w:pPr>
      <w:r w:rsidRPr="009159B6">
        <w:t>Control signals</w:t>
      </w:r>
    </w:p>
    <w:p w14:paraId="14E2F72D" w14:textId="77777777" w:rsidR="00C21B6D" w:rsidRPr="009159B6" w:rsidRDefault="00C21B6D">
      <w:pPr>
        <w:pStyle w:val="List1text"/>
      </w:pPr>
      <w:r w:rsidRPr="009159B6">
        <w:t>Control signals are used to control equipment at an AtoN.  The control signal can originate from an operator at the central monitoring site or can be programmed into the RTU.  The control signal traditionally takes the form of a closing pair of volt free contacts.  An ‘ON command is sent when the contacts close and an ‘OFF’ when they open.  Digital control signals (commands) transmitted over local area network interfaces can be utilized by modern equipment.</w:t>
      </w:r>
    </w:p>
    <w:p w14:paraId="62313A29" w14:textId="621B2AB7" w:rsidR="00C21B6D" w:rsidRPr="009159B6" w:rsidRDefault="007E4815" w:rsidP="00913551">
      <w:pPr>
        <w:pStyle w:val="Heading2"/>
      </w:pPr>
      <w:bookmarkStart w:id="2536" w:name="_Toc49294861"/>
      <w:r w:rsidRPr="009159B6">
        <w:t>Aids to Navigation (AtoN)</w:t>
      </w:r>
      <w:bookmarkEnd w:id="2536"/>
    </w:p>
    <w:p w14:paraId="2FEE1211" w14:textId="77777777" w:rsidR="007E4815" w:rsidRPr="009159B6" w:rsidRDefault="007E4815">
      <w:pPr>
        <w:pStyle w:val="Heading2separationline"/>
        <w:jc w:val="both"/>
        <w:pPrChange w:id="2537" w:author="usuario" w:date="2020-09-01T16:50:00Z">
          <w:pPr>
            <w:pStyle w:val="Heading2separationline"/>
          </w:pPr>
        </w:pPrChange>
      </w:pPr>
    </w:p>
    <w:p w14:paraId="1591154F" w14:textId="36B8F482" w:rsidR="00C21B6D" w:rsidRPr="009159B6" w:rsidRDefault="00C21B6D">
      <w:pPr>
        <w:pStyle w:val="BodyText"/>
        <w:jc w:val="both"/>
        <w:pPrChange w:id="2538" w:author="usuario" w:date="2020-09-01T16:50:00Z">
          <w:pPr>
            <w:pStyle w:val="BodyText"/>
          </w:pPr>
        </w:pPrChange>
      </w:pPr>
      <w:r w:rsidRPr="009159B6">
        <w:t>Today’s mariner</w:t>
      </w:r>
      <w:r w:rsidR="007E4815" w:rsidRPr="009159B6">
        <w:t xml:space="preserve"> has an extensive array of AtoN</w:t>
      </w:r>
      <w:r w:rsidRPr="009159B6">
        <w:t xml:space="preserve"> to assist his safe passage, ranging from buoys (lit or unlit), </w:t>
      </w:r>
      <w:r w:rsidR="00CE5B42" w:rsidRPr="009159B6">
        <w:t>LANBY</w:t>
      </w:r>
      <w:r w:rsidRPr="009159B6">
        <w:t xml:space="preserve">, lightvessels, beacons (lit or unlit) and lighthouses.  </w:t>
      </w:r>
      <w:r w:rsidR="007E4815" w:rsidRPr="009159B6">
        <w:t>Each may have a variety of AtoN</w:t>
      </w:r>
      <w:r w:rsidRPr="009159B6">
        <w:t xml:space="preserve"> and hence control and monitoring requirements.</w:t>
      </w:r>
    </w:p>
    <w:p w14:paraId="79EB2614" w14:textId="5E23FB6E" w:rsidR="00C21B6D" w:rsidRPr="009159B6" w:rsidRDefault="00C21B6D">
      <w:pPr>
        <w:pStyle w:val="BodyText"/>
        <w:jc w:val="both"/>
        <w:pPrChange w:id="2539" w:author="usuario" w:date="2020-09-01T16:50:00Z">
          <w:pPr>
            <w:pStyle w:val="BodyText"/>
          </w:pPr>
        </w:pPrChange>
      </w:pPr>
      <w:r w:rsidRPr="009159B6">
        <w:t xml:space="preserve">Because of the wide variety of signals available at an AtoN, it is best to select only the most significant signals for connection to the RTU.  By selecting the most significant signals, an attempt is made to ensure the monitoring </w:t>
      </w:r>
      <w:ins w:id="2540" w:author="Rob Dale" w:date="2020-08-28T16:33:00Z">
        <w:r w:rsidR="003A299F" w:rsidRPr="009159B6">
          <w:t>centre</w:t>
        </w:r>
      </w:ins>
      <w:del w:id="2541" w:author="Rob Dale" w:date="2020-08-28T16:33:00Z">
        <w:r w:rsidRPr="009159B6" w:rsidDel="003A299F">
          <w:delText>officer</w:delText>
        </w:r>
      </w:del>
      <w:r w:rsidRPr="009159B6">
        <w:t xml:space="preserve"> is not flooded with unnecessary indications.</w:t>
      </w:r>
      <w:ins w:id="2542" w:author="Rob Dale" w:date="2020-08-28T16:51:00Z">
        <w:r w:rsidR="000415F7" w:rsidRPr="009159B6">
          <w:t xml:space="preserve"> It is also important to consider </w:t>
        </w:r>
        <w:r w:rsidR="00DB4B28" w:rsidRPr="009159B6">
          <w:t xml:space="preserve">there </w:t>
        </w:r>
      </w:ins>
      <w:ins w:id="2543" w:author="Rob Dale" w:date="2020-08-28T16:52:00Z">
        <w:r w:rsidR="00DB4B28" w:rsidRPr="009159B6">
          <w:t>may be</w:t>
        </w:r>
      </w:ins>
      <w:ins w:id="2544" w:author="Rob Dale" w:date="2020-08-28T16:51:00Z">
        <w:r w:rsidR="00DB4B28" w:rsidRPr="009159B6">
          <w:t xml:space="preserve"> limited number of </w:t>
        </w:r>
      </w:ins>
      <w:ins w:id="2545" w:author="Rob Dale" w:date="2020-08-28T16:52:00Z">
        <w:r w:rsidR="00DB4B28" w:rsidRPr="009159B6">
          <w:t xml:space="preserve">I/O`s both digitally and analogue available within the RTU itself. It is </w:t>
        </w:r>
      </w:ins>
      <w:ins w:id="2546" w:author="Rob Dale" w:date="2020-08-28T16:53:00Z">
        <w:r w:rsidR="00DB4B28" w:rsidRPr="009159B6">
          <w:t xml:space="preserve">therefore advisable to consider </w:t>
        </w:r>
      </w:ins>
      <w:ins w:id="2547" w:author="Rob Dale" w:date="2020-08-28T16:55:00Z">
        <w:r w:rsidR="00DB4B28" w:rsidRPr="009159B6">
          <w:t xml:space="preserve">current and </w:t>
        </w:r>
      </w:ins>
      <w:ins w:id="2548" w:author="Rob Dale" w:date="2020-08-28T16:53:00Z">
        <w:r w:rsidR="00DB4B28" w:rsidRPr="009159B6">
          <w:t xml:space="preserve">future demands upon the system. </w:t>
        </w:r>
      </w:ins>
      <w:ins w:id="2549" w:author="Rob Dale" w:date="2020-08-28T16:52:00Z">
        <w:r w:rsidR="00DB4B28" w:rsidRPr="009159B6">
          <w:t xml:space="preserve">  </w:t>
        </w:r>
      </w:ins>
    </w:p>
    <w:p w14:paraId="7B388BCA" w14:textId="54857DA2" w:rsidR="00C21B6D" w:rsidRPr="009159B6" w:rsidRDefault="00C21B6D">
      <w:pPr>
        <w:pStyle w:val="BodyText"/>
        <w:jc w:val="both"/>
        <w:pPrChange w:id="2550" w:author="usuario" w:date="2020-09-01T16:50:00Z">
          <w:pPr>
            <w:pStyle w:val="BodyText"/>
          </w:pPr>
        </w:pPrChange>
      </w:pPr>
      <w:r w:rsidRPr="009159B6">
        <w:t xml:space="preserve">For each piece of equipment at an AtoN there is usually a standard set of </w:t>
      </w:r>
      <w:del w:id="2551" w:author="Rob Dale" w:date="2020-08-28T16:33:00Z">
        <w:r w:rsidRPr="009159B6" w:rsidDel="003A299F">
          <w:delText xml:space="preserve">standard </w:delText>
        </w:r>
      </w:del>
      <w:r w:rsidRPr="009159B6">
        <w:t>signals available, these are now listed below.</w:t>
      </w:r>
    </w:p>
    <w:p w14:paraId="4357AD6F" w14:textId="20318E30" w:rsidR="00C21B6D" w:rsidRPr="009159B6" w:rsidRDefault="00C21B6D">
      <w:pPr>
        <w:pStyle w:val="Heading3"/>
        <w:jc w:val="both"/>
        <w:pPrChange w:id="2552" w:author="usuario" w:date="2020-09-01T16:50:00Z">
          <w:pPr>
            <w:pStyle w:val="Heading3"/>
          </w:pPr>
        </w:pPrChange>
      </w:pPr>
      <w:bookmarkStart w:id="2553" w:name="_Ref462487017"/>
      <w:bookmarkStart w:id="2554" w:name="_Toc49294862"/>
      <w:r w:rsidRPr="009159B6">
        <w:t>Navigation Light</w:t>
      </w:r>
      <w:bookmarkEnd w:id="2553"/>
      <w:bookmarkEnd w:id="2554"/>
    </w:p>
    <w:p w14:paraId="15A54847" w14:textId="603A9CE2" w:rsidR="00C21B6D" w:rsidRPr="009159B6" w:rsidRDefault="00C21B6D">
      <w:pPr>
        <w:pStyle w:val="BodyText"/>
        <w:jc w:val="both"/>
        <w:pPrChange w:id="2555" w:author="usuario" w:date="2020-09-01T16:50:00Z">
          <w:pPr>
            <w:pStyle w:val="BodyText"/>
          </w:pPr>
        </w:pPrChange>
      </w:pPr>
      <w:r w:rsidRPr="009159B6">
        <w:t xml:space="preserve">A typical navigation light system </w:t>
      </w:r>
      <w:ins w:id="2556" w:author="Rob Dale" w:date="2020-08-28T16:33:00Z">
        <w:r w:rsidR="003A299F" w:rsidRPr="009159B6">
          <w:t xml:space="preserve">may </w:t>
        </w:r>
      </w:ins>
      <w:r w:rsidRPr="009159B6">
        <w:t xml:space="preserve">consists of a main light, a standby light and an emergency light. </w:t>
      </w:r>
      <w:r w:rsidR="00CE5B42" w:rsidRPr="009159B6">
        <w:t xml:space="preserve"> </w:t>
      </w:r>
      <w:r w:rsidRPr="009159B6">
        <w:t>There may also be an optic drive for rotating the optic lens.</w:t>
      </w:r>
    </w:p>
    <w:p w14:paraId="351C6641" w14:textId="77777777" w:rsidR="00B43F30" w:rsidRPr="00B43F30" w:rsidRDefault="00B43F30" w:rsidP="00B43F30">
      <w:pPr>
        <w:pStyle w:val="BodyText"/>
        <w:jc w:val="both"/>
        <w:rPr>
          <w:ins w:id="2557" w:author="Peter Dobson" w:date="2020-10-12T10:40:00Z"/>
          <w:highlight w:val="yellow"/>
          <w:rPrChange w:id="2558" w:author="Peter Dobson" w:date="2020-10-12T10:40:00Z">
            <w:rPr>
              <w:ins w:id="2559" w:author="Peter Dobson" w:date="2020-10-12T10:40:00Z"/>
            </w:rPr>
          </w:rPrChange>
        </w:rPr>
      </w:pPr>
      <w:ins w:id="2560" w:author="Peter Dobson" w:date="2020-10-12T10:40:00Z">
        <w:r w:rsidRPr="00B43F30">
          <w:rPr>
            <w:highlight w:val="yellow"/>
            <w:rPrChange w:id="2561" w:author="Peter Dobson" w:date="2020-10-12T10:40:00Z">
              <w:rPr/>
            </w:rPrChange>
          </w:rPr>
          <w:t xml:space="preserve">Some common monitoring parameters associated to an Aton system are the following:  </w:t>
        </w:r>
      </w:ins>
    </w:p>
    <w:p w14:paraId="1D8BA7A1" w14:textId="77777777" w:rsidR="00B43F30" w:rsidRPr="00B43F30" w:rsidRDefault="00B43F30" w:rsidP="00B43F30">
      <w:pPr>
        <w:pStyle w:val="Bullet1"/>
        <w:jc w:val="both"/>
        <w:rPr>
          <w:ins w:id="2562" w:author="Peter Dobson" w:date="2020-10-12T10:40:00Z"/>
          <w:highlight w:val="yellow"/>
          <w:rPrChange w:id="2563" w:author="Peter Dobson" w:date="2020-10-12T10:40:00Z">
            <w:rPr>
              <w:ins w:id="2564" w:author="Peter Dobson" w:date="2020-10-12T10:40:00Z"/>
            </w:rPr>
          </w:rPrChange>
        </w:rPr>
      </w:pPr>
      <w:ins w:id="2565" w:author="Peter Dobson" w:date="2020-10-12T10:40:00Z">
        <w:r w:rsidRPr="00B43F30">
          <w:rPr>
            <w:highlight w:val="yellow"/>
            <w:rPrChange w:id="2566" w:author="Peter Dobson" w:date="2020-10-12T10:40:00Z">
              <w:rPr/>
            </w:rPrChange>
          </w:rPr>
          <w:t>Position</w:t>
        </w:r>
      </w:ins>
    </w:p>
    <w:p w14:paraId="11AA8111" w14:textId="77777777" w:rsidR="00B43F30" w:rsidRPr="00B43F30" w:rsidRDefault="00B43F30" w:rsidP="00B43F30">
      <w:pPr>
        <w:pStyle w:val="Bullet1"/>
        <w:jc w:val="both"/>
        <w:rPr>
          <w:ins w:id="2567" w:author="Peter Dobson" w:date="2020-10-12T10:40:00Z"/>
          <w:highlight w:val="yellow"/>
          <w:rPrChange w:id="2568" w:author="Peter Dobson" w:date="2020-10-12T10:40:00Z">
            <w:rPr>
              <w:ins w:id="2569" w:author="Peter Dobson" w:date="2020-10-12T10:40:00Z"/>
            </w:rPr>
          </w:rPrChange>
        </w:rPr>
      </w:pPr>
      <w:ins w:id="2570" w:author="Peter Dobson" w:date="2020-10-12T10:40:00Z">
        <w:r w:rsidRPr="00B43F30">
          <w:rPr>
            <w:highlight w:val="yellow"/>
            <w:rPrChange w:id="2571" w:author="Peter Dobson" w:date="2020-10-12T10:40:00Z">
              <w:rPr/>
            </w:rPrChange>
          </w:rPr>
          <w:t>Battery voltage</w:t>
        </w:r>
      </w:ins>
    </w:p>
    <w:p w14:paraId="552617C8" w14:textId="77777777" w:rsidR="00B43F30" w:rsidRPr="00B43F30" w:rsidRDefault="00B43F30" w:rsidP="00B43F30">
      <w:pPr>
        <w:pStyle w:val="Bullet1"/>
        <w:jc w:val="both"/>
        <w:rPr>
          <w:ins w:id="2572" w:author="Peter Dobson" w:date="2020-10-12T10:40:00Z"/>
          <w:highlight w:val="yellow"/>
          <w:rPrChange w:id="2573" w:author="Peter Dobson" w:date="2020-10-12T10:40:00Z">
            <w:rPr>
              <w:ins w:id="2574" w:author="Peter Dobson" w:date="2020-10-12T10:40:00Z"/>
            </w:rPr>
          </w:rPrChange>
        </w:rPr>
      </w:pPr>
      <w:ins w:id="2575" w:author="Peter Dobson" w:date="2020-10-12T10:40:00Z">
        <w:r w:rsidRPr="00B43F30">
          <w:rPr>
            <w:highlight w:val="yellow"/>
            <w:rPrChange w:id="2576" w:author="Peter Dobson" w:date="2020-10-12T10:40:00Z">
              <w:rPr/>
            </w:rPrChange>
          </w:rPr>
          <w:t>Defective operating alarm/sensor</w:t>
        </w:r>
      </w:ins>
    </w:p>
    <w:p w14:paraId="316B2CBF" w14:textId="77777777" w:rsidR="00B43F30" w:rsidRPr="00B43F30" w:rsidRDefault="00B43F30" w:rsidP="00B43F30">
      <w:pPr>
        <w:pStyle w:val="Bullet1"/>
        <w:jc w:val="both"/>
        <w:rPr>
          <w:ins w:id="2577" w:author="Peter Dobson" w:date="2020-10-12T10:40:00Z"/>
          <w:highlight w:val="yellow"/>
          <w:rPrChange w:id="2578" w:author="Peter Dobson" w:date="2020-10-12T10:40:00Z">
            <w:rPr>
              <w:ins w:id="2579" w:author="Peter Dobson" w:date="2020-10-12T10:40:00Z"/>
            </w:rPr>
          </w:rPrChange>
        </w:rPr>
      </w:pPr>
      <w:ins w:id="2580" w:author="Peter Dobson" w:date="2020-10-12T10:40:00Z">
        <w:r w:rsidRPr="00B43F30">
          <w:rPr>
            <w:highlight w:val="yellow"/>
            <w:rPrChange w:id="2581" w:author="Peter Dobson" w:date="2020-10-12T10:40:00Z">
              <w:rPr/>
            </w:rPrChange>
          </w:rPr>
          <w:t>Open-battery box alarm/sensor</w:t>
        </w:r>
      </w:ins>
    </w:p>
    <w:p w14:paraId="77A07419" w14:textId="77777777" w:rsidR="00B43F30" w:rsidRPr="00B43F30" w:rsidRDefault="00B43F30" w:rsidP="00B43F30">
      <w:pPr>
        <w:pStyle w:val="Bullet1"/>
        <w:jc w:val="both"/>
        <w:rPr>
          <w:ins w:id="2582" w:author="Peter Dobson" w:date="2020-10-12T10:40:00Z"/>
          <w:highlight w:val="yellow"/>
          <w:rPrChange w:id="2583" w:author="Peter Dobson" w:date="2020-10-12T10:40:00Z">
            <w:rPr>
              <w:ins w:id="2584" w:author="Peter Dobson" w:date="2020-10-12T10:40:00Z"/>
            </w:rPr>
          </w:rPrChange>
        </w:rPr>
      </w:pPr>
      <w:ins w:id="2585" w:author="Peter Dobson" w:date="2020-10-12T10:40:00Z">
        <w:r w:rsidRPr="00B43F30">
          <w:rPr>
            <w:highlight w:val="yellow"/>
            <w:rPrChange w:id="2586" w:author="Peter Dobson" w:date="2020-10-12T10:40:00Z">
              <w:rPr/>
            </w:rPrChange>
          </w:rPr>
          <w:t>Lighthouse or beacon open-door alarm/sensor</w:t>
        </w:r>
      </w:ins>
    </w:p>
    <w:p w14:paraId="6192E5AE" w14:textId="77777777" w:rsidR="00B43F30" w:rsidRPr="00B43F30" w:rsidRDefault="00B43F30" w:rsidP="00B43F30">
      <w:pPr>
        <w:pStyle w:val="Bullet1"/>
        <w:jc w:val="both"/>
        <w:rPr>
          <w:ins w:id="2587" w:author="Peter Dobson" w:date="2020-10-12T10:40:00Z"/>
          <w:highlight w:val="yellow"/>
          <w:rPrChange w:id="2588" w:author="Peter Dobson" w:date="2020-10-12T10:40:00Z">
            <w:rPr>
              <w:ins w:id="2589" w:author="Peter Dobson" w:date="2020-10-12T10:40:00Z"/>
            </w:rPr>
          </w:rPrChange>
        </w:rPr>
      </w:pPr>
      <w:ins w:id="2590" w:author="Peter Dobson" w:date="2020-10-12T10:40:00Z">
        <w:r w:rsidRPr="00B43F30">
          <w:rPr>
            <w:highlight w:val="yellow"/>
            <w:rPrChange w:id="2591" w:author="Peter Dobson" w:date="2020-10-12T10:40:00Z">
              <w:rPr/>
            </w:rPrChange>
          </w:rPr>
          <w:t>Low-level current alarm/sensor in LED</w:t>
        </w:r>
      </w:ins>
    </w:p>
    <w:p w14:paraId="5B823520" w14:textId="77777777" w:rsidR="00B43F30" w:rsidRPr="00B43F30" w:rsidRDefault="00B43F30" w:rsidP="00B43F30">
      <w:pPr>
        <w:pStyle w:val="Bullet1"/>
        <w:jc w:val="both"/>
        <w:rPr>
          <w:ins w:id="2592" w:author="Peter Dobson" w:date="2020-10-12T10:40:00Z"/>
          <w:highlight w:val="yellow"/>
          <w:rPrChange w:id="2593" w:author="Peter Dobson" w:date="2020-10-12T10:40:00Z">
            <w:rPr>
              <w:ins w:id="2594" w:author="Peter Dobson" w:date="2020-10-12T10:40:00Z"/>
            </w:rPr>
          </w:rPrChange>
        </w:rPr>
      </w:pPr>
      <w:ins w:id="2595" w:author="Peter Dobson" w:date="2020-10-12T10:40:00Z">
        <w:r w:rsidRPr="00B43F30">
          <w:rPr>
            <w:highlight w:val="yellow"/>
            <w:rPrChange w:id="2596" w:author="Peter Dobson" w:date="2020-10-12T10:40:00Z">
              <w:rPr/>
            </w:rPrChange>
          </w:rPr>
          <w:t>Last (or penultimate) functioning light alarm/sensor for those light changing systems.</w:t>
        </w:r>
      </w:ins>
    </w:p>
    <w:p w14:paraId="2D3D0290" w14:textId="77777777" w:rsidR="00B43F30" w:rsidRPr="00B43F30" w:rsidRDefault="00B43F30" w:rsidP="00B43F30">
      <w:pPr>
        <w:pStyle w:val="Bullet1"/>
        <w:jc w:val="both"/>
        <w:rPr>
          <w:ins w:id="2597" w:author="Peter Dobson" w:date="2020-10-12T10:40:00Z"/>
          <w:highlight w:val="yellow"/>
          <w:rPrChange w:id="2598" w:author="Peter Dobson" w:date="2020-10-12T10:40:00Z">
            <w:rPr>
              <w:ins w:id="2599" w:author="Peter Dobson" w:date="2020-10-12T10:40:00Z"/>
            </w:rPr>
          </w:rPrChange>
        </w:rPr>
      </w:pPr>
      <w:ins w:id="2600" w:author="Peter Dobson" w:date="2020-10-12T10:40:00Z">
        <w:r w:rsidRPr="00B43F30">
          <w:rPr>
            <w:highlight w:val="yellow"/>
            <w:rPrChange w:id="2601" w:author="Peter Dobson" w:date="2020-10-12T10:40:00Z">
              <w:rPr/>
            </w:rPrChange>
          </w:rPr>
          <w:t>Collision alarm in case of buoys</w:t>
        </w:r>
      </w:ins>
    </w:p>
    <w:p w14:paraId="397D0039" w14:textId="77777777" w:rsidR="007E4815" w:rsidRPr="009159B6" w:rsidRDefault="007E4815">
      <w:pPr>
        <w:spacing w:after="200" w:line="276" w:lineRule="auto"/>
        <w:jc w:val="both"/>
        <w:rPr>
          <w:b/>
          <w:bCs/>
          <w:i/>
          <w:color w:val="575756"/>
          <w:sz w:val="22"/>
          <w:u w:val="single"/>
        </w:rPr>
        <w:pPrChange w:id="2602" w:author="usuario" w:date="2020-09-01T16:50:00Z">
          <w:pPr>
            <w:spacing w:after="200" w:line="276" w:lineRule="auto"/>
          </w:pPr>
        </w:pPrChange>
      </w:pPr>
      <w:del w:id="2603" w:author="Peter Dobson" w:date="2020-10-12T10:40:00Z">
        <w:r w:rsidRPr="009159B6" w:rsidDel="00B43F30">
          <w:br w:type="page"/>
        </w:r>
      </w:del>
    </w:p>
    <w:p w14:paraId="00D2942E" w14:textId="37F12749" w:rsidR="00C21B6D" w:rsidRPr="009159B6" w:rsidRDefault="00C21B6D" w:rsidP="006031D6">
      <w:pPr>
        <w:pStyle w:val="Tablecaption"/>
        <w:jc w:val="center"/>
      </w:pPr>
      <w:bookmarkStart w:id="2604" w:name="_Toc49294938"/>
      <w:r w:rsidRPr="009159B6">
        <w:lastRenderedPageBreak/>
        <w:t>Navigation light signals &amp; commands</w:t>
      </w:r>
      <w:bookmarkEnd w:id="2604"/>
    </w:p>
    <w:tbl>
      <w:tblPr>
        <w:tblW w:w="0" w:type="auto"/>
        <w:jc w:val="center"/>
        <w:tblLayout w:type="fixed"/>
        <w:tblCellMar>
          <w:left w:w="112" w:type="dxa"/>
          <w:right w:w="112" w:type="dxa"/>
        </w:tblCellMar>
        <w:tblLook w:val="0000" w:firstRow="0" w:lastRow="0" w:firstColumn="0" w:lastColumn="0" w:noHBand="0" w:noVBand="0"/>
      </w:tblPr>
      <w:tblGrid>
        <w:gridCol w:w="3774"/>
        <w:gridCol w:w="2214"/>
        <w:gridCol w:w="1842"/>
      </w:tblGrid>
      <w:tr w:rsidR="007E4815" w:rsidRPr="009159B6" w14:paraId="107D8BA9" w14:textId="77777777" w:rsidTr="00FB14BE">
        <w:trPr>
          <w:tblHeade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C768EFC" w14:textId="77777777" w:rsidR="007E4815" w:rsidRPr="009159B6" w:rsidRDefault="007E4815">
            <w:pPr>
              <w:pStyle w:val="Tableheading"/>
              <w:jc w:val="both"/>
              <w:rPr>
                <w:lang w:val="en-GB"/>
              </w:rPr>
              <w:pPrChange w:id="2605" w:author="usuario" w:date="2020-09-01T16:50:00Z">
                <w:pPr>
                  <w:pStyle w:val="Tableheading"/>
                </w:pPr>
              </w:pPrChange>
            </w:pPr>
            <w:r w:rsidRPr="009159B6">
              <w:rPr>
                <w:lang w:val="en-GB"/>
              </w:rPr>
              <w:t>PARAMETER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6B586151" w14:textId="77777777" w:rsidR="007E4815" w:rsidRPr="009159B6" w:rsidRDefault="007E4815">
            <w:pPr>
              <w:pStyle w:val="Tableheading"/>
              <w:jc w:val="both"/>
              <w:rPr>
                <w:lang w:val="en-GB"/>
              </w:rPr>
              <w:pPrChange w:id="2606" w:author="usuario" w:date="2020-09-01T16:50:00Z">
                <w:pPr>
                  <w:pStyle w:val="Tableheading"/>
                </w:pPr>
              </w:pPrChange>
            </w:pPr>
            <w:r w:rsidRPr="009159B6">
              <w:rPr>
                <w:lang w:val="en-GB"/>
              </w:rPr>
              <w:t>OPTIONS</w:t>
            </w:r>
          </w:p>
        </w:tc>
        <w:tc>
          <w:tcPr>
            <w:tcW w:w="1842" w:type="dxa"/>
            <w:tcBorders>
              <w:top w:val="single" w:sz="7" w:space="0" w:color="000000"/>
              <w:left w:val="single" w:sz="7" w:space="0" w:color="000000"/>
              <w:bottom w:val="single" w:sz="6" w:space="0" w:color="FFFFFF"/>
              <w:right w:val="single" w:sz="7" w:space="0" w:color="000000"/>
            </w:tcBorders>
            <w:vAlign w:val="center"/>
          </w:tcPr>
          <w:p w14:paraId="389A3F5C" w14:textId="77777777" w:rsidR="007E4815" w:rsidRPr="009159B6" w:rsidRDefault="007E4815">
            <w:pPr>
              <w:pStyle w:val="Tableheading"/>
              <w:jc w:val="both"/>
              <w:rPr>
                <w:lang w:val="en-GB"/>
              </w:rPr>
              <w:pPrChange w:id="2607" w:author="usuario" w:date="2020-09-01T16:50:00Z">
                <w:pPr>
                  <w:pStyle w:val="Tableheading"/>
                </w:pPr>
              </w:pPrChange>
            </w:pPr>
            <w:r w:rsidRPr="009159B6">
              <w:rPr>
                <w:lang w:val="en-GB"/>
              </w:rPr>
              <w:t>SIGNAL</w:t>
            </w:r>
          </w:p>
        </w:tc>
      </w:tr>
      <w:tr w:rsidR="007E4815" w:rsidRPr="009159B6" w14:paraId="26F072F7"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B6380B3" w14:textId="77777777" w:rsidR="007E4815" w:rsidRPr="009159B6" w:rsidRDefault="007E4815">
            <w:pPr>
              <w:pStyle w:val="Tabletext"/>
              <w:jc w:val="both"/>
              <w:pPrChange w:id="2608" w:author="usuario" w:date="2020-09-01T16:50:00Z">
                <w:pPr>
                  <w:pStyle w:val="Tabletext"/>
                </w:pPr>
              </w:pPrChange>
            </w:pPr>
            <w:r w:rsidRPr="009159B6">
              <w:t>Main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734D369B" w14:textId="77777777" w:rsidR="007E4815" w:rsidRPr="009159B6" w:rsidRDefault="007E4815">
            <w:pPr>
              <w:pStyle w:val="Tabletext"/>
              <w:jc w:val="both"/>
              <w:pPrChange w:id="2609"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434C181" w14:textId="77777777" w:rsidR="007E4815" w:rsidRPr="009159B6" w:rsidRDefault="007E4815">
            <w:pPr>
              <w:pStyle w:val="Tabletext"/>
              <w:jc w:val="both"/>
              <w:pPrChange w:id="2610" w:author="usuario" w:date="2020-09-01T16:50:00Z">
                <w:pPr>
                  <w:pStyle w:val="Tabletext"/>
                </w:pPr>
              </w:pPrChange>
            </w:pPr>
            <w:r w:rsidRPr="009159B6">
              <w:t>Status</w:t>
            </w:r>
          </w:p>
        </w:tc>
      </w:tr>
      <w:tr w:rsidR="007E4815" w:rsidRPr="009159B6" w14:paraId="5E026DF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177465E" w14:textId="77777777" w:rsidR="007E4815" w:rsidRPr="009159B6" w:rsidRDefault="007E4815">
            <w:pPr>
              <w:pStyle w:val="Tabletext"/>
              <w:jc w:val="both"/>
              <w:pPrChange w:id="2611" w:author="usuario" w:date="2020-09-01T16:50:00Z">
                <w:pPr>
                  <w:pStyle w:val="Tabletext"/>
                </w:pPr>
              </w:pPrChange>
            </w:pPr>
            <w:r w:rsidRPr="009159B6">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7D37FC9" w14:textId="77777777" w:rsidR="007E4815" w:rsidRPr="009159B6" w:rsidRDefault="007E4815">
            <w:pPr>
              <w:pStyle w:val="Tabletext"/>
              <w:jc w:val="both"/>
              <w:pPrChange w:id="2612" w:author="usuario" w:date="2020-09-01T16:50:00Z">
                <w:pPr>
                  <w:pStyle w:val="Tabletext"/>
                </w:pPr>
              </w:pPrChange>
            </w:pPr>
            <w:r w:rsidRPr="009159B6">
              <w:t>On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7D9EA68" w14:textId="77777777" w:rsidR="007E4815" w:rsidRPr="009159B6" w:rsidRDefault="007E4815">
            <w:pPr>
              <w:pStyle w:val="Tabletext"/>
              <w:jc w:val="both"/>
              <w:pPrChange w:id="2613" w:author="usuario" w:date="2020-09-01T16:50:00Z">
                <w:pPr>
                  <w:pStyle w:val="Tabletext"/>
                </w:pPr>
              </w:pPrChange>
            </w:pPr>
            <w:r w:rsidRPr="009159B6">
              <w:t>Status</w:t>
            </w:r>
          </w:p>
        </w:tc>
      </w:tr>
      <w:tr w:rsidR="007E4815" w:rsidRPr="009159B6" w14:paraId="02A0D16E"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E40D8C6" w14:textId="77777777" w:rsidR="007E4815" w:rsidRPr="009159B6" w:rsidRDefault="007E4815">
            <w:pPr>
              <w:pStyle w:val="Tabletext"/>
              <w:jc w:val="both"/>
              <w:pPrChange w:id="2614" w:author="usuario" w:date="2020-09-01T16:50:00Z">
                <w:pPr>
                  <w:pStyle w:val="Tabletext"/>
                </w:pPr>
              </w:pPrChange>
            </w:pPr>
            <w:r w:rsidRPr="009159B6">
              <w:t xml:space="preserve">Main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38C8E112" w14:textId="77777777" w:rsidR="007E4815" w:rsidRPr="009159B6" w:rsidRDefault="007E4815">
            <w:pPr>
              <w:pStyle w:val="Tabletext"/>
              <w:jc w:val="both"/>
              <w:pPrChange w:id="2615"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D6F51C6" w14:textId="77777777" w:rsidR="007E4815" w:rsidRPr="009159B6" w:rsidRDefault="007E4815">
            <w:pPr>
              <w:pStyle w:val="Tabletext"/>
              <w:jc w:val="both"/>
              <w:pPrChange w:id="2616" w:author="usuario" w:date="2020-09-01T16:50:00Z">
                <w:pPr>
                  <w:pStyle w:val="Tabletext"/>
                </w:pPr>
              </w:pPrChange>
            </w:pPr>
            <w:r w:rsidRPr="009159B6">
              <w:t>Condition</w:t>
            </w:r>
          </w:p>
        </w:tc>
      </w:tr>
      <w:tr w:rsidR="007E4815" w:rsidRPr="009159B6" w14:paraId="3866BD7F"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E8F1AC9" w14:textId="77777777" w:rsidR="007E4815" w:rsidRPr="009159B6" w:rsidRDefault="007E4815">
            <w:pPr>
              <w:pStyle w:val="Tabletext"/>
              <w:jc w:val="both"/>
              <w:pPrChange w:id="2617" w:author="usuario" w:date="2020-09-01T16:50:00Z">
                <w:pPr>
                  <w:pStyle w:val="Tabletext"/>
                </w:pPr>
              </w:pPrChange>
            </w:pPr>
            <w:r w:rsidRPr="009159B6">
              <w:t xml:space="preserve">Standby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03038936" w14:textId="77777777" w:rsidR="007E4815" w:rsidRPr="009159B6" w:rsidRDefault="007E4815">
            <w:pPr>
              <w:pStyle w:val="Tabletext"/>
              <w:jc w:val="both"/>
              <w:pPrChange w:id="2618"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39B38E4C" w14:textId="77777777" w:rsidR="007E4815" w:rsidRPr="009159B6" w:rsidRDefault="007E4815">
            <w:pPr>
              <w:pStyle w:val="Tabletext"/>
              <w:jc w:val="both"/>
              <w:pPrChange w:id="2619" w:author="usuario" w:date="2020-09-01T16:50:00Z">
                <w:pPr>
                  <w:pStyle w:val="Tabletext"/>
                </w:pPr>
              </w:pPrChange>
            </w:pPr>
            <w:r w:rsidRPr="009159B6">
              <w:t>Condition</w:t>
            </w:r>
          </w:p>
        </w:tc>
      </w:tr>
      <w:tr w:rsidR="007E4815" w:rsidRPr="009159B6" w14:paraId="59A7E3B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58809158" w14:textId="77777777" w:rsidR="007E4815" w:rsidRPr="009159B6" w:rsidRDefault="007E4815">
            <w:pPr>
              <w:pStyle w:val="Tabletext"/>
              <w:jc w:val="both"/>
              <w:pPrChange w:id="2620" w:author="usuario" w:date="2020-09-01T16:50:00Z">
                <w:pPr>
                  <w:pStyle w:val="Tabletext"/>
                </w:pPr>
              </w:pPrChange>
            </w:pPr>
            <w:r w:rsidRPr="009159B6">
              <w:t>Nav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5754BF80" w14:textId="77777777" w:rsidR="007E4815" w:rsidRPr="009159B6" w:rsidRDefault="007E4815">
            <w:pPr>
              <w:pStyle w:val="Tabletext"/>
              <w:jc w:val="both"/>
              <w:pPrChange w:id="2621"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94365DE" w14:textId="77777777" w:rsidR="007E4815" w:rsidRPr="009159B6" w:rsidRDefault="007E4815">
            <w:pPr>
              <w:pStyle w:val="Tabletext"/>
              <w:jc w:val="both"/>
              <w:pPrChange w:id="2622" w:author="usuario" w:date="2020-09-01T16:50:00Z">
                <w:pPr>
                  <w:pStyle w:val="Tabletext"/>
                </w:pPr>
              </w:pPrChange>
            </w:pPr>
            <w:r w:rsidRPr="009159B6">
              <w:t>Status</w:t>
            </w:r>
          </w:p>
        </w:tc>
      </w:tr>
      <w:tr w:rsidR="007E4815" w:rsidRPr="009159B6" w14:paraId="3A932461"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18D7DD2B" w14:textId="77777777" w:rsidR="007E4815" w:rsidRPr="009159B6" w:rsidRDefault="007E4815">
            <w:pPr>
              <w:pStyle w:val="Tabletext"/>
              <w:jc w:val="both"/>
              <w:pPrChange w:id="2623" w:author="usuario" w:date="2020-09-01T16:50:00Z">
                <w:pPr>
                  <w:pStyle w:val="Tabletext"/>
                </w:pPr>
              </w:pPrChange>
            </w:pPr>
            <w:r w:rsidRPr="009159B6">
              <w:t xml:space="preserve">Nav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C4C6D80" w14:textId="77777777" w:rsidR="007E4815" w:rsidRPr="009159B6" w:rsidRDefault="007E4815">
            <w:pPr>
              <w:pStyle w:val="Tabletext"/>
              <w:jc w:val="both"/>
              <w:pPrChange w:id="2624"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0B1187CB" w14:textId="77777777" w:rsidR="007E4815" w:rsidRPr="009159B6" w:rsidRDefault="007E4815">
            <w:pPr>
              <w:pStyle w:val="Tabletext"/>
              <w:jc w:val="both"/>
              <w:pPrChange w:id="2625" w:author="usuario" w:date="2020-09-01T16:50:00Z">
                <w:pPr>
                  <w:pStyle w:val="Tabletext"/>
                </w:pPr>
              </w:pPrChange>
            </w:pPr>
            <w:r w:rsidRPr="009159B6">
              <w:t>Condition</w:t>
            </w:r>
          </w:p>
        </w:tc>
      </w:tr>
      <w:tr w:rsidR="007E4815" w:rsidRPr="009159B6" w14:paraId="5F151799"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39E76878" w14:textId="77777777" w:rsidR="007E4815" w:rsidRPr="009159B6" w:rsidRDefault="007E4815">
            <w:pPr>
              <w:pStyle w:val="Tabletext"/>
              <w:jc w:val="both"/>
              <w:pPrChange w:id="2626" w:author="usuario" w:date="2020-09-01T16:50:00Z">
                <w:pPr>
                  <w:pStyle w:val="Tabletext"/>
                </w:pPr>
              </w:pPrChange>
            </w:pPr>
            <w:r w:rsidRPr="009159B6">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9F8527" w14:textId="77777777" w:rsidR="007E4815" w:rsidRPr="009159B6" w:rsidRDefault="007E4815">
            <w:pPr>
              <w:pStyle w:val="Tabletext"/>
              <w:jc w:val="both"/>
              <w:pPrChange w:id="2627"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6BC426E5" w14:textId="77777777" w:rsidR="007E4815" w:rsidRPr="009159B6" w:rsidRDefault="007E4815">
            <w:pPr>
              <w:pStyle w:val="Tabletext"/>
              <w:jc w:val="both"/>
              <w:pPrChange w:id="2628" w:author="usuario" w:date="2020-09-01T16:50:00Z">
                <w:pPr>
                  <w:pStyle w:val="Tabletext"/>
                </w:pPr>
              </w:pPrChange>
            </w:pPr>
            <w:r w:rsidRPr="009159B6">
              <w:t>Status</w:t>
            </w:r>
          </w:p>
        </w:tc>
      </w:tr>
      <w:tr w:rsidR="007E4815" w:rsidRPr="009159B6" w14:paraId="294964FC"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73744E3" w14:textId="77777777" w:rsidR="007E4815" w:rsidRPr="009159B6" w:rsidRDefault="007E4815">
            <w:pPr>
              <w:pStyle w:val="Tabletext"/>
              <w:jc w:val="both"/>
              <w:pPrChange w:id="2629" w:author="usuario" w:date="2020-09-01T16:50:00Z">
                <w:pPr>
                  <w:pStyle w:val="Tabletext"/>
                </w:pPr>
              </w:pPrChange>
            </w:pPr>
            <w:r w:rsidRPr="009159B6">
              <w:t xml:space="preserve">Emergency Light </w:t>
            </w:r>
          </w:p>
        </w:tc>
        <w:tc>
          <w:tcPr>
            <w:tcW w:w="2214" w:type="dxa"/>
            <w:tcBorders>
              <w:top w:val="single" w:sz="7" w:space="0" w:color="000000"/>
              <w:left w:val="single" w:sz="7" w:space="0" w:color="000000"/>
              <w:bottom w:val="single" w:sz="6" w:space="0" w:color="FFFFFF"/>
              <w:right w:val="single" w:sz="6" w:space="0" w:color="FFFFFF"/>
            </w:tcBorders>
            <w:vAlign w:val="center"/>
          </w:tcPr>
          <w:p w14:paraId="2E5A9F6B" w14:textId="77777777" w:rsidR="007E4815" w:rsidRPr="009159B6" w:rsidRDefault="007E4815">
            <w:pPr>
              <w:pStyle w:val="Tabletext"/>
              <w:jc w:val="both"/>
              <w:pPrChange w:id="2630"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65A29560" w14:textId="77777777" w:rsidR="007E4815" w:rsidRPr="009159B6" w:rsidRDefault="007E4815">
            <w:pPr>
              <w:pStyle w:val="Tabletext"/>
              <w:jc w:val="both"/>
              <w:pPrChange w:id="2631" w:author="usuario" w:date="2020-09-01T16:50:00Z">
                <w:pPr>
                  <w:pStyle w:val="Tabletext"/>
                </w:pPr>
              </w:pPrChange>
            </w:pPr>
            <w:r w:rsidRPr="009159B6">
              <w:t>Condition</w:t>
            </w:r>
          </w:p>
        </w:tc>
      </w:tr>
      <w:tr w:rsidR="007E4815" w:rsidRPr="009159B6" w14:paraId="1745CCA3"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7FB3DA9B" w14:textId="77777777" w:rsidR="007E4815" w:rsidRPr="009159B6" w:rsidRDefault="007E4815">
            <w:pPr>
              <w:pStyle w:val="Tabletext"/>
              <w:jc w:val="both"/>
              <w:pPrChange w:id="2632" w:author="usuario" w:date="2020-09-01T16:50:00Z">
                <w:pPr>
                  <w:pStyle w:val="Tabletext"/>
                </w:pPr>
              </w:pPrChange>
            </w:pPr>
            <w:r w:rsidRPr="009159B6">
              <w:t>Penultimate Lamp</w:t>
            </w:r>
          </w:p>
        </w:tc>
        <w:tc>
          <w:tcPr>
            <w:tcW w:w="2214" w:type="dxa"/>
            <w:tcBorders>
              <w:top w:val="single" w:sz="7" w:space="0" w:color="000000"/>
              <w:left w:val="single" w:sz="7" w:space="0" w:color="000000"/>
              <w:bottom w:val="single" w:sz="6" w:space="0" w:color="FFFFFF"/>
              <w:right w:val="single" w:sz="6" w:space="0" w:color="FFFFFF"/>
            </w:tcBorders>
            <w:vAlign w:val="center"/>
          </w:tcPr>
          <w:p w14:paraId="31D65BF4" w14:textId="77777777" w:rsidR="007E4815" w:rsidRPr="009159B6" w:rsidRDefault="007E4815">
            <w:pPr>
              <w:pStyle w:val="Tabletext"/>
              <w:jc w:val="both"/>
              <w:pPrChange w:id="2633" w:author="usuario" w:date="2020-09-01T16:50:00Z">
                <w:pPr>
                  <w:pStyle w:val="Tabletext"/>
                </w:pPr>
              </w:pPrChange>
            </w:pPr>
            <w:r w:rsidRPr="009159B6">
              <w:t>Yes / No</w:t>
            </w:r>
          </w:p>
        </w:tc>
        <w:tc>
          <w:tcPr>
            <w:tcW w:w="1842" w:type="dxa"/>
            <w:tcBorders>
              <w:top w:val="single" w:sz="7" w:space="0" w:color="000000"/>
              <w:left w:val="single" w:sz="7" w:space="0" w:color="000000"/>
              <w:bottom w:val="single" w:sz="6" w:space="0" w:color="FFFFFF"/>
              <w:right w:val="single" w:sz="7" w:space="0" w:color="000000"/>
            </w:tcBorders>
            <w:vAlign w:val="center"/>
          </w:tcPr>
          <w:p w14:paraId="07926BFF" w14:textId="77777777" w:rsidR="007E4815" w:rsidRPr="009159B6" w:rsidRDefault="007E4815">
            <w:pPr>
              <w:pStyle w:val="Tabletext"/>
              <w:jc w:val="both"/>
              <w:pPrChange w:id="2634" w:author="usuario" w:date="2020-09-01T16:50:00Z">
                <w:pPr>
                  <w:pStyle w:val="Tabletext"/>
                </w:pPr>
              </w:pPrChange>
            </w:pPr>
            <w:r w:rsidRPr="009159B6">
              <w:t>Condition</w:t>
            </w:r>
          </w:p>
        </w:tc>
      </w:tr>
      <w:tr w:rsidR="007E4815" w:rsidRPr="009159B6" w14:paraId="55DFB4CA"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BC84920" w14:textId="77777777" w:rsidR="007E4815" w:rsidRPr="009159B6" w:rsidRDefault="007E4815">
            <w:pPr>
              <w:pStyle w:val="Tabletext"/>
              <w:jc w:val="both"/>
              <w:pPrChange w:id="2635" w:author="usuario" w:date="2020-09-01T16:50:00Z">
                <w:pPr>
                  <w:pStyle w:val="Tabletext"/>
                </w:pPr>
              </w:pPrChange>
            </w:pPr>
            <w:r w:rsidRPr="009159B6">
              <w:t xml:space="preserve">Optic Drive A </w:t>
            </w:r>
          </w:p>
        </w:tc>
        <w:tc>
          <w:tcPr>
            <w:tcW w:w="2214" w:type="dxa"/>
            <w:tcBorders>
              <w:top w:val="single" w:sz="7" w:space="0" w:color="000000"/>
              <w:left w:val="single" w:sz="7" w:space="0" w:color="000000"/>
              <w:bottom w:val="single" w:sz="6" w:space="0" w:color="FFFFFF"/>
              <w:right w:val="single" w:sz="6" w:space="0" w:color="FFFFFF"/>
            </w:tcBorders>
            <w:vAlign w:val="center"/>
          </w:tcPr>
          <w:p w14:paraId="7DAA4E80" w14:textId="77777777" w:rsidR="007E4815" w:rsidRPr="009159B6" w:rsidRDefault="007E4815">
            <w:pPr>
              <w:pStyle w:val="Tabletext"/>
              <w:jc w:val="both"/>
              <w:pPrChange w:id="2636"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09928AB3" w14:textId="77777777" w:rsidR="007E4815" w:rsidRPr="009159B6" w:rsidRDefault="007E4815">
            <w:pPr>
              <w:pStyle w:val="Tabletext"/>
              <w:jc w:val="both"/>
              <w:pPrChange w:id="2637" w:author="usuario" w:date="2020-09-01T16:50:00Z">
                <w:pPr>
                  <w:pStyle w:val="Tabletext"/>
                </w:pPr>
              </w:pPrChange>
            </w:pPr>
            <w:r w:rsidRPr="009159B6">
              <w:t>Status</w:t>
            </w:r>
          </w:p>
        </w:tc>
      </w:tr>
      <w:tr w:rsidR="007E4815" w:rsidRPr="009159B6" w14:paraId="6062D688"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2279954" w14:textId="77777777" w:rsidR="007E4815" w:rsidRPr="009159B6" w:rsidRDefault="007E4815">
            <w:pPr>
              <w:pStyle w:val="Tabletext"/>
              <w:jc w:val="both"/>
              <w:pPrChange w:id="2638" w:author="usuario" w:date="2020-09-01T16:50:00Z">
                <w:pPr>
                  <w:pStyle w:val="Tabletext"/>
                </w:pPr>
              </w:pPrChange>
            </w:pPr>
            <w:r w:rsidRPr="009159B6">
              <w:t>Optic Drive B</w:t>
            </w:r>
          </w:p>
        </w:tc>
        <w:tc>
          <w:tcPr>
            <w:tcW w:w="2214" w:type="dxa"/>
            <w:tcBorders>
              <w:top w:val="single" w:sz="7" w:space="0" w:color="000000"/>
              <w:left w:val="single" w:sz="7" w:space="0" w:color="000000"/>
              <w:bottom w:val="single" w:sz="6" w:space="0" w:color="FFFFFF"/>
              <w:right w:val="single" w:sz="6" w:space="0" w:color="FFFFFF"/>
            </w:tcBorders>
            <w:vAlign w:val="center"/>
          </w:tcPr>
          <w:p w14:paraId="4431ED3A" w14:textId="77777777" w:rsidR="007E4815" w:rsidRPr="009159B6" w:rsidRDefault="007E4815">
            <w:pPr>
              <w:pStyle w:val="Tabletext"/>
              <w:jc w:val="both"/>
              <w:pPrChange w:id="2639"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4A66AF60" w14:textId="77777777" w:rsidR="007E4815" w:rsidRPr="009159B6" w:rsidRDefault="007E4815">
            <w:pPr>
              <w:pStyle w:val="Tabletext"/>
              <w:jc w:val="both"/>
              <w:pPrChange w:id="2640" w:author="usuario" w:date="2020-09-01T16:50:00Z">
                <w:pPr>
                  <w:pStyle w:val="Tabletext"/>
                </w:pPr>
              </w:pPrChange>
            </w:pPr>
            <w:r w:rsidRPr="009159B6">
              <w:t>Status</w:t>
            </w:r>
          </w:p>
        </w:tc>
      </w:tr>
      <w:tr w:rsidR="007E4815" w:rsidRPr="009159B6" w14:paraId="681F12A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ACD0562" w14:textId="77777777" w:rsidR="007E4815" w:rsidRPr="009159B6" w:rsidRDefault="007E4815">
            <w:pPr>
              <w:pStyle w:val="Tabletext"/>
              <w:jc w:val="both"/>
              <w:pPrChange w:id="2641" w:author="usuario" w:date="2020-09-01T16:50:00Z">
                <w:pPr>
                  <w:pStyle w:val="Tabletext"/>
                </w:pPr>
              </w:pPrChange>
            </w:pPr>
            <w:r w:rsidRPr="009159B6">
              <w:t>Optic Drive A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3654629C" w14:textId="77777777" w:rsidR="007E4815" w:rsidRPr="009159B6" w:rsidRDefault="007E4815">
            <w:pPr>
              <w:pStyle w:val="Tabletext"/>
              <w:jc w:val="both"/>
              <w:pPrChange w:id="2642"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5E57C4A0" w14:textId="77777777" w:rsidR="007E4815" w:rsidRPr="009159B6" w:rsidRDefault="007E4815">
            <w:pPr>
              <w:pStyle w:val="Tabletext"/>
              <w:jc w:val="both"/>
              <w:pPrChange w:id="2643" w:author="usuario" w:date="2020-09-01T16:50:00Z">
                <w:pPr>
                  <w:pStyle w:val="Tabletext"/>
                </w:pPr>
              </w:pPrChange>
            </w:pPr>
            <w:r w:rsidRPr="009159B6">
              <w:t>Condition</w:t>
            </w:r>
          </w:p>
        </w:tc>
      </w:tr>
      <w:tr w:rsidR="007E4815" w:rsidRPr="009159B6" w14:paraId="74167E1D"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0B1C6DEA" w14:textId="77777777" w:rsidR="007E4815" w:rsidRPr="009159B6" w:rsidRDefault="007E4815">
            <w:pPr>
              <w:pStyle w:val="Tabletext"/>
              <w:jc w:val="both"/>
              <w:pPrChange w:id="2644" w:author="usuario" w:date="2020-09-01T16:50:00Z">
                <w:pPr>
                  <w:pStyle w:val="Tabletext"/>
                </w:pPr>
              </w:pPrChange>
            </w:pPr>
            <w:r w:rsidRPr="009159B6">
              <w:t>Optic Drive B (speed/character)</w:t>
            </w:r>
          </w:p>
        </w:tc>
        <w:tc>
          <w:tcPr>
            <w:tcW w:w="2214" w:type="dxa"/>
            <w:tcBorders>
              <w:top w:val="single" w:sz="7" w:space="0" w:color="000000"/>
              <w:left w:val="single" w:sz="7" w:space="0" w:color="000000"/>
              <w:bottom w:val="single" w:sz="6" w:space="0" w:color="FFFFFF"/>
              <w:right w:val="single" w:sz="6" w:space="0" w:color="FFFFFF"/>
            </w:tcBorders>
            <w:vAlign w:val="center"/>
          </w:tcPr>
          <w:p w14:paraId="5CB14F2C" w14:textId="77777777" w:rsidR="007E4815" w:rsidRPr="009159B6" w:rsidRDefault="007E4815">
            <w:pPr>
              <w:pStyle w:val="Tabletext"/>
              <w:jc w:val="both"/>
              <w:pPrChange w:id="2645" w:author="usuario" w:date="2020-09-01T16:50:00Z">
                <w:pPr>
                  <w:pStyle w:val="Tabletext"/>
                </w:pPr>
              </w:pPrChange>
            </w:pPr>
            <w:r w:rsidRPr="009159B6">
              <w:t>Normal / Fail</w:t>
            </w:r>
          </w:p>
        </w:tc>
        <w:tc>
          <w:tcPr>
            <w:tcW w:w="1842" w:type="dxa"/>
            <w:tcBorders>
              <w:top w:val="single" w:sz="7" w:space="0" w:color="000000"/>
              <w:left w:val="single" w:sz="7" w:space="0" w:color="000000"/>
              <w:bottom w:val="single" w:sz="6" w:space="0" w:color="FFFFFF"/>
              <w:right w:val="single" w:sz="7" w:space="0" w:color="000000"/>
            </w:tcBorders>
            <w:vAlign w:val="center"/>
          </w:tcPr>
          <w:p w14:paraId="1937286C" w14:textId="77777777" w:rsidR="007E4815" w:rsidRPr="009159B6" w:rsidRDefault="007E4815">
            <w:pPr>
              <w:pStyle w:val="Tabletext"/>
              <w:jc w:val="both"/>
              <w:pPrChange w:id="2646" w:author="usuario" w:date="2020-09-01T16:50:00Z">
                <w:pPr>
                  <w:pStyle w:val="Tabletext"/>
                </w:pPr>
              </w:pPrChange>
            </w:pPr>
            <w:r w:rsidRPr="009159B6">
              <w:t>Condition</w:t>
            </w:r>
          </w:p>
        </w:tc>
      </w:tr>
      <w:tr w:rsidR="007E4815" w:rsidRPr="009159B6" w14:paraId="5050F5BE" w14:textId="77777777" w:rsidTr="00FB14BE">
        <w:trPr>
          <w:trHeight w:val="352"/>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1DF1184C" w14:textId="77777777" w:rsidR="007E4815" w:rsidRPr="009159B6" w:rsidRDefault="007E4815">
            <w:pPr>
              <w:pStyle w:val="Tabletext"/>
              <w:jc w:val="both"/>
              <w:rPr>
                <w:iCs/>
              </w:rPr>
              <w:pPrChange w:id="2647" w:author="usuario" w:date="2020-09-01T16:50:00Z">
                <w:pPr>
                  <w:pStyle w:val="Tabletext"/>
                </w:pPr>
              </w:pPrChange>
            </w:pPr>
            <w:r w:rsidRPr="009159B6">
              <w:rPr>
                <w:iCs/>
              </w:rPr>
              <w:t>Light Sensor Based Switching Level</w:t>
            </w:r>
          </w:p>
        </w:tc>
        <w:tc>
          <w:tcPr>
            <w:tcW w:w="2214" w:type="dxa"/>
            <w:tcBorders>
              <w:top w:val="single" w:sz="7" w:space="0" w:color="000000"/>
              <w:left w:val="single" w:sz="7" w:space="0" w:color="000000"/>
              <w:bottom w:val="single" w:sz="7" w:space="0" w:color="000000"/>
              <w:right w:val="single" w:sz="6" w:space="0" w:color="FFFFFF"/>
            </w:tcBorders>
            <w:vAlign w:val="center"/>
          </w:tcPr>
          <w:p w14:paraId="453DD587" w14:textId="77777777" w:rsidR="007E4815" w:rsidRPr="009159B6" w:rsidRDefault="007E4815">
            <w:pPr>
              <w:pStyle w:val="Tabletext"/>
              <w:jc w:val="both"/>
              <w:rPr>
                <w:iCs/>
              </w:rPr>
              <w:pPrChange w:id="2648" w:author="usuario" w:date="2020-09-01T16:50:00Z">
                <w:pPr>
                  <w:pStyle w:val="Tabletext"/>
                </w:pPr>
              </w:pPrChange>
            </w:pPr>
            <w:r w:rsidRPr="009159B6">
              <w:rPr>
                <w:iCs/>
              </w:rPr>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7035858A" w14:textId="77777777" w:rsidR="007E4815" w:rsidRPr="009159B6" w:rsidRDefault="007E4815">
            <w:pPr>
              <w:pStyle w:val="Tabletext"/>
              <w:jc w:val="both"/>
              <w:rPr>
                <w:iCs/>
              </w:rPr>
              <w:pPrChange w:id="2649" w:author="usuario" w:date="2020-09-01T16:50:00Z">
                <w:pPr>
                  <w:pStyle w:val="Tabletext"/>
                </w:pPr>
              </w:pPrChange>
            </w:pPr>
            <w:r w:rsidRPr="009159B6">
              <w:rPr>
                <w:iCs/>
              </w:rPr>
              <w:t>Status</w:t>
            </w:r>
          </w:p>
        </w:tc>
      </w:tr>
      <w:tr w:rsidR="007E4815" w:rsidRPr="009159B6" w14:paraId="21D0FEE2"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4CF0688B" w14:textId="77777777" w:rsidR="007E4815" w:rsidRPr="009159B6" w:rsidRDefault="007E4815">
            <w:pPr>
              <w:pStyle w:val="Tabletext"/>
              <w:jc w:val="both"/>
              <w:pPrChange w:id="2650" w:author="usuario" w:date="2020-09-01T16:50:00Z">
                <w:pPr>
                  <w:pStyle w:val="Tabletext"/>
                </w:pPr>
              </w:pPrChange>
            </w:pPr>
            <w:r w:rsidRPr="009159B6">
              <w:t>Navigation Light Control</w:t>
            </w:r>
          </w:p>
        </w:tc>
        <w:tc>
          <w:tcPr>
            <w:tcW w:w="2214" w:type="dxa"/>
            <w:tcBorders>
              <w:top w:val="single" w:sz="7" w:space="0" w:color="000000"/>
              <w:left w:val="single" w:sz="7" w:space="0" w:color="000000"/>
              <w:bottom w:val="single" w:sz="6" w:space="0" w:color="FFFFFF"/>
              <w:right w:val="single" w:sz="6" w:space="0" w:color="FFFFFF"/>
            </w:tcBorders>
            <w:vAlign w:val="center"/>
          </w:tcPr>
          <w:p w14:paraId="3DE77343" w14:textId="77777777" w:rsidR="007E4815" w:rsidRPr="009159B6" w:rsidRDefault="007E4815">
            <w:pPr>
              <w:pStyle w:val="Tabletext"/>
              <w:jc w:val="both"/>
              <w:pPrChange w:id="2651"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733DB837" w14:textId="77777777" w:rsidR="007E4815" w:rsidRPr="009159B6" w:rsidRDefault="007E4815">
            <w:pPr>
              <w:pStyle w:val="Tabletext"/>
              <w:jc w:val="both"/>
              <w:pPrChange w:id="2652" w:author="usuario" w:date="2020-09-01T16:50:00Z">
                <w:pPr>
                  <w:pStyle w:val="Tabletext"/>
                </w:pPr>
              </w:pPrChange>
            </w:pPr>
            <w:r w:rsidRPr="009159B6">
              <w:t>Control</w:t>
            </w:r>
          </w:p>
        </w:tc>
      </w:tr>
      <w:tr w:rsidR="007E4815" w:rsidRPr="009159B6" w14:paraId="13EEB050" w14:textId="77777777" w:rsidTr="00FB14BE">
        <w:trPr>
          <w:jc w:val="center"/>
        </w:trPr>
        <w:tc>
          <w:tcPr>
            <w:tcW w:w="3774" w:type="dxa"/>
            <w:tcBorders>
              <w:top w:val="single" w:sz="7" w:space="0" w:color="000000"/>
              <w:left w:val="single" w:sz="7" w:space="0" w:color="000000"/>
              <w:bottom w:val="single" w:sz="6" w:space="0" w:color="FFFFFF"/>
              <w:right w:val="single" w:sz="6" w:space="0" w:color="FFFFFF"/>
            </w:tcBorders>
            <w:vAlign w:val="center"/>
          </w:tcPr>
          <w:p w14:paraId="69CEE2F7" w14:textId="77777777" w:rsidR="007E4815" w:rsidRPr="009159B6" w:rsidRDefault="007E4815">
            <w:pPr>
              <w:pStyle w:val="Tabletext"/>
              <w:jc w:val="both"/>
              <w:pPrChange w:id="2653" w:author="usuario" w:date="2020-09-01T16:50:00Z">
                <w:pPr>
                  <w:pStyle w:val="Tabletext"/>
                </w:pPr>
              </w:pPrChange>
            </w:pPr>
            <w:r w:rsidRPr="009159B6">
              <w:t>Emergency Light</w:t>
            </w:r>
          </w:p>
        </w:tc>
        <w:tc>
          <w:tcPr>
            <w:tcW w:w="2214" w:type="dxa"/>
            <w:tcBorders>
              <w:top w:val="single" w:sz="7" w:space="0" w:color="000000"/>
              <w:left w:val="single" w:sz="7" w:space="0" w:color="000000"/>
              <w:bottom w:val="single" w:sz="6" w:space="0" w:color="FFFFFF"/>
              <w:right w:val="single" w:sz="6" w:space="0" w:color="FFFFFF"/>
            </w:tcBorders>
            <w:vAlign w:val="center"/>
          </w:tcPr>
          <w:p w14:paraId="40E606C8" w14:textId="77777777" w:rsidR="007E4815" w:rsidRPr="009159B6" w:rsidRDefault="007E4815">
            <w:pPr>
              <w:pStyle w:val="Tabletext"/>
              <w:jc w:val="both"/>
              <w:pPrChange w:id="2654" w:author="usuario" w:date="2020-09-01T16:50:00Z">
                <w:pPr>
                  <w:pStyle w:val="Tabletext"/>
                </w:pPr>
              </w:pPrChange>
            </w:pPr>
            <w:r w:rsidRPr="009159B6">
              <w:t>On / Off</w:t>
            </w:r>
          </w:p>
        </w:tc>
        <w:tc>
          <w:tcPr>
            <w:tcW w:w="1842" w:type="dxa"/>
            <w:tcBorders>
              <w:top w:val="single" w:sz="7" w:space="0" w:color="000000"/>
              <w:left w:val="single" w:sz="7" w:space="0" w:color="000000"/>
              <w:bottom w:val="single" w:sz="6" w:space="0" w:color="FFFFFF"/>
              <w:right w:val="single" w:sz="7" w:space="0" w:color="000000"/>
            </w:tcBorders>
            <w:vAlign w:val="center"/>
          </w:tcPr>
          <w:p w14:paraId="539EF375" w14:textId="77777777" w:rsidR="007E4815" w:rsidRPr="009159B6" w:rsidRDefault="007E4815">
            <w:pPr>
              <w:pStyle w:val="Tabletext"/>
              <w:jc w:val="both"/>
              <w:pPrChange w:id="2655" w:author="usuario" w:date="2020-09-01T16:50:00Z">
                <w:pPr>
                  <w:pStyle w:val="Tabletext"/>
                </w:pPr>
              </w:pPrChange>
            </w:pPr>
            <w:r w:rsidRPr="009159B6">
              <w:t>Control</w:t>
            </w:r>
          </w:p>
        </w:tc>
      </w:tr>
      <w:tr w:rsidR="007E4815" w:rsidRPr="009159B6" w14:paraId="6BBD34DB" w14:textId="77777777" w:rsidTr="00FB14BE">
        <w:trPr>
          <w:jc w:val="center"/>
        </w:trPr>
        <w:tc>
          <w:tcPr>
            <w:tcW w:w="3774" w:type="dxa"/>
            <w:tcBorders>
              <w:top w:val="single" w:sz="7" w:space="0" w:color="000000"/>
              <w:left w:val="single" w:sz="7" w:space="0" w:color="000000"/>
              <w:bottom w:val="single" w:sz="7" w:space="0" w:color="000000"/>
              <w:right w:val="single" w:sz="6" w:space="0" w:color="FFFFFF"/>
            </w:tcBorders>
            <w:vAlign w:val="center"/>
          </w:tcPr>
          <w:p w14:paraId="46EEBA9D" w14:textId="77777777" w:rsidR="007E4815" w:rsidRPr="009159B6" w:rsidRDefault="007E4815">
            <w:pPr>
              <w:pStyle w:val="Tabletext"/>
              <w:jc w:val="both"/>
              <w:pPrChange w:id="2656" w:author="usuario" w:date="2020-09-01T16:50:00Z">
                <w:pPr>
                  <w:pStyle w:val="Tabletext"/>
                </w:pPr>
              </w:pPrChange>
            </w:pPr>
            <w:r w:rsidRPr="009159B6">
              <w:t>Navigation Light Reset</w:t>
            </w:r>
          </w:p>
        </w:tc>
        <w:tc>
          <w:tcPr>
            <w:tcW w:w="2214" w:type="dxa"/>
            <w:tcBorders>
              <w:top w:val="single" w:sz="7" w:space="0" w:color="000000"/>
              <w:left w:val="single" w:sz="7" w:space="0" w:color="000000"/>
              <w:bottom w:val="single" w:sz="7" w:space="0" w:color="000000"/>
              <w:right w:val="single" w:sz="6" w:space="0" w:color="FFFFFF"/>
            </w:tcBorders>
            <w:vAlign w:val="center"/>
          </w:tcPr>
          <w:p w14:paraId="4F79F2CC" w14:textId="77777777" w:rsidR="007E4815" w:rsidRPr="009159B6" w:rsidRDefault="007E4815">
            <w:pPr>
              <w:pStyle w:val="Tabletext"/>
              <w:jc w:val="both"/>
              <w:pPrChange w:id="2657" w:author="usuario" w:date="2020-09-01T16:50:00Z">
                <w:pPr>
                  <w:pStyle w:val="Tabletext"/>
                </w:pPr>
              </w:pPrChange>
            </w:pPr>
            <w:r w:rsidRPr="009159B6">
              <w:t>Reset</w:t>
            </w:r>
          </w:p>
        </w:tc>
        <w:tc>
          <w:tcPr>
            <w:tcW w:w="1842" w:type="dxa"/>
            <w:tcBorders>
              <w:top w:val="single" w:sz="7" w:space="0" w:color="000000"/>
              <w:left w:val="single" w:sz="7" w:space="0" w:color="000000"/>
              <w:bottom w:val="single" w:sz="7" w:space="0" w:color="000000"/>
              <w:right w:val="single" w:sz="7" w:space="0" w:color="000000"/>
            </w:tcBorders>
            <w:vAlign w:val="center"/>
          </w:tcPr>
          <w:p w14:paraId="14646D2E" w14:textId="77777777" w:rsidR="007E4815" w:rsidRPr="009159B6" w:rsidRDefault="007E4815">
            <w:pPr>
              <w:pStyle w:val="Tabletext"/>
              <w:jc w:val="both"/>
              <w:pPrChange w:id="2658" w:author="usuario" w:date="2020-09-01T16:50:00Z">
                <w:pPr>
                  <w:pStyle w:val="Tabletext"/>
                </w:pPr>
              </w:pPrChange>
            </w:pPr>
            <w:r w:rsidRPr="009159B6">
              <w:t>Control</w:t>
            </w:r>
          </w:p>
        </w:tc>
      </w:tr>
    </w:tbl>
    <w:p w14:paraId="56BA5E8D" w14:textId="7EA63523" w:rsidR="00620205" w:rsidRPr="009159B6" w:rsidRDefault="00620205">
      <w:pPr>
        <w:jc w:val="both"/>
        <w:pPrChange w:id="2659" w:author="usuario" w:date="2020-09-01T16:50:00Z">
          <w:pPr/>
        </w:pPrChange>
      </w:pPr>
    </w:p>
    <w:p w14:paraId="282B0861" w14:textId="77777777" w:rsidR="00183EEA" w:rsidRPr="009159B6" w:rsidRDefault="00183EEA">
      <w:pPr>
        <w:pStyle w:val="BodyText"/>
        <w:jc w:val="both"/>
        <w:pPrChange w:id="2660" w:author="usuario" w:date="2020-09-01T16:50:00Z">
          <w:pPr>
            <w:pStyle w:val="BodyText"/>
          </w:pPr>
        </w:pPrChange>
      </w:pPr>
      <w:r w:rsidRPr="009159B6">
        <w:t xml:space="preserve">It is not only necessary to know that the light is ‘ON’ or ‘OFF’, but also that it is exhibiting the correct character/code and that the range of the light is achieved.  If any of these conditions are not met a main light fail signal should be transmitted, which may be derived from monitoring the lamp current, the light output from a photocell and in the case of a lamp-changer an ‘out of position’ indication. </w:t>
      </w:r>
    </w:p>
    <w:p w14:paraId="15ED3CEB" w14:textId="2DE775F9" w:rsidR="00183EEA" w:rsidRPr="009159B6" w:rsidRDefault="00183EEA">
      <w:pPr>
        <w:pStyle w:val="BodyText"/>
        <w:jc w:val="both"/>
        <w:pPrChange w:id="2661" w:author="usuario" w:date="2020-09-01T16:50:00Z">
          <w:pPr>
            <w:pStyle w:val="BodyText"/>
          </w:pPr>
        </w:pPrChange>
      </w:pPr>
      <w:r w:rsidRPr="009159B6">
        <w:t xml:space="preserve">Failure of the optic rotation drives and hence light character should automatically cause the main light to extinguish and the emergency light to illuminate. </w:t>
      </w:r>
      <w:del w:id="2662" w:author="Mariano Marpegan" w:date="2020-08-25T17:03:00Z">
        <w:r w:rsidRPr="009159B6" w:rsidDel="00E806EC">
          <w:delText xml:space="preserve"> </w:delText>
        </w:r>
      </w:del>
      <w:ins w:id="2663" w:author="Rob Dale" w:date="2020-08-28T16:35:00Z">
        <w:r w:rsidR="003A299F" w:rsidRPr="009159B6">
          <w:t xml:space="preserve">As a consequence </w:t>
        </w:r>
      </w:ins>
      <w:ins w:id="2664" w:author="Mariano Marpegan" w:date="2020-08-25T17:02:00Z">
        <w:del w:id="2665" w:author="Rob Dale" w:date="2020-08-28T16:35:00Z">
          <w:r w:rsidR="00E806EC" w:rsidRPr="009159B6" w:rsidDel="003A299F">
            <w:delText xml:space="preserve">Likewise, this should send </w:delText>
          </w:r>
        </w:del>
        <w:del w:id="2666" w:author="Rob Dale" w:date="2020-08-28T16:34:00Z">
          <w:r w:rsidR="00E806EC" w:rsidRPr="009159B6" w:rsidDel="003A299F">
            <w:delText>out a “navigation light failure” signal and inform the setting up of the backup flashlight.</w:delText>
          </w:r>
        </w:del>
      </w:ins>
      <w:ins w:id="2667" w:author="Rob Dale" w:date="2020-08-28T16:35:00Z">
        <w:r w:rsidR="003A299F" w:rsidRPr="009159B6">
          <w:t>t</w:t>
        </w:r>
      </w:ins>
      <w:del w:id="2668" w:author="Rob Dale" w:date="2020-08-28T16:35:00Z">
        <w:r w:rsidRPr="009159B6" w:rsidDel="003A299F">
          <w:delText>T</w:delText>
        </w:r>
      </w:del>
      <w:r w:rsidRPr="009159B6">
        <w:t xml:space="preserve">his </w:t>
      </w:r>
      <w:del w:id="2669" w:author="Rob Dale" w:date="2020-08-28T16:35:00Z">
        <w:r w:rsidRPr="009159B6" w:rsidDel="003A299F">
          <w:delText xml:space="preserve">in turn </w:delText>
        </w:r>
      </w:del>
      <w:r w:rsidRPr="009159B6">
        <w:t>should cause a ‘nav light fail’ signal to be transmitted.</w:t>
      </w:r>
    </w:p>
    <w:p w14:paraId="3B82163E" w14:textId="4DF973BD" w:rsidR="00183EEA" w:rsidRPr="009159B6" w:rsidRDefault="00183EEA">
      <w:pPr>
        <w:pStyle w:val="BodyText"/>
        <w:jc w:val="both"/>
        <w:pPrChange w:id="2670" w:author="usuario" w:date="2020-09-01T16:50:00Z">
          <w:pPr>
            <w:pStyle w:val="BodyText"/>
          </w:pPr>
        </w:pPrChange>
      </w:pPr>
      <w:r w:rsidRPr="009159B6">
        <w:t xml:space="preserve">To enhance the capability for interoperability within RCMS from different suppliers, the following two-bit minimum logic level interface specification inspired by IALA recommendation A-126 is </w:t>
      </w:r>
      <w:commentRangeStart w:id="2671"/>
      <w:r w:rsidRPr="009159B6">
        <w:t>proposed</w:t>
      </w:r>
      <w:commentRangeEnd w:id="2671"/>
      <w:r w:rsidR="003A299F" w:rsidRPr="009159B6">
        <w:rPr>
          <w:rStyle w:val="CommentReference"/>
        </w:rPr>
        <w:commentReference w:id="2671"/>
      </w:r>
      <w:r w:rsidRPr="009159B6">
        <w:t xml:space="preserve"> for smart lanterns.</w:t>
      </w:r>
    </w:p>
    <w:p w14:paraId="5C0BEF84" w14:textId="77777777" w:rsidR="00C64F8E" w:rsidRPr="009159B6" w:rsidRDefault="00C64F8E">
      <w:pPr>
        <w:spacing w:after="200" w:line="276" w:lineRule="auto"/>
        <w:jc w:val="both"/>
        <w:rPr>
          <w:b/>
          <w:bCs/>
          <w:i/>
          <w:color w:val="575756"/>
          <w:sz w:val="22"/>
          <w:u w:val="single"/>
        </w:rPr>
        <w:pPrChange w:id="2672" w:author="usuario" w:date="2020-09-01T16:50:00Z">
          <w:pPr>
            <w:spacing w:after="200" w:line="276" w:lineRule="auto"/>
          </w:pPr>
        </w:pPrChange>
      </w:pPr>
      <w:r w:rsidRPr="009159B6">
        <w:br w:type="page"/>
      </w:r>
    </w:p>
    <w:p w14:paraId="089C1CAC" w14:textId="5C705223" w:rsidR="00183EEA" w:rsidRPr="009159B6" w:rsidRDefault="00183EEA" w:rsidP="006031D6">
      <w:pPr>
        <w:pStyle w:val="Tablecaption"/>
        <w:jc w:val="center"/>
      </w:pPr>
      <w:bookmarkStart w:id="2673" w:name="_Toc49294939"/>
      <w:r w:rsidRPr="009159B6">
        <w:lastRenderedPageBreak/>
        <w:t>Smart lantern signals</w:t>
      </w:r>
      <w:bookmarkEnd w:id="2673"/>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674" w:author="usuario" w:date="2020-09-01T16:52:00Z">
          <w:tblPr>
            <w:tblW w:w="10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921"/>
        <w:gridCol w:w="1203"/>
        <w:gridCol w:w="993"/>
        <w:gridCol w:w="4536"/>
        <w:gridCol w:w="2551"/>
        <w:tblGridChange w:id="2675">
          <w:tblGrid>
            <w:gridCol w:w="921"/>
            <w:gridCol w:w="1203"/>
            <w:gridCol w:w="993"/>
            <w:gridCol w:w="4536"/>
            <w:gridCol w:w="2551"/>
          </w:tblGrid>
        </w:tblGridChange>
      </w:tblGrid>
      <w:tr w:rsidR="00C64F8E" w:rsidRPr="009159B6" w14:paraId="10AC407B" w14:textId="77777777" w:rsidTr="006031D6">
        <w:trPr>
          <w:jc w:val="center"/>
        </w:trPr>
        <w:tc>
          <w:tcPr>
            <w:tcW w:w="921" w:type="dxa"/>
            <w:tcPrChange w:id="2676" w:author="usuario" w:date="2020-09-01T16:52:00Z">
              <w:tcPr>
                <w:tcW w:w="921" w:type="dxa"/>
              </w:tcPr>
            </w:tcPrChange>
          </w:tcPr>
          <w:p w14:paraId="47BBAED3" w14:textId="77777777" w:rsidR="00C64F8E" w:rsidRPr="009159B6" w:rsidRDefault="00C64F8E">
            <w:pPr>
              <w:pStyle w:val="Tableheading"/>
              <w:jc w:val="both"/>
              <w:rPr>
                <w:lang w:val="en-GB"/>
              </w:rPr>
              <w:pPrChange w:id="2677" w:author="usuario" w:date="2020-09-01T16:50:00Z">
                <w:pPr>
                  <w:pStyle w:val="Tableheading"/>
                </w:pPr>
              </w:pPrChange>
            </w:pPr>
            <w:r w:rsidRPr="009159B6">
              <w:rPr>
                <w:lang w:val="en-GB"/>
              </w:rPr>
              <w:t>Nr</w:t>
            </w:r>
          </w:p>
        </w:tc>
        <w:tc>
          <w:tcPr>
            <w:tcW w:w="1203" w:type="dxa"/>
            <w:tcPrChange w:id="2678" w:author="usuario" w:date="2020-09-01T16:52:00Z">
              <w:tcPr>
                <w:tcW w:w="1203" w:type="dxa"/>
              </w:tcPr>
            </w:tcPrChange>
          </w:tcPr>
          <w:p w14:paraId="062EA966" w14:textId="77777777" w:rsidR="00C64F8E" w:rsidRPr="009159B6" w:rsidRDefault="00C64F8E">
            <w:pPr>
              <w:pStyle w:val="Tableheading"/>
              <w:jc w:val="both"/>
              <w:rPr>
                <w:lang w:val="en-GB"/>
              </w:rPr>
              <w:pPrChange w:id="2679" w:author="usuario" w:date="2020-09-01T16:50:00Z">
                <w:pPr>
                  <w:pStyle w:val="Tableheading"/>
                </w:pPr>
              </w:pPrChange>
            </w:pPr>
            <w:r w:rsidRPr="009159B6">
              <w:rPr>
                <w:lang w:val="en-GB"/>
              </w:rPr>
              <w:t>Name</w:t>
            </w:r>
          </w:p>
        </w:tc>
        <w:tc>
          <w:tcPr>
            <w:tcW w:w="993" w:type="dxa"/>
            <w:tcPrChange w:id="2680" w:author="usuario" w:date="2020-09-01T16:52:00Z">
              <w:tcPr>
                <w:tcW w:w="993" w:type="dxa"/>
              </w:tcPr>
            </w:tcPrChange>
          </w:tcPr>
          <w:p w14:paraId="4725723D" w14:textId="77777777" w:rsidR="00C64F8E" w:rsidRPr="009159B6" w:rsidRDefault="00C64F8E">
            <w:pPr>
              <w:pStyle w:val="Tableheading"/>
              <w:jc w:val="both"/>
              <w:rPr>
                <w:lang w:val="en-GB"/>
              </w:rPr>
              <w:pPrChange w:id="2681" w:author="usuario" w:date="2020-09-01T16:50:00Z">
                <w:pPr>
                  <w:pStyle w:val="Tableheading"/>
                </w:pPr>
              </w:pPrChange>
            </w:pPr>
            <w:r w:rsidRPr="009159B6">
              <w:rPr>
                <w:lang w:val="en-GB"/>
              </w:rPr>
              <w:t>Signal Level</w:t>
            </w:r>
          </w:p>
        </w:tc>
        <w:tc>
          <w:tcPr>
            <w:tcW w:w="4536" w:type="dxa"/>
            <w:tcPrChange w:id="2682" w:author="usuario" w:date="2020-09-01T16:52:00Z">
              <w:tcPr>
                <w:tcW w:w="4536" w:type="dxa"/>
              </w:tcPr>
            </w:tcPrChange>
          </w:tcPr>
          <w:p w14:paraId="029C733E" w14:textId="77777777" w:rsidR="00C64F8E" w:rsidRPr="009159B6" w:rsidRDefault="00C64F8E">
            <w:pPr>
              <w:pStyle w:val="Tableheading"/>
              <w:jc w:val="both"/>
              <w:rPr>
                <w:lang w:val="en-GB"/>
              </w:rPr>
              <w:pPrChange w:id="2683" w:author="usuario" w:date="2020-09-01T16:50:00Z">
                <w:pPr>
                  <w:pStyle w:val="Tableheading"/>
                </w:pPr>
              </w:pPrChange>
            </w:pPr>
            <w:r w:rsidRPr="009159B6">
              <w:rPr>
                <w:lang w:val="en-GB"/>
              </w:rPr>
              <w:t>Meaning of the Signal</w:t>
            </w:r>
          </w:p>
        </w:tc>
        <w:tc>
          <w:tcPr>
            <w:tcW w:w="2551" w:type="dxa"/>
            <w:tcPrChange w:id="2684" w:author="usuario" w:date="2020-09-01T16:52:00Z">
              <w:tcPr>
                <w:tcW w:w="2551" w:type="dxa"/>
              </w:tcPr>
            </w:tcPrChange>
          </w:tcPr>
          <w:p w14:paraId="46FDC646" w14:textId="77777777" w:rsidR="00C64F8E" w:rsidRPr="009159B6" w:rsidRDefault="00C64F8E">
            <w:pPr>
              <w:pStyle w:val="Tableheading"/>
              <w:jc w:val="both"/>
              <w:rPr>
                <w:lang w:val="en-GB"/>
              </w:rPr>
              <w:pPrChange w:id="2685" w:author="usuario" w:date="2020-09-01T16:50:00Z">
                <w:pPr>
                  <w:pStyle w:val="Tableheading"/>
                </w:pPr>
              </w:pPrChange>
            </w:pPr>
            <w:r w:rsidRPr="009159B6">
              <w:rPr>
                <w:lang w:val="en-GB"/>
              </w:rPr>
              <w:t>Comment</w:t>
            </w:r>
          </w:p>
        </w:tc>
      </w:tr>
      <w:tr w:rsidR="00C64F8E" w:rsidRPr="009159B6" w14:paraId="4B3ECE1E" w14:textId="77777777" w:rsidTr="006031D6">
        <w:trPr>
          <w:jc w:val="center"/>
        </w:trPr>
        <w:tc>
          <w:tcPr>
            <w:tcW w:w="921" w:type="dxa"/>
            <w:vMerge w:val="restart"/>
            <w:tcPrChange w:id="2686" w:author="usuario" w:date="2020-09-01T16:52:00Z">
              <w:tcPr>
                <w:tcW w:w="921" w:type="dxa"/>
                <w:vMerge w:val="restart"/>
              </w:tcPr>
            </w:tcPrChange>
          </w:tcPr>
          <w:p w14:paraId="3B325905" w14:textId="77777777" w:rsidR="00C64F8E" w:rsidRPr="009159B6" w:rsidRDefault="00C64F8E">
            <w:pPr>
              <w:pStyle w:val="Tabletext"/>
              <w:jc w:val="both"/>
              <w:pPrChange w:id="2687" w:author="usuario" w:date="2020-09-01T16:50:00Z">
                <w:pPr>
                  <w:pStyle w:val="Tabletext"/>
                </w:pPr>
              </w:pPrChange>
            </w:pPr>
            <w:r w:rsidRPr="009159B6">
              <w:t>1</w:t>
            </w:r>
          </w:p>
        </w:tc>
        <w:tc>
          <w:tcPr>
            <w:tcW w:w="1203" w:type="dxa"/>
            <w:vMerge w:val="restart"/>
            <w:tcPrChange w:id="2688" w:author="usuario" w:date="2020-09-01T16:52:00Z">
              <w:tcPr>
                <w:tcW w:w="1203" w:type="dxa"/>
                <w:vMerge w:val="restart"/>
              </w:tcPr>
            </w:tcPrChange>
          </w:tcPr>
          <w:p w14:paraId="158DE059" w14:textId="77777777" w:rsidR="00C64F8E" w:rsidRPr="009159B6" w:rsidRDefault="00C64F8E">
            <w:pPr>
              <w:pStyle w:val="Tabletext"/>
              <w:jc w:val="both"/>
              <w:pPrChange w:id="2689" w:author="usuario" w:date="2020-09-01T16:50:00Z">
                <w:pPr>
                  <w:pStyle w:val="Tabletext"/>
                </w:pPr>
              </w:pPrChange>
            </w:pPr>
            <w:r w:rsidRPr="009159B6">
              <w:t>Lantern ON</w:t>
            </w:r>
          </w:p>
        </w:tc>
        <w:tc>
          <w:tcPr>
            <w:tcW w:w="993" w:type="dxa"/>
            <w:tcPrChange w:id="2690" w:author="usuario" w:date="2020-09-01T16:52:00Z">
              <w:tcPr>
                <w:tcW w:w="993" w:type="dxa"/>
              </w:tcPr>
            </w:tcPrChange>
          </w:tcPr>
          <w:p w14:paraId="7EE46D67" w14:textId="77777777" w:rsidR="00C64F8E" w:rsidRPr="009159B6" w:rsidRDefault="00C64F8E">
            <w:pPr>
              <w:pStyle w:val="Tabletext"/>
              <w:jc w:val="both"/>
              <w:pPrChange w:id="2691" w:author="usuario" w:date="2020-09-01T16:50:00Z">
                <w:pPr>
                  <w:pStyle w:val="Tabletext"/>
                </w:pPr>
              </w:pPrChange>
            </w:pPr>
            <w:r w:rsidRPr="009159B6">
              <w:t>1</w:t>
            </w:r>
          </w:p>
        </w:tc>
        <w:tc>
          <w:tcPr>
            <w:tcW w:w="4536" w:type="dxa"/>
            <w:tcPrChange w:id="2692" w:author="usuario" w:date="2020-09-01T16:52:00Z">
              <w:tcPr>
                <w:tcW w:w="4536" w:type="dxa"/>
              </w:tcPr>
            </w:tcPrChange>
          </w:tcPr>
          <w:p w14:paraId="1C45F5AA" w14:textId="77777777" w:rsidR="00C64F8E" w:rsidRPr="009159B6" w:rsidRDefault="00C64F8E">
            <w:pPr>
              <w:pStyle w:val="Tabletext"/>
              <w:jc w:val="both"/>
              <w:pPrChange w:id="2693" w:author="usuario" w:date="2020-09-01T16:50:00Z">
                <w:pPr>
                  <w:pStyle w:val="Tabletext"/>
                </w:pPr>
              </w:pPrChange>
            </w:pPr>
            <w:r w:rsidRPr="009159B6">
              <w:t>The lantern is producing a light signal (ON)</w:t>
            </w:r>
          </w:p>
        </w:tc>
        <w:tc>
          <w:tcPr>
            <w:tcW w:w="2551" w:type="dxa"/>
            <w:tcPrChange w:id="2694" w:author="usuario" w:date="2020-09-01T16:52:00Z">
              <w:tcPr>
                <w:tcW w:w="2551" w:type="dxa"/>
              </w:tcPr>
            </w:tcPrChange>
          </w:tcPr>
          <w:p w14:paraId="42EE4E4E" w14:textId="77777777" w:rsidR="00C64F8E" w:rsidRPr="009159B6" w:rsidRDefault="00C64F8E">
            <w:pPr>
              <w:pStyle w:val="Tabletext"/>
              <w:jc w:val="both"/>
              <w:pPrChange w:id="2695" w:author="usuario" w:date="2020-09-01T16:50:00Z">
                <w:pPr>
                  <w:pStyle w:val="Tabletext"/>
                </w:pPr>
              </w:pPrChange>
            </w:pPr>
            <w:r w:rsidRPr="009159B6">
              <w:t xml:space="preserve">Typical night time status </w:t>
            </w:r>
          </w:p>
        </w:tc>
      </w:tr>
      <w:tr w:rsidR="00C64F8E" w:rsidRPr="009159B6" w14:paraId="0FF3977E" w14:textId="77777777" w:rsidTr="006031D6">
        <w:trPr>
          <w:jc w:val="center"/>
        </w:trPr>
        <w:tc>
          <w:tcPr>
            <w:tcW w:w="921" w:type="dxa"/>
            <w:vMerge/>
            <w:tcPrChange w:id="2696" w:author="usuario" w:date="2020-09-01T16:52:00Z">
              <w:tcPr>
                <w:tcW w:w="921" w:type="dxa"/>
                <w:vMerge/>
              </w:tcPr>
            </w:tcPrChange>
          </w:tcPr>
          <w:p w14:paraId="43762F30" w14:textId="77777777" w:rsidR="00C64F8E" w:rsidRPr="009159B6" w:rsidRDefault="00C64F8E">
            <w:pPr>
              <w:pStyle w:val="Tabletext"/>
              <w:jc w:val="both"/>
              <w:pPrChange w:id="2697" w:author="usuario" w:date="2020-09-01T16:50:00Z">
                <w:pPr>
                  <w:pStyle w:val="Tabletext"/>
                </w:pPr>
              </w:pPrChange>
            </w:pPr>
          </w:p>
        </w:tc>
        <w:tc>
          <w:tcPr>
            <w:tcW w:w="1203" w:type="dxa"/>
            <w:vMerge/>
            <w:tcPrChange w:id="2698" w:author="usuario" w:date="2020-09-01T16:52:00Z">
              <w:tcPr>
                <w:tcW w:w="1203" w:type="dxa"/>
                <w:vMerge/>
              </w:tcPr>
            </w:tcPrChange>
          </w:tcPr>
          <w:p w14:paraId="27FD198F" w14:textId="77777777" w:rsidR="00C64F8E" w:rsidRPr="009159B6" w:rsidRDefault="00C64F8E">
            <w:pPr>
              <w:pStyle w:val="Tabletext"/>
              <w:jc w:val="both"/>
              <w:pPrChange w:id="2699" w:author="usuario" w:date="2020-09-01T16:50:00Z">
                <w:pPr>
                  <w:pStyle w:val="Tabletext"/>
                </w:pPr>
              </w:pPrChange>
            </w:pPr>
          </w:p>
        </w:tc>
        <w:tc>
          <w:tcPr>
            <w:tcW w:w="993" w:type="dxa"/>
            <w:tcPrChange w:id="2700" w:author="usuario" w:date="2020-09-01T16:52:00Z">
              <w:tcPr>
                <w:tcW w:w="993" w:type="dxa"/>
              </w:tcPr>
            </w:tcPrChange>
          </w:tcPr>
          <w:p w14:paraId="33CA439D" w14:textId="77777777" w:rsidR="00C64F8E" w:rsidRPr="009159B6" w:rsidRDefault="00C64F8E">
            <w:pPr>
              <w:pStyle w:val="Tabletext"/>
              <w:jc w:val="both"/>
              <w:pPrChange w:id="2701" w:author="usuario" w:date="2020-09-01T16:50:00Z">
                <w:pPr>
                  <w:pStyle w:val="Tabletext"/>
                </w:pPr>
              </w:pPrChange>
            </w:pPr>
            <w:r w:rsidRPr="009159B6">
              <w:t>0</w:t>
            </w:r>
          </w:p>
        </w:tc>
        <w:tc>
          <w:tcPr>
            <w:tcW w:w="4536" w:type="dxa"/>
            <w:tcPrChange w:id="2702" w:author="usuario" w:date="2020-09-01T16:52:00Z">
              <w:tcPr>
                <w:tcW w:w="4536" w:type="dxa"/>
              </w:tcPr>
            </w:tcPrChange>
          </w:tcPr>
          <w:p w14:paraId="7190AE81" w14:textId="77777777" w:rsidR="00C64F8E" w:rsidRPr="009159B6" w:rsidRDefault="00C64F8E">
            <w:pPr>
              <w:pStyle w:val="Tabletext"/>
              <w:jc w:val="both"/>
              <w:pPrChange w:id="2703" w:author="usuario" w:date="2020-09-01T16:50:00Z">
                <w:pPr>
                  <w:pStyle w:val="Tabletext"/>
                </w:pPr>
              </w:pPrChange>
            </w:pPr>
            <w:r w:rsidRPr="009159B6">
              <w:t>The lantern is not producing a light signal (OFF)</w:t>
            </w:r>
          </w:p>
        </w:tc>
        <w:tc>
          <w:tcPr>
            <w:tcW w:w="2551" w:type="dxa"/>
            <w:tcPrChange w:id="2704" w:author="usuario" w:date="2020-09-01T16:52:00Z">
              <w:tcPr>
                <w:tcW w:w="2551" w:type="dxa"/>
              </w:tcPr>
            </w:tcPrChange>
          </w:tcPr>
          <w:p w14:paraId="56838E36" w14:textId="77777777" w:rsidR="00C64F8E" w:rsidRPr="009159B6" w:rsidRDefault="00C64F8E">
            <w:pPr>
              <w:pStyle w:val="Tabletext"/>
              <w:jc w:val="both"/>
              <w:pPrChange w:id="2705" w:author="usuario" w:date="2020-09-01T16:50:00Z">
                <w:pPr>
                  <w:pStyle w:val="Tabletext"/>
                </w:pPr>
              </w:pPrChange>
            </w:pPr>
            <w:r w:rsidRPr="009159B6">
              <w:t>Typical day time status</w:t>
            </w:r>
          </w:p>
        </w:tc>
      </w:tr>
      <w:tr w:rsidR="00C64F8E" w:rsidRPr="009159B6" w14:paraId="17CBF3BA" w14:textId="77777777" w:rsidTr="006031D6">
        <w:trPr>
          <w:jc w:val="center"/>
        </w:trPr>
        <w:tc>
          <w:tcPr>
            <w:tcW w:w="921" w:type="dxa"/>
            <w:vMerge w:val="restart"/>
            <w:tcPrChange w:id="2706" w:author="usuario" w:date="2020-09-01T16:52:00Z">
              <w:tcPr>
                <w:tcW w:w="921" w:type="dxa"/>
                <w:vMerge w:val="restart"/>
              </w:tcPr>
            </w:tcPrChange>
          </w:tcPr>
          <w:p w14:paraId="0F078981" w14:textId="77777777" w:rsidR="00C64F8E" w:rsidRPr="009159B6" w:rsidRDefault="00C64F8E">
            <w:pPr>
              <w:pStyle w:val="Tabletext"/>
              <w:jc w:val="both"/>
              <w:pPrChange w:id="2707" w:author="usuario" w:date="2020-09-01T16:50:00Z">
                <w:pPr>
                  <w:pStyle w:val="Tabletext"/>
                </w:pPr>
              </w:pPrChange>
            </w:pPr>
            <w:r w:rsidRPr="009159B6">
              <w:t>2</w:t>
            </w:r>
          </w:p>
        </w:tc>
        <w:tc>
          <w:tcPr>
            <w:tcW w:w="1203" w:type="dxa"/>
            <w:vMerge w:val="restart"/>
            <w:tcPrChange w:id="2708" w:author="usuario" w:date="2020-09-01T16:52:00Z">
              <w:tcPr>
                <w:tcW w:w="1203" w:type="dxa"/>
                <w:vMerge w:val="restart"/>
              </w:tcPr>
            </w:tcPrChange>
          </w:tcPr>
          <w:p w14:paraId="2F32CD57" w14:textId="77777777" w:rsidR="00C64F8E" w:rsidRPr="009159B6" w:rsidRDefault="00C64F8E">
            <w:pPr>
              <w:pStyle w:val="Tabletext"/>
              <w:jc w:val="both"/>
              <w:pPrChange w:id="2709" w:author="usuario" w:date="2020-09-01T16:50:00Z">
                <w:pPr>
                  <w:pStyle w:val="Tabletext"/>
                </w:pPr>
              </w:pPrChange>
            </w:pPr>
            <w:r w:rsidRPr="009159B6">
              <w:t>No Failure</w:t>
            </w:r>
          </w:p>
        </w:tc>
        <w:tc>
          <w:tcPr>
            <w:tcW w:w="993" w:type="dxa"/>
            <w:tcPrChange w:id="2710" w:author="usuario" w:date="2020-09-01T16:52:00Z">
              <w:tcPr>
                <w:tcW w:w="993" w:type="dxa"/>
              </w:tcPr>
            </w:tcPrChange>
          </w:tcPr>
          <w:p w14:paraId="4AFC5447" w14:textId="77777777" w:rsidR="00C64F8E" w:rsidRPr="009159B6" w:rsidRDefault="00C64F8E">
            <w:pPr>
              <w:pStyle w:val="Tabletext"/>
              <w:jc w:val="both"/>
              <w:pPrChange w:id="2711" w:author="usuario" w:date="2020-09-01T16:50:00Z">
                <w:pPr>
                  <w:pStyle w:val="Tabletext"/>
                </w:pPr>
              </w:pPrChange>
            </w:pPr>
            <w:r w:rsidRPr="009159B6">
              <w:t>1</w:t>
            </w:r>
          </w:p>
        </w:tc>
        <w:tc>
          <w:tcPr>
            <w:tcW w:w="4536" w:type="dxa"/>
            <w:tcPrChange w:id="2712" w:author="usuario" w:date="2020-09-01T16:52:00Z">
              <w:tcPr>
                <w:tcW w:w="4536" w:type="dxa"/>
              </w:tcPr>
            </w:tcPrChange>
          </w:tcPr>
          <w:p w14:paraId="4D3A012F" w14:textId="77777777" w:rsidR="00C64F8E" w:rsidRPr="009159B6" w:rsidRDefault="00C64F8E">
            <w:pPr>
              <w:pStyle w:val="Tabletext"/>
              <w:jc w:val="both"/>
              <w:pPrChange w:id="2713" w:author="usuario" w:date="2020-09-01T16:50:00Z">
                <w:pPr>
                  <w:pStyle w:val="Tabletext"/>
                </w:pPr>
              </w:pPrChange>
            </w:pPr>
            <w:r w:rsidRPr="009159B6">
              <w:t>The lantern is operating in accordance with manufacturer’s specification</w:t>
            </w:r>
          </w:p>
        </w:tc>
        <w:tc>
          <w:tcPr>
            <w:tcW w:w="2551" w:type="dxa"/>
            <w:tcPrChange w:id="2714" w:author="usuario" w:date="2020-09-01T16:52:00Z">
              <w:tcPr>
                <w:tcW w:w="2551" w:type="dxa"/>
              </w:tcPr>
            </w:tcPrChange>
          </w:tcPr>
          <w:p w14:paraId="454C364D" w14:textId="77777777" w:rsidR="00C64F8E" w:rsidRPr="009159B6" w:rsidRDefault="00C64F8E">
            <w:pPr>
              <w:pStyle w:val="Tabletext"/>
              <w:jc w:val="both"/>
              <w:pPrChange w:id="2715" w:author="usuario" w:date="2020-09-01T16:50:00Z">
                <w:pPr>
                  <w:pStyle w:val="Tabletext"/>
                </w:pPr>
              </w:pPrChange>
            </w:pPr>
            <w:r w:rsidRPr="009159B6">
              <w:t>Normal mode condition</w:t>
            </w:r>
          </w:p>
        </w:tc>
      </w:tr>
      <w:tr w:rsidR="00C64F8E" w:rsidRPr="009159B6" w14:paraId="0E0B23FD" w14:textId="77777777" w:rsidTr="006031D6">
        <w:trPr>
          <w:jc w:val="center"/>
        </w:trPr>
        <w:tc>
          <w:tcPr>
            <w:tcW w:w="921" w:type="dxa"/>
            <w:vMerge/>
            <w:tcPrChange w:id="2716" w:author="usuario" w:date="2020-09-01T16:52:00Z">
              <w:tcPr>
                <w:tcW w:w="921" w:type="dxa"/>
                <w:vMerge/>
              </w:tcPr>
            </w:tcPrChange>
          </w:tcPr>
          <w:p w14:paraId="0651F28D" w14:textId="77777777" w:rsidR="00C64F8E" w:rsidRPr="009159B6" w:rsidRDefault="00C64F8E">
            <w:pPr>
              <w:pStyle w:val="Tabletext"/>
              <w:jc w:val="both"/>
              <w:pPrChange w:id="2717" w:author="usuario" w:date="2020-09-01T16:50:00Z">
                <w:pPr>
                  <w:pStyle w:val="Tabletext"/>
                </w:pPr>
              </w:pPrChange>
            </w:pPr>
          </w:p>
        </w:tc>
        <w:tc>
          <w:tcPr>
            <w:tcW w:w="1203" w:type="dxa"/>
            <w:vMerge/>
            <w:tcPrChange w:id="2718" w:author="usuario" w:date="2020-09-01T16:52:00Z">
              <w:tcPr>
                <w:tcW w:w="1203" w:type="dxa"/>
                <w:vMerge/>
              </w:tcPr>
            </w:tcPrChange>
          </w:tcPr>
          <w:p w14:paraId="10D2C5BF" w14:textId="77777777" w:rsidR="00C64F8E" w:rsidRPr="009159B6" w:rsidRDefault="00C64F8E">
            <w:pPr>
              <w:pStyle w:val="Tabletext"/>
              <w:jc w:val="both"/>
              <w:pPrChange w:id="2719" w:author="usuario" w:date="2020-09-01T16:50:00Z">
                <w:pPr>
                  <w:pStyle w:val="Tabletext"/>
                </w:pPr>
              </w:pPrChange>
            </w:pPr>
          </w:p>
        </w:tc>
        <w:tc>
          <w:tcPr>
            <w:tcW w:w="993" w:type="dxa"/>
            <w:tcPrChange w:id="2720" w:author="usuario" w:date="2020-09-01T16:52:00Z">
              <w:tcPr>
                <w:tcW w:w="993" w:type="dxa"/>
              </w:tcPr>
            </w:tcPrChange>
          </w:tcPr>
          <w:p w14:paraId="00F8DE8C" w14:textId="77777777" w:rsidR="00C64F8E" w:rsidRPr="009159B6" w:rsidRDefault="00C64F8E">
            <w:pPr>
              <w:pStyle w:val="Tabletext"/>
              <w:jc w:val="both"/>
              <w:pPrChange w:id="2721" w:author="usuario" w:date="2020-09-01T16:50:00Z">
                <w:pPr>
                  <w:pStyle w:val="Tabletext"/>
                </w:pPr>
              </w:pPrChange>
            </w:pPr>
            <w:r w:rsidRPr="009159B6">
              <w:t>0</w:t>
            </w:r>
          </w:p>
        </w:tc>
        <w:tc>
          <w:tcPr>
            <w:tcW w:w="4536" w:type="dxa"/>
            <w:tcPrChange w:id="2722" w:author="usuario" w:date="2020-09-01T16:52:00Z">
              <w:tcPr>
                <w:tcW w:w="4536" w:type="dxa"/>
              </w:tcPr>
            </w:tcPrChange>
          </w:tcPr>
          <w:p w14:paraId="667E5023" w14:textId="77777777" w:rsidR="00C64F8E" w:rsidRPr="009159B6" w:rsidRDefault="00C64F8E">
            <w:pPr>
              <w:pStyle w:val="Tabletext"/>
              <w:jc w:val="both"/>
              <w:pPrChange w:id="2723" w:author="usuario" w:date="2020-09-01T16:50:00Z">
                <w:pPr>
                  <w:pStyle w:val="Tabletext"/>
                </w:pPr>
              </w:pPrChange>
            </w:pPr>
            <w:r w:rsidRPr="009159B6">
              <w:t>The lantern is in failure condition; in case that the Lantern ON signal is high, the output is either degraded or exhibiting a wrong flashing character</w:t>
            </w:r>
          </w:p>
        </w:tc>
        <w:tc>
          <w:tcPr>
            <w:tcW w:w="2551" w:type="dxa"/>
            <w:tcPrChange w:id="2724" w:author="usuario" w:date="2020-09-01T16:52:00Z">
              <w:tcPr>
                <w:tcW w:w="2551" w:type="dxa"/>
              </w:tcPr>
            </w:tcPrChange>
          </w:tcPr>
          <w:p w14:paraId="16D54029" w14:textId="77777777" w:rsidR="00C64F8E" w:rsidRPr="009159B6" w:rsidRDefault="00C64F8E">
            <w:pPr>
              <w:pStyle w:val="Tabletext"/>
              <w:jc w:val="both"/>
              <w:pPrChange w:id="2725" w:author="usuario" w:date="2020-09-01T16:50:00Z">
                <w:pPr>
                  <w:pStyle w:val="Tabletext"/>
                </w:pPr>
              </w:pPrChange>
            </w:pPr>
            <w:r w:rsidRPr="009159B6">
              <w:t>Failure mode condition</w:t>
            </w:r>
          </w:p>
        </w:tc>
      </w:tr>
    </w:tbl>
    <w:p w14:paraId="0B7E6958" w14:textId="77777777" w:rsidR="007E4815" w:rsidRPr="009159B6" w:rsidRDefault="007E4815">
      <w:pPr>
        <w:jc w:val="both"/>
        <w:pPrChange w:id="2726" w:author="usuario" w:date="2020-09-01T16:50:00Z">
          <w:pPr/>
        </w:pPrChange>
      </w:pPr>
    </w:p>
    <w:p w14:paraId="37811A20" w14:textId="015F38B9" w:rsidR="00F65FCC" w:rsidRPr="009159B6" w:rsidRDefault="00F65FCC">
      <w:pPr>
        <w:pStyle w:val="BodyText"/>
        <w:jc w:val="both"/>
        <w:pPrChange w:id="2727" w:author="usuario" w:date="2020-09-01T16:50:00Z">
          <w:pPr>
            <w:pStyle w:val="BodyText"/>
          </w:pPr>
        </w:pPrChange>
      </w:pPr>
      <w:r w:rsidRPr="009159B6">
        <w:t>The above interface is actually provided by a lantern’s flasher; therefore, it would be advisable to furnish flasher units with the interfaces above.</w:t>
      </w:r>
    </w:p>
    <w:p w14:paraId="6ED41FDA" w14:textId="0F247F61" w:rsidR="00F65FCC" w:rsidRPr="009159B6" w:rsidRDefault="00F65FCC">
      <w:pPr>
        <w:pStyle w:val="Heading3"/>
        <w:jc w:val="both"/>
        <w:pPrChange w:id="2728" w:author="usuario" w:date="2020-09-01T16:50:00Z">
          <w:pPr>
            <w:pStyle w:val="Heading3"/>
          </w:pPr>
        </w:pPrChange>
      </w:pPr>
      <w:bookmarkStart w:id="2729" w:name="_Toc49294863"/>
      <w:r w:rsidRPr="009159B6">
        <w:t>Racon</w:t>
      </w:r>
      <w:bookmarkEnd w:id="2729"/>
    </w:p>
    <w:p w14:paraId="5AD6F36B" w14:textId="03452837" w:rsidR="00F65FCC" w:rsidRPr="009159B6" w:rsidRDefault="00F65FCC" w:rsidP="006031D6">
      <w:pPr>
        <w:pStyle w:val="Tablecaption"/>
        <w:jc w:val="center"/>
      </w:pPr>
      <w:bookmarkStart w:id="2730" w:name="_Toc49294940"/>
      <w:r w:rsidRPr="009159B6">
        <w:t>RACON signals &amp; commands</w:t>
      </w:r>
      <w:bookmarkEnd w:id="2730"/>
    </w:p>
    <w:tbl>
      <w:tblPr>
        <w:tblW w:w="0" w:type="auto"/>
        <w:jc w:val="center"/>
        <w:tblLayout w:type="fixed"/>
        <w:tblCellMar>
          <w:left w:w="112" w:type="dxa"/>
          <w:right w:w="112" w:type="dxa"/>
        </w:tblCellMar>
        <w:tblLook w:val="0000" w:firstRow="0" w:lastRow="0" w:firstColumn="0" w:lastColumn="0" w:noHBand="0" w:noVBand="0"/>
      </w:tblPr>
      <w:tblGrid>
        <w:gridCol w:w="2682"/>
        <w:gridCol w:w="2268"/>
        <w:gridCol w:w="1843"/>
      </w:tblGrid>
      <w:tr w:rsidR="00F65FCC" w:rsidRPr="009159B6" w14:paraId="7CAF9AA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48C0B191" w14:textId="77777777" w:rsidR="00F65FCC" w:rsidRPr="009159B6" w:rsidRDefault="00F65FCC">
            <w:pPr>
              <w:pStyle w:val="Tableheading"/>
              <w:jc w:val="center"/>
              <w:rPr>
                <w:lang w:val="en-GB"/>
              </w:rPr>
              <w:pPrChange w:id="2731" w:author="usuario" w:date="2020-09-01T16:52:00Z">
                <w:pPr>
                  <w:pStyle w:val="Tableheading"/>
                </w:pPr>
              </w:pPrChange>
            </w:pPr>
            <w:r w:rsidRPr="009159B6">
              <w:rPr>
                <w:lang w:val="en-GB"/>
              </w:rPr>
              <w:t>PARAMETER</w:t>
            </w:r>
          </w:p>
        </w:tc>
        <w:tc>
          <w:tcPr>
            <w:tcW w:w="2268" w:type="dxa"/>
            <w:tcBorders>
              <w:top w:val="single" w:sz="7" w:space="0" w:color="000000"/>
              <w:left w:val="single" w:sz="7" w:space="0" w:color="000000"/>
              <w:bottom w:val="single" w:sz="6" w:space="0" w:color="FFFFFF"/>
              <w:right w:val="single" w:sz="6" w:space="0" w:color="FFFFFF"/>
            </w:tcBorders>
          </w:tcPr>
          <w:p w14:paraId="2368DE5F" w14:textId="77777777" w:rsidR="00F65FCC" w:rsidRPr="009159B6" w:rsidRDefault="00F65FCC">
            <w:pPr>
              <w:pStyle w:val="Tableheading"/>
              <w:jc w:val="center"/>
              <w:rPr>
                <w:lang w:val="en-GB"/>
              </w:rPr>
              <w:pPrChange w:id="2732" w:author="usuario" w:date="2020-09-01T16:52:00Z">
                <w:pPr>
                  <w:pStyle w:val="Tableheading"/>
                </w:pPr>
              </w:pPrChange>
            </w:pPr>
            <w:r w:rsidRPr="009159B6">
              <w:rPr>
                <w:lang w:val="en-GB"/>
              </w:rPr>
              <w:t>OPTIONS</w:t>
            </w:r>
          </w:p>
        </w:tc>
        <w:tc>
          <w:tcPr>
            <w:tcW w:w="1843" w:type="dxa"/>
            <w:tcBorders>
              <w:top w:val="single" w:sz="7" w:space="0" w:color="000000"/>
              <w:left w:val="single" w:sz="7" w:space="0" w:color="000000"/>
              <w:bottom w:val="single" w:sz="6" w:space="0" w:color="FFFFFF"/>
              <w:right w:val="single" w:sz="7" w:space="0" w:color="000000"/>
            </w:tcBorders>
          </w:tcPr>
          <w:p w14:paraId="4F9AB21B" w14:textId="77777777" w:rsidR="00F65FCC" w:rsidRPr="009159B6" w:rsidRDefault="00F65FCC">
            <w:pPr>
              <w:pStyle w:val="Tableheading"/>
              <w:ind w:left="0"/>
              <w:jc w:val="center"/>
              <w:rPr>
                <w:lang w:val="en-GB"/>
              </w:rPr>
              <w:pPrChange w:id="2733" w:author="usuario" w:date="2020-09-01T16:52:00Z">
                <w:pPr>
                  <w:pStyle w:val="Tableheading"/>
                  <w:ind w:left="0"/>
                </w:pPr>
              </w:pPrChange>
            </w:pPr>
            <w:r w:rsidRPr="009159B6">
              <w:rPr>
                <w:lang w:val="en-GB"/>
              </w:rPr>
              <w:t>SIGNAL</w:t>
            </w:r>
          </w:p>
        </w:tc>
      </w:tr>
      <w:tr w:rsidR="00F65FCC" w:rsidRPr="009159B6" w14:paraId="0680FF08"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77CD31F6" w14:textId="77777777" w:rsidR="00F65FCC" w:rsidRPr="009159B6" w:rsidRDefault="00F65FCC">
            <w:pPr>
              <w:pStyle w:val="Tabletext"/>
              <w:jc w:val="center"/>
              <w:pPrChange w:id="2734" w:author="usuario" w:date="2020-09-01T16:52:00Z">
                <w:pPr>
                  <w:pStyle w:val="Tabletext"/>
                </w:pPr>
              </w:pPrChange>
            </w:pPr>
            <w:r w:rsidRPr="009159B6">
              <w:t>Racon</w:t>
            </w:r>
          </w:p>
        </w:tc>
        <w:tc>
          <w:tcPr>
            <w:tcW w:w="2268" w:type="dxa"/>
            <w:tcBorders>
              <w:top w:val="single" w:sz="7" w:space="0" w:color="000000"/>
              <w:left w:val="single" w:sz="7" w:space="0" w:color="000000"/>
              <w:bottom w:val="single" w:sz="6" w:space="0" w:color="FFFFFF"/>
              <w:right w:val="single" w:sz="6" w:space="0" w:color="FFFFFF"/>
            </w:tcBorders>
          </w:tcPr>
          <w:p w14:paraId="1602B237" w14:textId="77777777" w:rsidR="00F65FCC" w:rsidRPr="009159B6" w:rsidRDefault="00F65FCC">
            <w:pPr>
              <w:pStyle w:val="Tabletext"/>
              <w:jc w:val="center"/>
              <w:pPrChange w:id="2735" w:author="usuario" w:date="2020-09-01T16:52:00Z">
                <w:pPr>
                  <w:pStyle w:val="Tabletext"/>
                </w:pPr>
              </w:pPrChange>
            </w:pPr>
            <w:r w:rsidRPr="009159B6">
              <w:t>On / Off</w:t>
            </w:r>
          </w:p>
        </w:tc>
        <w:tc>
          <w:tcPr>
            <w:tcW w:w="1843" w:type="dxa"/>
            <w:tcBorders>
              <w:top w:val="single" w:sz="7" w:space="0" w:color="000000"/>
              <w:left w:val="single" w:sz="7" w:space="0" w:color="000000"/>
              <w:bottom w:val="single" w:sz="6" w:space="0" w:color="FFFFFF"/>
              <w:right w:val="single" w:sz="7" w:space="0" w:color="000000"/>
            </w:tcBorders>
          </w:tcPr>
          <w:p w14:paraId="22D9543A" w14:textId="77777777" w:rsidR="00F65FCC" w:rsidRPr="009159B6" w:rsidRDefault="00F65FCC">
            <w:pPr>
              <w:pStyle w:val="Tabletext"/>
              <w:jc w:val="center"/>
              <w:pPrChange w:id="2736" w:author="usuario" w:date="2020-09-01T16:52:00Z">
                <w:pPr>
                  <w:pStyle w:val="Tabletext"/>
                </w:pPr>
              </w:pPrChange>
            </w:pPr>
            <w:r w:rsidRPr="009159B6">
              <w:t>Status</w:t>
            </w:r>
          </w:p>
        </w:tc>
      </w:tr>
      <w:tr w:rsidR="00F65FCC" w:rsidRPr="009159B6" w14:paraId="79E999B9"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DC4793D" w14:textId="77777777" w:rsidR="00F65FCC" w:rsidRPr="009159B6" w:rsidRDefault="00F65FCC">
            <w:pPr>
              <w:pStyle w:val="Tabletext"/>
              <w:jc w:val="center"/>
              <w:pPrChange w:id="2737" w:author="usuario" w:date="2020-09-01T16:52:00Z">
                <w:pPr>
                  <w:pStyle w:val="Tabletext"/>
                </w:pPr>
              </w:pPrChange>
            </w:pPr>
            <w:r w:rsidRPr="009159B6">
              <w:t>Racon</w:t>
            </w:r>
          </w:p>
        </w:tc>
        <w:tc>
          <w:tcPr>
            <w:tcW w:w="2268" w:type="dxa"/>
            <w:tcBorders>
              <w:top w:val="single" w:sz="7" w:space="0" w:color="000000"/>
              <w:left w:val="single" w:sz="7" w:space="0" w:color="000000"/>
              <w:bottom w:val="single" w:sz="6" w:space="0" w:color="FFFFFF"/>
              <w:right w:val="single" w:sz="6" w:space="0" w:color="FFFFFF"/>
            </w:tcBorders>
          </w:tcPr>
          <w:p w14:paraId="156BD225" w14:textId="77777777" w:rsidR="00F65FCC" w:rsidRPr="009159B6" w:rsidRDefault="00F65FCC">
            <w:pPr>
              <w:pStyle w:val="Tabletext"/>
              <w:jc w:val="center"/>
              <w:pPrChange w:id="2738" w:author="usuario" w:date="2020-09-01T16:52:00Z">
                <w:pPr>
                  <w:pStyle w:val="Tabletext"/>
                </w:pPr>
              </w:pPrChange>
            </w:pPr>
            <w:r w:rsidRPr="009159B6">
              <w:t>Normal / Fail</w:t>
            </w:r>
          </w:p>
        </w:tc>
        <w:tc>
          <w:tcPr>
            <w:tcW w:w="1843" w:type="dxa"/>
            <w:tcBorders>
              <w:top w:val="single" w:sz="7" w:space="0" w:color="000000"/>
              <w:left w:val="single" w:sz="7" w:space="0" w:color="000000"/>
              <w:bottom w:val="single" w:sz="6" w:space="0" w:color="FFFFFF"/>
              <w:right w:val="single" w:sz="7" w:space="0" w:color="000000"/>
            </w:tcBorders>
          </w:tcPr>
          <w:p w14:paraId="4360F6D1" w14:textId="77777777" w:rsidR="00F65FCC" w:rsidRPr="009159B6" w:rsidRDefault="00F65FCC">
            <w:pPr>
              <w:pStyle w:val="Tabletext"/>
              <w:jc w:val="center"/>
              <w:pPrChange w:id="2739" w:author="usuario" w:date="2020-09-01T16:52:00Z">
                <w:pPr>
                  <w:pStyle w:val="Tabletext"/>
                </w:pPr>
              </w:pPrChange>
            </w:pPr>
            <w:r w:rsidRPr="009159B6">
              <w:t>Condition</w:t>
            </w:r>
          </w:p>
        </w:tc>
      </w:tr>
      <w:tr w:rsidR="00F65FCC" w:rsidRPr="009159B6" w14:paraId="0B053F34"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11BB3A55" w14:textId="77777777" w:rsidR="00F65FCC" w:rsidRPr="009159B6" w:rsidRDefault="00F65FCC">
            <w:pPr>
              <w:pStyle w:val="Tabletext"/>
              <w:jc w:val="center"/>
              <w:pPrChange w:id="2740" w:author="usuario" w:date="2020-09-01T16:52:00Z">
                <w:pPr>
                  <w:pStyle w:val="Tabletext"/>
                </w:pPr>
              </w:pPrChange>
            </w:pPr>
            <w:r w:rsidRPr="009159B6">
              <w:t>Racon Reset to Normal</w:t>
            </w:r>
          </w:p>
        </w:tc>
        <w:tc>
          <w:tcPr>
            <w:tcW w:w="2268" w:type="dxa"/>
            <w:tcBorders>
              <w:top w:val="single" w:sz="7" w:space="0" w:color="000000"/>
              <w:left w:val="single" w:sz="7" w:space="0" w:color="000000"/>
              <w:bottom w:val="single" w:sz="6" w:space="0" w:color="FFFFFF"/>
              <w:right w:val="single" w:sz="6" w:space="0" w:color="FFFFFF"/>
            </w:tcBorders>
          </w:tcPr>
          <w:p w14:paraId="56B9868D" w14:textId="77777777" w:rsidR="00F65FCC" w:rsidRPr="009159B6" w:rsidRDefault="00F65FCC">
            <w:pPr>
              <w:pStyle w:val="Tabletext"/>
              <w:jc w:val="center"/>
              <w:pPrChange w:id="2741" w:author="usuario" w:date="2020-09-01T16:52:00Z">
                <w:pPr>
                  <w:pStyle w:val="Tabletext"/>
                </w:pPr>
              </w:pPrChange>
            </w:pPr>
            <w:r w:rsidRPr="009159B6">
              <w:t>Reset</w:t>
            </w:r>
          </w:p>
        </w:tc>
        <w:tc>
          <w:tcPr>
            <w:tcW w:w="1843" w:type="dxa"/>
            <w:tcBorders>
              <w:top w:val="single" w:sz="7" w:space="0" w:color="000000"/>
              <w:left w:val="single" w:sz="7" w:space="0" w:color="000000"/>
              <w:bottom w:val="single" w:sz="6" w:space="0" w:color="FFFFFF"/>
              <w:right w:val="single" w:sz="7" w:space="0" w:color="000000"/>
            </w:tcBorders>
          </w:tcPr>
          <w:p w14:paraId="266BA77D" w14:textId="77777777" w:rsidR="00F65FCC" w:rsidRPr="009159B6" w:rsidRDefault="00F65FCC">
            <w:pPr>
              <w:pStyle w:val="Tabletext"/>
              <w:jc w:val="center"/>
              <w:pPrChange w:id="2742" w:author="usuario" w:date="2020-09-01T16:52:00Z">
                <w:pPr>
                  <w:pStyle w:val="Tabletext"/>
                </w:pPr>
              </w:pPrChange>
            </w:pPr>
            <w:r w:rsidRPr="009159B6">
              <w:t>Control</w:t>
            </w:r>
          </w:p>
        </w:tc>
      </w:tr>
      <w:tr w:rsidR="00F65FCC" w:rsidRPr="009159B6" w14:paraId="624FC7A3" w14:textId="77777777" w:rsidTr="00FB14BE">
        <w:trPr>
          <w:jc w:val="center"/>
        </w:trPr>
        <w:tc>
          <w:tcPr>
            <w:tcW w:w="2682" w:type="dxa"/>
            <w:tcBorders>
              <w:top w:val="single" w:sz="7" w:space="0" w:color="000000"/>
              <w:left w:val="single" w:sz="7" w:space="0" w:color="000000"/>
              <w:bottom w:val="single" w:sz="6" w:space="0" w:color="FFFFFF"/>
              <w:right w:val="single" w:sz="6" w:space="0" w:color="FFFFFF"/>
            </w:tcBorders>
          </w:tcPr>
          <w:p w14:paraId="63566ABB" w14:textId="2CC63ED0" w:rsidR="00F65FCC" w:rsidRPr="009159B6" w:rsidRDefault="00F65FCC">
            <w:pPr>
              <w:pStyle w:val="Tabletext"/>
              <w:jc w:val="center"/>
              <w:pPrChange w:id="2743" w:author="usuario" w:date="2020-09-01T16:52:00Z">
                <w:pPr>
                  <w:pStyle w:val="Tabletext"/>
                </w:pPr>
              </w:pPrChange>
            </w:pPr>
            <w:r w:rsidRPr="009159B6">
              <w:t>Racon Position</w:t>
            </w:r>
            <w:ins w:id="2744" w:author="Mariano Marpegan" w:date="2020-08-25T17:56:00Z">
              <w:r w:rsidR="00C939F3" w:rsidRPr="009159B6">
                <w:t xml:space="preserve"> (</w:t>
              </w:r>
            </w:ins>
            <w:ins w:id="2745" w:author="Rob Dale" w:date="2020-08-28T16:37:00Z">
              <w:r w:rsidR="003A299F" w:rsidRPr="009159B6">
                <w:t>for floating AtoN)</w:t>
              </w:r>
            </w:ins>
            <w:ins w:id="2746" w:author="Mariano Marpegan" w:date="2020-08-25T17:56:00Z">
              <w:del w:id="2747" w:author="Rob Dale" w:date="2020-08-28T16:37:00Z">
                <w:r w:rsidR="00C939F3" w:rsidRPr="009159B6" w:rsidDel="003A299F">
                  <w:delText>only for when installed on buoys)</w:delText>
                </w:r>
              </w:del>
            </w:ins>
          </w:p>
        </w:tc>
        <w:tc>
          <w:tcPr>
            <w:tcW w:w="2268" w:type="dxa"/>
            <w:tcBorders>
              <w:top w:val="single" w:sz="7" w:space="0" w:color="000000"/>
              <w:left w:val="single" w:sz="7" w:space="0" w:color="000000"/>
              <w:bottom w:val="single" w:sz="6" w:space="0" w:color="FFFFFF"/>
              <w:right w:val="single" w:sz="6" w:space="0" w:color="FFFFFF"/>
            </w:tcBorders>
          </w:tcPr>
          <w:p w14:paraId="054974A9" w14:textId="77777777" w:rsidR="00F65FCC" w:rsidRPr="009159B6" w:rsidRDefault="00F65FCC">
            <w:pPr>
              <w:pStyle w:val="Tabletext"/>
              <w:jc w:val="center"/>
              <w:pPrChange w:id="2748" w:author="usuario" w:date="2020-09-01T16:52:00Z">
                <w:pPr>
                  <w:pStyle w:val="Tabletext"/>
                </w:pPr>
              </w:pPrChange>
            </w:pPr>
            <w:r w:rsidRPr="009159B6">
              <w:t>On / Off Station</w:t>
            </w:r>
          </w:p>
        </w:tc>
        <w:tc>
          <w:tcPr>
            <w:tcW w:w="1843" w:type="dxa"/>
            <w:tcBorders>
              <w:top w:val="single" w:sz="7" w:space="0" w:color="000000"/>
              <w:left w:val="single" w:sz="7" w:space="0" w:color="000000"/>
              <w:bottom w:val="single" w:sz="6" w:space="0" w:color="FFFFFF"/>
              <w:right w:val="single" w:sz="7" w:space="0" w:color="000000"/>
            </w:tcBorders>
          </w:tcPr>
          <w:p w14:paraId="07ABBBC9" w14:textId="77777777" w:rsidR="00F65FCC" w:rsidRPr="009159B6" w:rsidRDefault="00F65FCC">
            <w:pPr>
              <w:pStyle w:val="Tabletext"/>
              <w:jc w:val="center"/>
              <w:pPrChange w:id="2749" w:author="usuario" w:date="2020-09-01T16:52:00Z">
                <w:pPr>
                  <w:pStyle w:val="Tabletext"/>
                </w:pPr>
              </w:pPrChange>
            </w:pPr>
            <w:r w:rsidRPr="009159B6">
              <w:t>Condition</w:t>
            </w:r>
          </w:p>
        </w:tc>
      </w:tr>
      <w:tr w:rsidR="00F65FCC" w:rsidRPr="009159B6" w14:paraId="675EC9E8" w14:textId="77777777" w:rsidTr="00FB14BE">
        <w:trPr>
          <w:jc w:val="center"/>
        </w:trPr>
        <w:tc>
          <w:tcPr>
            <w:tcW w:w="2682" w:type="dxa"/>
            <w:tcBorders>
              <w:top w:val="single" w:sz="7" w:space="0" w:color="000000"/>
              <w:left w:val="single" w:sz="7" w:space="0" w:color="000000"/>
              <w:bottom w:val="single" w:sz="7" w:space="0" w:color="000000"/>
              <w:right w:val="single" w:sz="6" w:space="0" w:color="FFFFFF"/>
            </w:tcBorders>
          </w:tcPr>
          <w:p w14:paraId="29AAAC35" w14:textId="77777777" w:rsidR="00F65FCC" w:rsidRPr="009159B6" w:rsidRDefault="00F65FCC">
            <w:pPr>
              <w:pStyle w:val="Tabletext"/>
              <w:jc w:val="center"/>
              <w:pPrChange w:id="2750" w:author="usuario" w:date="2020-09-01T16:52:00Z">
                <w:pPr>
                  <w:pStyle w:val="Tabletext"/>
                </w:pPr>
              </w:pPrChange>
            </w:pPr>
            <w:r w:rsidRPr="009159B6">
              <w:t>Racon Change Code</w:t>
            </w:r>
          </w:p>
        </w:tc>
        <w:tc>
          <w:tcPr>
            <w:tcW w:w="2268" w:type="dxa"/>
            <w:tcBorders>
              <w:top w:val="single" w:sz="7" w:space="0" w:color="000000"/>
              <w:left w:val="single" w:sz="7" w:space="0" w:color="000000"/>
              <w:bottom w:val="single" w:sz="7" w:space="0" w:color="000000"/>
              <w:right w:val="single" w:sz="6" w:space="0" w:color="FFFFFF"/>
            </w:tcBorders>
          </w:tcPr>
          <w:p w14:paraId="139D27A0" w14:textId="77777777" w:rsidR="00F65FCC" w:rsidRPr="009159B6" w:rsidRDefault="00F65FCC">
            <w:pPr>
              <w:pStyle w:val="Tabletext"/>
              <w:jc w:val="center"/>
              <w:pPrChange w:id="2751" w:author="usuario" w:date="2020-09-01T16:52:00Z">
                <w:pPr>
                  <w:pStyle w:val="Tabletext"/>
                </w:pPr>
              </w:pPrChange>
            </w:pPr>
            <w:r w:rsidRPr="009159B6">
              <w:t>Normal / Morse D</w:t>
            </w:r>
          </w:p>
        </w:tc>
        <w:tc>
          <w:tcPr>
            <w:tcW w:w="1843" w:type="dxa"/>
            <w:tcBorders>
              <w:top w:val="single" w:sz="7" w:space="0" w:color="000000"/>
              <w:left w:val="single" w:sz="7" w:space="0" w:color="000000"/>
              <w:bottom w:val="single" w:sz="7" w:space="0" w:color="000000"/>
              <w:right w:val="single" w:sz="7" w:space="0" w:color="000000"/>
            </w:tcBorders>
          </w:tcPr>
          <w:p w14:paraId="71305CA3" w14:textId="77777777" w:rsidR="00F65FCC" w:rsidRPr="009159B6" w:rsidRDefault="00F65FCC">
            <w:pPr>
              <w:pStyle w:val="Tabletext"/>
              <w:jc w:val="center"/>
              <w:pPrChange w:id="2752" w:author="usuario" w:date="2020-09-01T16:52:00Z">
                <w:pPr>
                  <w:pStyle w:val="Tabletext"/>
                </w:pPr>
              </w:pPrChange>
            </w:pPr>
            <w:r w:rsidRPr="009159B6">
              <w:t>Control</w:t>
            </w:r>
          </w:p>
        </w:tc>
      </w:tr>
    </w:tbl>
    <w:p w14:paraId="0B9C1842" w14:textId="77777777" w:rsidR="007E4815" w:rsidRPr="009159B6" w:rsidRDefault="007E4815">
      <w:pPr>
        <w:jc w:val="both"/>
        <w:pPrChange w:id="2753" w:author="usuario" w:date="2020-09-01T16:50:00Z">
          <w:pPr/>
        </w:pPrChange>
      </w:pPr>
    </w:p>
    <w:p w14:paraId="47E64A2D" w14:textId="6D513947" w:rsidR="004B064D" w:rsidRPr="009159B6" w:rsidRDefault="00C939F3">
      <w:pPr>
        <w:pStyle w:val="Heading3"/>
        <w:jc w:val="both"/>
        <w:pPrChange w:id="2754" w:author="usuario" w:date="2020-09-01T16:50:00Z">
          <w:pPr>
            <w:pStyle w:val="Heading3"/>
          </w:pPr>
        </w:pPrChange>
      </w:pPr>
      <w:bookmarkStart w:id="2755" w:name="_Toc49294864"/>
      <w:ins w:id="2756" w:author="Mariano Marpegan" w:date="2020-08-25T17:58:00Z">
        <w:r w:rsidRPr="009159B6">
          <w:t>AIS-</w:t>
        </w:r>
      </w:ins>
      <w:r w:rsidR="004B064D" w:rsidRPr="009159B6">
        <w:t>AtoN</w:t>
      </w:r>
      <w:del w:id="2757" w:author="Mariano Marpegan" w:date="2020-08-25T17:58:00Z">
        <w:r w:rsidR="004B064D" w:rsidRPr="009159B6" w:rsidDel="00C939F3">
          <w:delText xml:space="preserve"> AIS</w:delText>
        </w:r>
      </w:del>
      <w:bookmarkEnd w:id="2755"/>
    </w:p>
    <w:p w14:paraId="68B86FEB" w14:textId="7255A84E" w:rsidR="004B064D" w:rsidRPr="009159B6" w:rsidRDefault="00C939F3" w:rsidP="006031D6">
      <w:pPr>
        <w:pStyle w:val="Tablecaption"/>
        <w:jc w:val="center"/>
      </w:pPr>
      <w:bookmarkStart w:id="2758" w:name="_Toc49294941"/>
      <w:ins w:id="2759" w:author="Mariano Marpegan" w:date="2020-08-25T17:58:00Z">
        <w:r w:rsidRPr="009159B6">
          <w:t>AIS-</w:t>
        </w:r>
      </w:ins>
      <w:r w:rsidR="004B064D" w:rsidRPr="009159B6">
        <w:t>AtoN</w:t>
      </w:r>
      <w:del w:id="2760" w:author="Mariano Marpegan" w:date="2020-08-25T17:58:00Z">
        <w:r w:rsidR="004B064D" w:rsidRPr="009159B6" w:rsidDel="00C939F3">
          <w:delText xml:space="preserve"> AIS </w:delText>
        </w:r>
      </w:del>
      <w:r w:rsidR="004B064D" w:rsidRPr="009159B6">
        <w:t>signals</w:t>
      </w:r>
      <w:bookmarkEnd w:id="2758"/>
    </w:p>
    <w:tbl>
      <w:tblPr>
        <w:tblW w:w="7528" w:type="dxa"/>
        <w:jc w:val="center"/>
        <w:tblLayout w:type="fixed"/>
        <w:tblCellMar>
          <w:left w:w="120" w:type="dxa"/>
          <w:right w:w="120" w:type="dxa"/>
        </w:tblCellMar>
        <w:tblLook w:val="0000" w:firstRow="0" w:lastRow="0" w:firstColumn="0" w:lastColumn="0" w:noHBand="0" w:noVBand="0"/>
      </w:tblPr>
      <w:tblGrid>
        <w:gridCol w:w="3276"/>
        <w:gridCol w:w="2410"/>
        <w:gridCol w:w="1842"/>
      </w:tblGrid>
      <w:tr w:rsidR="004B064D" w:rsidRPr="009159B6" w14:paraId="38425B2F" w14:textId="77777777" w:rsidTr="004B064D">
        <w:trPr>
          <w:tblHeade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2469842F" w14:textId="77777777" w:rsidR="004B064D" w:rsidRPr="009159B6" w:rsidRDefault="004B064D">
            <w:pPr>
              <w:pStyle w:val="Tableheading"/>
              <w:jc w:val="center"/>
              <w:rPr>
                <w:lang w:val="en-GB"/>
              </w:rPr>
              <w:pPrChange w:id="2761" w:author="usuario" w:date="2020-09-01T16:52:00Z">
                <w:pPr>
                  <w:pStyle w:val="Tableheading"/>
                </w:pPr>
              </w:pPrChange>
            </w:pPr>
            <w:r w:rsidRPr="009159B6">
              <w:rPr>
                <w:lang w:val="en-GB"/>
              </w:rPr>
              <w:t>PARAMETER</w:t>
            </w:r>
          </w:p>
        </w:tc>
        <w:tc>
          <w:tcPr>
            <w:tcW w:w="2410" w:type="dxa"/>
            <w:tcBorders>
              <w:top w:val="single" w:sz="7" w:space="0" w:color="000000"/>
              <w:left w:val="single" w:sz="7" w:space="0" w:color="000000"/>
              <w:bottom w:val="single" w:sz="7" w:space="0" w:color="000000"/>
              <w:right w:val="single" w:sz="7" w:space="0" w:color="000000"/>
            </w:tcBorders>
            <w:vAlign w:val="center"/>
          </w:tcPr>
          <w:p w14:paraId="7F00C295" w14:textId="77777777" w:rsidR="004B064D" w:rsidRPr="009159B6" w:rsidRDefault="004B064D">
            <w:pPr>
              <w:pStyle w:val="Tableheading"/>
              <w:jc w:val="center"/>
              <w:rPr>
                <w:lang w:val="en-GB"/>
              </w:rPr>
              <w:pPrChange w:id="2762" w:author="usuario" w:date="2020-09-01T16:52:00Z">
                <w:pPr>
                  <w:pStyle w:val="Tableheading"/>
                </w:pPr>
              </w:pPrChange>
            </w:pPr>
            <w:r w:rsidRPr="009159B6">
              <w:rPr>
                <w:lang w:val="en-GB"/>
              </w:rPr>
              <w:t>OPTIONS</w:t>
            </w:r>
          </w:p>
        </w:tc>
        <w:tc>
          <w:tcPr>
            <w:tcW w:w="1842" w:type="dxa"/>
            <w:tcBorders>
              <w:top w:val="single" w:sz="7" w:space="0" w:color="000000"/>
              <w:left w:val="single" w:sz="7" w:space="0" w:color="000000"/>
              <w:bottom w:val="single" w:sz="7" w:space="0" w:color="000000"/>
              <w:right w:val="single" w:sz="7" w:space="0" w:color="000000"/>
            </w:tcBorders>
            <w:vAlign w:val="center"/>
          </w:tcPr>
          <w:p w14:paraId="5B35C138" w14:textId="77777777" w:rsidR="004B064D" w:rsidRPr="009159B6" w:rsidRDefault="004B064D">
            <w:pPr>
              <w:pStyle w:val="Tableheading"/>
              <w:jc w:val="center"/>
              <w:rPr>
                <w:lang w:val="en-GB"/>
              </w:rPr>
              <w:pPrChange w:id="2763" w:author="usuario" w:date="2020-09-01T16:52:00Z">
                <w:pPr>
                  <w:pStyle w:val="Tableheading"/>
                </w:pPr>
              </w:pPrChange>
            </w:pPr>
            <w:r w:rsidRPr="009159B6">
              <w:rPr>
                <w:lang w:val="en-GB"/>
              </w:rPr>
              <w:t>SIGNAL</w:t>
            </w:r>
          </w:p>
        </w:tc>
      </w:tr>
      <w:tr w:rsidR="004B064D" w:rsidRPr="009159B6" w14:paraId="2690A912"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64B0EBBF" w14:textId="7F523DB7" w:rsidR="004B064D" w:rsidRPr="009159B6" w:rsidRDefault="00C939F3">
            <w:pPr>
              <w:pStyle w:val="Tabletext"/>
              <w:jc w:val="center"/>
              <w:pPrChange w:id="2764" w:author="usuario" w:date="2020-09-01T16:52:00Z">
                <w:pPr>
                  <w:pStyle w:val="Tabletext"/>
                </w:pPr>
              </w:pPrChange>
            </w:pPr>
            <w:ins w:id="2765" w:author="Mariano Marpegan" w:date="2020-08-25T17:57:00Z">
              <w:r w:rsidRPr="009159B6">
                <w:t>AIS-</w:t>
              </w:r>
            </w:ins>
            <w:r w:rsidR="004B064D" w:rsidRPr="009159B6">
              <w:t>AtoN</w:t>
            </w:r>
            <w:del w:id="2766" w:author="Mariano Marpegan" w:date="2020-08-25T17:57:00Z">
              <w:r w:rsidR="004B064D" w:rsidRPr="009159B6" w:rsidDel="00C939F3">
                <w:delText xml:space="preserve"> AIS</w:delText>
              </w:r>
            </w:del>
          </w:p>
        </w:tc>
        <w:tc>
          <w:tcPr>
            <w:tcW w:w="2410" w:type="dxa"/>
            <w:tcBorders>
              <w:top w:val="single" w:sz="7" w:space="0" w:color="000000"/>
              <w:left w:val="single" w:sz="7" w:space="0" w:color="000000"/>
              <w:bottom w:val="single" w:sz="7" w:space="0" w:color="000000"/>
              <w:right w:val="single" w:sz="7" w:space="0" w:color="000000"/>
            </w:tcBorders>
            <w:vAlign w:val="center"/>
          </w:tcPr>
          <w:p w14:paraId="7250D7C6" w14:textId="77777777" w:rsidR="004B064D" w:rsidRPr="009159B6" w:rsidRDefault="004B064D">
            <w:pPr>
              <w:pStyle w:val="Tabletext"/>
              <w:jc w:val="center"/>
              <w:pPrChange w:id="2767" w:author="usuario" w:date="2020-09-01T16:52:00Z">
                <w:pPr>
                  <w:pStyle w:val="Tabletext"/>
                </w:pPr>
              </w:pPrChange>
            </w:pPr>
            <w:r w:rsidRPr="009159B6">
              <w:t>On / Off</w:t>
            </w:r>
          </w:p>
        </w:tc>
        <w:tc>
          <w:tcPr>
            <w:tcW w:w="1842" w:type="dxa"/>
            <w:tcBorders>
              <w:top w:val="single" w:sz="7" w:space="0" w:color="000000"/>
              <w:left w:val="single" w:sz="7" w:space="0" w:color="000000"/>
              <w:bottom w:val="single" w:sz="7" w:space="0" w:color="000000"/>
              <w:right w:val="single" w:sz="7" w:space="0" w:color="000000"/>
            </w:tcBorders>
            <w:vAlign w:val="center"/>
          </w:tcPr>
          <w:p w14:paraId="2272BB85" w14:textId="77777777" w:rsidR="004B064D" w:rsidRPr="009159B6" w:rsidRDefault="004B064D">
            <w:pPr>
              <w:pStyle w:val="Tabletext"/>
              <w:jc w:val="center"/>
              <w:pPrChange w:id="2768" w:author="usuario" w:date="2020-09-01T16:52:00Z">
                <w:pPr>
                  <w:pStyle w:val="Tabletext"/>
                </w:pPr>
              </w:pPrChange>
            </w:pPr>
            <w:r w:rsidRPr="009159B6">
              <w:t>Status</w:t>
            </w:r>
          </w:p>
        </w:tc>
      </w:tr>
      <w:tr w:rsidR="004B064D" w:rsidRPr="009159B6" w14:paraId="310CC4FC"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16B2E385" w14:textId="43EDE613" w:rsidR="004B064D" w:rsidRPr="009159B6" w:rsidRDefault="00C939F3">
            <w:pPr>
              <w:pStyle w:val="Tabletext"/>
              <w:jc w:val="center"/>
              <w:pPrChange w:id="2769" w:author="usuario" w:date="2020-09-01T16:52:00Z">
                <w:pPr>
                  <w:pStyle w:val="Tabletext"/>
                </w:pPr>
              </w:pPrChange>
            </w:pPr>
            <w:ins w:id="2770" w:author="Mariano Marpegan" w:date="2020-08-25T17:57:00Z">
              <w:r w:rsidRPr="009159B6">
                <w:t>AIS-</w:t>
              </w:r>
            </w:ins>
            <w:r w:rsidR="004B064D" w:rsidRPr="009159B6">
              <w:t xml:space="preserve">AtoN </w:t>
            </w:r>
            <w:del w:id="2771" w:author="Mariano Marpegan" w:date="2020-08-25T17:57:00Z">
              <w:r w:rsidR="004B064D" w:rsidRPr="009159B6" w:rsidDel="00C939F3">
                <w:delText xml:space="preserve">AIS </w:delText>
              </w:r>
            </w:del>
            <w:r w:rsidR="004B064D" w:rsidRPr="009159B6">
              <w:t>Self-test</w:t>
            </w:r>
          </w:p>
        </w:tc>
        <w:tc>
          <w:tcPr>
            <w:tcW w:w="2410" w:type="dxa"/>
            <w:tcBorders>
              <w:top w:val="single" w:sz="7" w:space="0" w:color="000000"/>
              <w:left w:val="single" w:sz="7" w:space="0" w:color="000000"/>
              <w:bottom w:val="single" w:sz="7" w:space="0" w:color="000000"/>
              <w:right w:val="single" w:sz="7" w:space="0" w:color="000000"/>
            </w:tcBorders>
            <w:vAlign w:val="center"/>
          </w:tcPr>
          <w:p w14:paraId="67CF1FD5" w14:textId="77777777" w:rsidR="004B064D" w:rsidRPr="009159B6" w:rsidRDefault="004B064D">
            <w:pPr>
              <w:pStyle w:val="Tabletext"/>
              <w:jc w:val="center"/>
              <w:pPrChange w:id="2772" w:author="usuario" w:date="2020-09-01T16:52:00Z">
                <w:pPr>
                  <w:pStyle w:val="Tabletext"/>
                </w:pPr>
              </w:pPrChange>
            </w:pPr>
            <w:r w:rsidRPr="009159B6">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10052944" w14:textId="77777777" w:rsidR="004B064D" w:rsidRPr="009159B6" w:rsidRDefault="004B064D">
            <w:pPr>
              <w:pStyle w:val="Tabletext"/>
              <w:jc w:val="center"/>
              <w:pPrChange w:id="2773" w:author="usuario" w:date="2020-09-01T16:52:00Z">
                <w:pPr>
                  <w:pStyle w:val="Tabletext"/>
                </w:pPr>
              </w:pPrChange>
            </w:pPr>
            <w:r w:rsidRPr="009159B6">
              <w:t>Condition</w:t>
            </w:r>
          </w:p>
        </w:tc>
      </w:tr>
      <w:tr w:rsidR="004B064D" w:rsidRPr="009159B6" w14:paraId="6A46F296" w14:textId="77777777" w:rsidTr="004B064D">
        <w:trPr>
          <w:jc w:val="center"/>
        </w:trPr>
        <w:tc>
          <w:tcPr>
            <w:tcW w:w="3276" w:type="dxa"/>
            <w:tcBorders>
              <w:top w:val="single" w:sz="7" w:space="0" w:color="000000"/>
              <w:left w:val="single" w:sz="7" w:space="0" w:color="000000"/>
              <w:bottom w:val="single" w:sz="7" w:space="0" w:color="000000"/>
              <w:right w:val="single" w:sz="7" w:space="0" w:color="000000"/>
            </w:tcBorders>
            <w:vAlign w:val="center"/>
          </w:tcPr>
          <w:p w14:paraId="51EDC2A0" w14:textId="691CC8C5" w:rsidR="004B064D" w:rsidRPr="009159B6" w:rsidRDefault="00C939F3">
            <w:pPr>
              <w:pStyle w:val="Tabletext"/>
              <w:jc w:val="center"/>
              <w:pPrChange w:id="2774" w:author="usuario" w:date="2020-09-01T16:52:00Z">
                <w:pPr>
                  <w:pStyle w:val="Tabletext"/>
                </w:pPr>
              </w:pPrChange>
            </w:pPr>
            <w:ins w:id="2775" w:author="Mariano Marpegan" w:date="2020-08-25T17:57:00Z">
              <w:r w:rsidRPr="009159B6">
                <w:t>AIS</w:t>
              </w:r>
            </w:ins>
            <w:ins w:id="2776" w:author="Mariano Marpegan" w:date="2020-08-25T17:58:00Z">
              <w:r w:rsidRPr="009159B6">
                <w:t>-</w:t>
              </w:r>
            </w:ins>
            <w:r w:rsidR="004B064D" w:rsidRPr="009159B6">
              <w:t>AtoN</w:t>
            </w:r>
            <w:ins w:id="2777" w:author="Rob Dale" w:date="2020-08-28T16:38:00Z">
              <w:r w:rsidR="003A299F" w:rsidRPr="009159B6">
                <w:t xml:space="preserve"> </w:t>
              </w:r>
            </w:ins>
            <w:del w:id="2778" w:author="Mariano Marpegan" w:date="2020-08-25T17:58:00Z">
              <w:r w:rsidR="004B064D" w:rsidRPr="009159B6" w:rsidDel="00C939F3">
                <w:delText xml:space="preserve"> AIS </w:delText>
              </w:r>
            </w:del>
            <w:r w:rsidR="004B064D" w:rsidRPr="009159B6">
              <w:t>Message Data Stream</w:t>
            </w:r>
          </w:p>
        </w:tc>
        <w:tc>
          <w:tcPr>
            <w:tcW w:w="2410" w:type="dxa"/>
            <w:tcBorders>
              <w:top w:val="single" w:sz="7" w:space="0" w:color="000000"/>
              <w:left w:val="single" w:sz="7" w:space="0" w:color="000000"/>
              <w:bottom w:val="single" w:sz="7" w:space="0" w:color="000000"/>
              <w:right w:val="single" w:sz="7" w:space="0" w:color="000000"/>
            </w:tcBorders>
            <w:vAlign w:val="center"/>
          </w:tcPr>
          <w:p w14:paraId="29504E1E" w14:textId="77777777" w:rsidR="004B064D" w:rsidRPr="009159B6" w:rsidRDefault="004B064D">
            <w:pPr>
              <w:pStyle w:val="Tabletext"/>
              <w:jc w:val="center"/>
              <w:pPrChange w:id="2779" w:author="usuario" w:date="2020-09-01T16:52:00Z">
                <w:pPr>
                  <w:pStyle w:val="Tabletext"/>
                </w:pPr>
              </w:pPrChange>
            </w:pPr>
            <w:r w:rsidRPr="009159B6">
              <w:t>Normal / Fail</w:t>
            </w:r>
          </w:p>
        </w:tc>
        <w:tc>
          <w:tcPr>
            <w:tcW w:w="1842" w:type="dxa"/>
            <w:tcBorders>
              <w:top w:val="single" w:sz="7" w:space="0" w:color="000000"/>
              <w:left w:val="single" w:sz="7" w:space="0" w:color="000000"/>
              <w:bottom w:val="single" w:sz="7" w:space="0" w:color="000000"/>
              <w:right w:val="single" w:sz="7" w:space="0" w:color="000000"/>
            </w:tcBorders>
            <w:vAlign w:val="center"/>
          </w:tcPr>
          <w:p w14:paraId="08D18E26" w14:textId="77777777" w:rsidR="004B064D" w:rsidRPr="009159B6" w:rsidRDefault="004B064D">
            <w:pPr>
              <w:pStyle w:val="Tabletext"/>
              <w:jc w:val="center"/>
              <w:pPrChange w:id="2780" w:author="usuario" w:date="2020-09-01T16:52:00Z">
                <w:pPr>
                  <w:pStyle w:val="Tabletext"/>
                </w:pPr>
              </w:pPrChange>
            </w:pPr>
            <w:r w:rsidRPr="009159B6">
              <w:t>Condition</w:t>
            </w:r>
          </w:p>
        </w:tc>
      </w:tr>
      <w:tr w:rsidR="009A3D84" w:rsidRPr="009159B6" w14:paraId="4E8FDB43" w14:textId="77777777" w:rsidTr="004B064D">
        <w:trPr>
          <w:jc w:val="center"/>
          <w:ins w:id="2781" w:author="Mariano Marpegan" w:date="2020-08-25T19:44:00Z"/>
        </w:trPr>
        <w:tc>
          <w:tcPr>
            <w:tcW w:w="3276" w:type="dxa"/>
            <w:tcBorders>
              <w:top w:val="single" w:sz="7" w:space="0" w:color="000000"/>
              <w:left w:val="single" w:sz="7" w:space="0" w:color="000000"/>
              <w:bottom w:val="single" w:sz="7" w:space="0" w:color="000000"/>
              <w:right w:val="single" w:sz="7" w:space="0" w:color="000000"/>
            </w:tcBorders>
            <w:vAlign w:val="center"/>
          </w:tcPr>
          <w:p w14:paraId="76477ABC" w14:textId="5F3819D0" w:rsidR="009A3D84" w:rsidRPr="009159B6" w:rsidRDefault="009A3D84">
            <w:pPr>
              <w:pStyle w:val="Tabletext"/>
              <w:jc w:val="center"/>
              <w:rPr>
                <w:ins w:id="2782" w:author="Mariano Marpegan" w:date="2020-08-25T19:44:00Z"/>
              </w:rPr>
              <w:pPrChange w:id="2783" w:author="usuario" w:date="2020-09-01T16:52:00Z">
                <w:pPr>
                  <w:pStyle w:val="Tabletext"/>
                </w:pPr>
              </w:pPrChange>
            </w:pPr>
            <w:ins w:id="2784" w:author="Mariano Marpegan" w:date="2020-08-25T19:44:00Z">
              <w:r w:rsidRPr="009159B6">
                <w:t>AIS-AtoN position</w:t>
              </w:r>
            </w:ins>
          </w:p>
        </w:tc>
        <w:tc>
          <w:tcPr>
            <w:tcW w:w="2410" w:type="dxa"/>
            <w:tcBorders>
              <w:top w:val="single" w:sz="7" w:space="0" w:color="000000"/>
              <w:left w:val="single" w:sz="7" w:space="0" w:color="000000"/>
              <w:bottom w:val="single" w:sz="7" w:space="0" w:color="000000"/>
              <w:right w:val="single" w:sz="7" w:space="0" w:color="000000"/>
            </w:tcBorders>
            <w:vAlign w:val="center"/>
          </w:tcPr>
          <w:p w14:paraId="2F3C6314" w14:textId="21B61CA2" w:rsidR="009A3D84" w:rsidRPr="009159B6" w:rsidRDefault="009A3D84">
            <w:pPr>
              <w:pStyle w:val="Tabletext"/>
              <w:jc w:val="center"/>
              <w:rPr>
                <w:ins w:id="2785" w:author="Mariano Marpegan" w:date="2020-08-25T19:44:00Z"/>
              </w:rPr>
              <w:pPrChange w:id="2786" w:author="usuario" w:date="2020-09-01T16:52:00Z">
                <w:pPr>
                  <w:pStyle w:val="Tabletext"/>
                </w:pPr>
              </w:pPrChange>
            </w:pPr>
            <w:ins w:id="2787" w:author="Mariano Marpegan" w:date="2020-08-25T19:46:00Z">
              <w:r w:rsidRPr="009159B6">
                <w:t>On / Off position</w:t>
              </w:r>
            </w:ins>
          </w:p>
        </w:tc>
        <w:tc>
          <w:tcPr>
            <w:tcW w:w="1842" w:type="dxa"/>
            <w:tcBorders>
              <w:top w:val="single" w:sz="7" w:space="0" w:color="000000"/>
              <w:left w:val="single" w:sz="7" w:space="0" w:color="000000"/>
              <w:bottom w:val="single" w:sz="7" w:space="0" w:color="000000"/>
              <w:right w:val="single" w:sz="7" w:space="0" w:color="000000"/>
            </w:tcBorders>
            <w:vAlign w:val="center"/>
          </w:tcPr>
          <w:p w14:paraId="3AB1B595" w14:textId="3E4355FB" w:rsidR="009A3D84" w:rsidRPr="009159B6" w:rsidRDefault="009A3D84">
            <w:pPr>
              <w:pStyle w:val="Tabletext"/>
              <w:jc w:val="center"/>
              <w:rPr>
                <w:ins w:id="2788" w:author="Mariano Marpegan" w:date="2020-08-25T19:44:00Z"/>
              </w:rPr>
              <w:pPrChange w:id="2789" w:author="usuario" w:date="2020-09-01T16:52:00Z">
                <w:pPr>
                  <w:pStyle w:val="Tabletext"/>
                </w:pPr>
              </w:pPrChange>
            </w:pPr>
            <w:ins w:id="2790" w:author="Mariano Marpegan" w:date="2020-08-25T19:46:00Z">
              <w:r w:rsidRPr="009159B6">
                <w:t>Condition</w:t>
              </w:r>
            </w:ins>
          </w:p>
        </w:tc>
      </w:tr>
      <w:tr w:rsidR="00ED0D81" w:rsidRPr="009159B6" w14:paraId="6763434E" w14:textId="77777777" w:rsidTr="004B064D">
        <w:trPr>
          <w:jc w:val="center"/>
          <w:ins w:id="2791" w:author="Mariano Marpegan" w:date="2020-08-25T23:51:00Z"/>
        </w:trPr>
        <w:tc>
          <w:tcPr>
            <w:tcW w:w="3276" w:type="dxa"/>
            <w:tcBorders>
              <w:top w:val="single" w:sz="7" w:space="0" w:color="000000"/>
              <w:left w:val="single" w:sz="7" w:space="0" w:color="000000"/>
              <w:bottom w:val="single" w:sz="7" w:space="0" w:color="000000"/>
              <w:right w:val="single" w:sz="7" w:space="0" w:color="000000"/>
            </w:tcBorders>
            <w:vAlign w:val="center"/>
          </w:tcPr>
          <w:p w14:paraId="20EA2299" w14:textId="729F8C2D" w:rsidR="00ED0D81" w:rsidRPr="009159B6" w:rsidRDefault="00ED0D81">
            <w:pPr>
              <w:pStyle w:val="Tabletext"/>
              <w:jc w:val="center"/>
              <w:rPr>
                <w:ins w:id="2792" w:author="Mariano Marpegan" w:date="2020-08-25T23:51:00Z"/>
              </w:rPr>
              <w:pPrChange w:id="2793" w:author="usuario" w:date="2020-09-01T16:52:00Z">
                <w:pPr>
                  <w:pStyle w:val="Tabletext"/>
                </w:pPr>
              </w:pPrChange>
            </w:pPr>
            <w:ins w:id="2794" w:author="Mariano Marpegan" w:date="2020-08-25T23:51:00Z">
              <w:r w:rsidRPr="009159B6">
                <w:t>Collision</w:t>
              </w:r>
            </w:ins>
          </w:p>
        </w:tc>
        <w:tc>
          <w:tcPr>
            <w:tcW w:w="2410" w:type="dxa"/>
            <w:tcBorders>
              <w:top w:val="single" w:sz="7" w:space="0" w:color="000000"/>
              <w:left w:val="single" w:sz="7" w:space="0" w:color="000000"/>
              <w:bottom w:val="single" w:sz="7" w:space="0" w:color="000000"/>
              <w:right w:val="single" w:sz="7" w:space="0" w:color="000000"/>
            </w:tcBorders>
            <w:vAlign w:val="center"/>
          </w:tcPr>
          <w:p w14:paraId="513DFA9C" w14:textId="6C4125A8" w:rsidR="00ED0D81" w:rsidRPr="009159B6" w:rsidRDefault="00ED0D81">
            <w:pPr>
              <w:pStyle w:val="Tabletext"/>
              <w:jc w:val="center"/>
              <w:rPr>
                <w:ins w:id="2795" w:author="Mariano Marpegan" w:date="2020-08-25T23:51:00Z"/>
              </w:rPr>
              <w:pPrChange w:id="2796" w:author="usuario" w:date="2020-09-01T16:52:00Z">
                <w:pPr>
                  <w:pStyle w:val="Tabletext"/>
                </w:pPr>
              </w:pPrChange>
            </w:pPr>
            <w:ins w:id="2797" w:author="Mariano Marpegan" w:date="2020-08-25T23:52:00Z">
              <w:r w:rsidRPr="009159B6">
                <w:t>Normal / Collision On</w:t>
              </w:r>
            </w:ins>
          </w:p>
        </w:tc>
        <w:tc>
          <w:tcPr>
            <w:tcW w:w="1842" w:type="dxa"/>
            <w:tcBorders>
              <w:top w:val="single" w:sz="7" w:space="0" w:color="000000"/>
              <w:left w:val="single" w:sz="7" w:space="0" w:color="000000"/>
              <w:bottom w:val="single" w:sz="7" w:space="0" w:color="000000"/>
              <w:right w:val="single" w:sz="7" w:space="0" w:color="000000"/>
            </w:tcBorders>
            <w:vAlign w:val="center"/>
          </w:tcPr>
          <w:p w14:paraId="51C400E5" w14:textId="1D267B52" w:rsidR="00ED0D81" w:rsidRPr="009159B6" w:rsidRDefault="00ED0D81">
            <w:pPr>
              <w:pStyle w:val="Tabletext"/>
              <w:jc w:val="center"/>
              <w:rPr>
                <w:ins w:id="2798" w:author="Mariano Marpegan" w:date="2020-08-25T23:51:00Z"/>
              </w:rPr>
              <w:pPrChange w:id="2799" w:author="usuario" w:date="2020-09-01T16:52:00Z">
                <w:pPr>
                  <w:pStyle w:val="Tabletext"/>
                </w:pPr>
              </w:pPrChange>
            </w:pPr>
            <w:ins w:id="2800" w:author="Mariano Marpegan" w:date="2020-08-25T23:52:00Z">
              <w:r w:rsidRPr="009159B6">
                <w:t>Condition</w:t>
              </w:r>
            </w:ins>
          </w:p>
        </w:tc>
      </w:tr>
    </w:tbl>
    <w:p w14:paraId="7E5B53CB" w14:textId="77777777" w:rsidR="007E4815" w:rsidRPr="009159B6" w:rsidRDefault="007E4815">
      <w:pPr>
        <w:jc w:val="both"/>
        <w:pPrChange w:id="2801" w:author="usuario" w:date="2020-09-01T16:50:00Z">
          <w:pPr/>
        </w:pPrChange>
      </w:pPr>
    </w:p>
    <w:p w14:paraId="2B942700" w14:textId="1D2CDC57" w:rsidR="00FB14BE" w:rsidRPr="009159B6" w:rsidRDefault="00FB14BE">
      <w:pPr>
        <w:pStyle w:val="BodyText"/>
        <w:jc w:val="both"/>
        <w:rPr>
          <w:ins w:id="2802" w:author="Mariano Marpegan" w:date="2020-08-25T23:56:00Z"/>
        </w:rPr>
        <w:pPrChange w:id="2803" w:author="usuario" w:date="2020-09-01T16:50:00Z">
          <w:pPr>
            <w:pStyle w:val="BodyText"/>
          </w:pPr>
        </w:pPrChange>
      </w:pPr>
      <w:r w:rsidRPr="009159B6">
        <w:t xml:space="preserve">It is preferable to monitor the actual signal broadcasted by an </w:t>
      </w:r>
      <w:ins w:id="2804" w:author="Mariano Marpegan" w:date="2020-08-25T17:58:00Z">
        <w:r w:rsidR="00C939F3" w:rsidRPr="009159B6">
          <w:t>AIS-</w:t>
        </w:r>
      </w:ins>
      <w:r w:rsidRPr="009159B6">
        <w:t>AtoN</w:t>
      </w:r>
      <w:del w:id="2805" w:author="Mariano Marpegan" w:date="2020-08-25T17:58:00Z">
        <w:r w:rsidRPr="009159B6" w:rsidDel="00C939F3">
          <w:delText xml:space="preserve"> AIS</w:delText>
        </w:r>
      </w:del>
      <w:r w:rsidRPr="009159B6">
        <w:t xml:space="preserve"> by the use of an AIS Base Station Network and appropriate analysis software.  Nevertheless, it is possible to monitor </w:t>
      </w:r>
      <w:ins w:id="2806" w:author="Mariano Marpegan" w:date="2020-08-25T17:58:00Z">
        <w:r w:rsidR="00C939F3" w:rsidRPr="009159B6">
          <w:t>AIS-</w:t>
        </w:r>
      </w:ins>
      <w:r w:rsidRPr="009159B6">
        <w:t>AtoN</w:t>
      </w:r>
      <w:del w:id="2807" w:author="Mariano Marpegan" w:date="2020-08-25T17:58:00Z">
        <w:r w:rsidRPr="009159B6" w:rsidDel="00C939F3">
          <w:delText xml:space="preserve"> AIS</w:delText>
        </w:r>
      </w:del>
      <w:r w:rsidRPr="009159B6">
        <w:t xml:space="preserve"> by RCMS provided that a local RTU connected to the </w:t>
      </w:r>
      <w:ins w:id="2808" w:author="Mariano Marpegan" w:date="2020-08-25T17:58:00Z">
        <w:r w:rsidR="00C939F3" w:rsidRPr="009159B6">
          <w:t>AIS-</w:t>
        </w:r>
      </w:ins>
      <w:r w:rsidRPr="009159B6">
        <w:t>AtoN</w:t>
      </w:r>
      <w:del w:id="2809" w:author="Mariano Marpegan" w:date="2020-08-25T17:58:00Z">
        <w:r w:rsidRPr="009159B6" w:rsidDel="00C939F3">
          <w:delText xml:space="preserve"> AIS</w:delText>
        </w:r>
      </w:del>
      <w:r w:rsidRPr="009159B6">
        <w:t xml:space="preserve"> unit directly via digital (discrete and serial) interfaces is installed at the AtoN site.</w:t>
      </w:r>
    </w:p>
    <w:p w14:paraId="662814E5" w14:textId="57D65C75" w:rsidR="002B2A40" w:rsidRPr="009159B6" w:rsidRDefault="002B2A40">
      <w:pPr>
        <w:pStyle w:val="BodyText"/>
        <w:jc w:val="both"/>
        <w:rPr>
          <w:ins w:id="2810" w:author="Mariano Marpegan" w:date="2020-08-25T23:56:00Z"/>
        </w:rPr>
        <w:pPrChange w:id="2811" w:author="usuario" w:date="2020-09-01T16:50:00Z">
          <w:pPr>
            <w:pStyle w:val="BodyText"/>
          </w:pPr>
        </w:pPrChange>
      </w:pPr>
      <w:ins w:id="2812" w:author="Mariano Marpegan" w:date="2020-08-25T23:56:00Z">
        <w:r w:rsidRPr="009159B6">
          <w:t>It is advisabl</w:t>
        </w:r>
      </w:ins>
      <w:ins w:id="2813" w:author="Rob Dale" w:date="2020-08-28T16:39:00Z">
        <w:r w:rsidR="00900644" w:rsidRPr="009159B6">
          <w:t xml:space="preserve">e that the RCMS has </w:t>
        </w:r>
      </w:ins>
      <w:ins w:id="2814" w:author="Mariano Marpegan" w:date="2020-08-25T23:56:00Z">
        <w:del w:id="2815" w:author="Rob Dale" w:date="2020-08-28T16:39:00Z">
          <w:r w:rsidRPr="009159B6" w:rsidDel="00900644">
            <w:delText xml:space="preserve">e </w:delText>
          </w:r>
        </w:del>
      </w:ins>
      <w:ins w:id="2816" w:author="Rob Dale" w:date="2020-08-28T16:39:00Z">
        <w:r w:rsidR="00900644" w:rsidRPr="009159B6">
          <w:t xml:space="preserve">simple </w:t>
        </w:r>
      </w:ins>
      <w:ins w:id="2817" w:author="Rob Dale" w:date="2020-08-28T16:41:00Z">
        <w:r w:rsidR="00900644" w:rsidRPr="009159B6">
          <w:t xml:space="preserve">station specific </w:t>
        </w:r>
      </w:ins>
      <w:ins w:id="2818" w:author="Mariano Marpegan" w:date="2020-08-25T23:56:00Z">
        <w:del w:id="2819" w:author="Rob Dale" w:date="2020-08-28T16:39:00Z">
          <w:r w:rsidRPr="009159B6" w:rsidDel="00900644">
            <w:delText xml:space="preserve">to have a platform with an alarm system </w:delText>
          </w:r>
        </w:del>
        <w:r w:rsidRPr="009159B6">
          <w:t xml:space="preserve">configurable </w:t>
        </w:r>
      </w:ins>
      <w:ins w:id="2820" w:author="Rob Dale" w:date="2020-08-28T16:40:00Z">
        <w:r w:rsidR="00900644" w:rsidRPr="009159B6">
          <w:t xml:space="preserve">alarm </w:t>
        </w:r>
      </w:ins>
      <w:ins w:id="2821" w:author="Mariano Marpegan" w:date="2020-08-25T23:56:00Z">
        <w:del w:id="2822" w:author="Rob Dale" w:date="2020-08-28T16:40:00Z">
          <w:r w:rsidRPr="009159B6" w:rsidDel="00900644">
            <w:delText xml:space="preserve">by </w:delText>
          </w:r>
        </w:del>
        <w:r w:rsidRPr="009159B6">
          <w:t>level</w:t>
        </w:r>
      </w:ins>
      <w:ins w:id="2823" w:author="Rob Dale" w:date="2020-08-28T16:40:00Z">
        <w:r w:rsidR="00900644" w:rsidRPr="009159B6">
          <w:t xml:space="preserve">s to ensure </w:t>
        </w:r>
      </w:ins>
      <w:ins w:id="2824" w:author="Rob Dale" w:date="2020-08-28T16:41:00Z">
        <w:r w:rsidR="00900644" w:rsidRPr="009159B6">
          <w:t xml:space="preserve">enhanced </w:t>
        </w:r>
      </w:ins>
      <w:ins w:id="2825" w:author="Rob Dale" w:date="2020-08-28T16:40:00Z">
        <w:r w:rsidR="00900644" w:rsidRPr="009159B6">
          <w:t>flexibility</w:t>
        </w:r>
      </w:ins>
      <w:ins w:id="2826" w:author="Rob Dale" w:date="2020-08-28T16:41:00Z">
        <w:r w:rsidR="00900644" w:rsidRPr="009159B6">
          <w:t>.</w:t>
        </w:r>
      </w:ins>
      <w:ins w:id="2827" w:author="Rob Dale" w:date="2020-08-28T16:40:00Z">
        <w:r w:rsidR="00900644" w:rsidRPr="009159B6">
          <w:t xml:space="preserve"> </w:t>
        </w:r>
      </w:ins>
      <w:ins w:id="2828" w:author="Mariano Marpegan" w:date="2020-08-25T23:56:00Z">
        <w:r w:rsidRPr="009159B6">
          <w:t xml:space="preserve"> </w:t>
        </w:r>
        <w:del w:id="2829" w:author="Rob Dale" w:date="2020-08-28T16:41:00Z">
          <w:r w:rsidRPr="009159B6" w:rsidDel="00900644">
            <w:delText>of importance so that the operator has information in a simple way and response time is minimized</w:delText>
          </w:r>
        </w:del>
        <w:r w:rsidRPr="009159B6">
          <w:t>.</w:t>
        </w:r>
      </w:ins>
    </w:p>
    <w:p w14:paraId="5D0DBBD0" w14:textId="3602AA7E" w:rsidR="002B2A40" w:rsidRPr="009159B6" w:rsidRDefault="002B2A40">
      <w:pPr>
        <w:pStyle w:val="BodyText"/>
        <w:jc w:val="both"/>
        <w:pPrChange w:id="2830" w:author="usuario" w:date="2020-09-01T16:50:00Z">
          <w:pPr>
            <w:pStyle w:val="BodyText"/>
          </w:pPr>
        </w:pPrChange>
      </w:pPr>
      <w:ins w:id="2831" w:author="Mariano Marpegan" w:date="2020-08-25T23:56:00Z">
        <w:r w:rsidRPr="009159B6">
          <w:lastRenderedPageBreak/>
          <w:t xml:space="preserve">In the event that the RCMS </w:t>
        </w:r>
      </w:ins>
      <w:ins w:id="2832" w:author="Rob Dale" w:date="2020-08-28T16:44:00Z">
        <w:r w:rsidR="00D37DFC" w:rsidRPr="009159B6">
          <w:t xml:space="preserve">has the potential to be </w:t>
        </w:r>
      </w:ins>
      <w:ins w:id="2833" w:author="Mariano Marpegan" w:date="2020-08-25T23:56:00Z">
        <w:del w:id="2834" w:author="Rob Dale" w:date="2020-08-28T16:44:00Z">
          <w:r w:rsidRPr="009159B6" w:rsidDel="00D37DFC">
            <w:delText xml:space="preserve">is </w:delText>
          </w:r>
        </w:del>
        <w:r w:rsidRPr="009159B6">
          <w:t xml:space="preserve">fed from </w:t>
        </w:r>
      </w:ins>
      <w:ins w:id="2835" w:author="Rob Dale" w:date="2020-08-28T16:42:00Z">
        <w:r w:rsidR="00D37DFC" w:rsidRPr="009159B6">
          <w:t>multiple sources of information</w:t>
        </w:r>
      </w:ins>
      <w:ins w:id="2836" w:author="Mariano Marpegan" w:date="2020-08-25T23:56:00Z">
        <w:del w:id="2837" w:author="Rob Dale" w:date="2020-08-28T16:42:00Z">
          <w:r w:rsidRPr="009159B6" w:rsidDel="00D37DFC">
            <w:delText>more than one source of information</w:delText>
          </w:r>
        </w:del>
        <w:r w:rsidRPr="009159B6">
          <w:t xml:space="preserve"> (AIS, GPRS, Satellite </w:t>
        </w:r>
      </w:ins>
      <w:ins w:id="2838" w:author="Rob Dale" w:date="2020-08-28T16:43:00Z">
        <w:r w:rsidR="00D37DFC" w:rsidRPr="009159B6">
          <w:t>etc.</w:t>
        </w:r>
      </w:ins>
      <w:ins w:id="2839" w:author="Mariano Marpegan" w:date="2020-08-25T23:56:00Z">
        <w:del w:id="2840" w:author="Rob Dale" w:date="2020-08-28T16:42:00Z">
          <w:r w:rsidRPr="009159B6" w:rsidDel="00D37DFC">
            <w:delText>or others</w:delText>
          </w:r>
        </w:del>
        <w:r w:rsidRPr="009159B6">
          <w:t xml:space="preserve">), it is advisable to </w:t>
        </w:r>
      </w:ins>
      <w:ins w:id="2841" w:author="Rob Dale" w:date="2020-08-28T16:42:00Z">
        <w:r w:rsidR="00D37DFC" w:rsidRPr="009159B6">
          <w:t>select</w:t>
        </w:r>
      </w:ins>
      <w:ins w:id="2842" w:author="Mariano Marpegan" w:date="2020-08-25T23:56:00Z">
        <w:del w:id="2843" w:author="Rob Dale" w:date="2020-08-28T16:42:00Z">
          <w:r w:rsidRPr="009159B6" w:rsidDel="00D37DFC">
            <w:delText>have</w:delText>
          </w:r>
        </w:del>
        <w:r w:rsidRPr="009159B6">
          <w:t xml:space="preserve"> a system </w:t>
        </w:r>
      </w:ins>
      <w:ins w:id="2844" w:author="Rob Dale" w:date="2020-08-28T16:43:00Z">
        <w:r w:rsidR="00D37DFC" w:rsidRPr="009159B6">
          <w:t xml:space="preserve">with capability to </w:t>
        </w:r>
      </w:ins>
      <w:ins w:id="2845" w:author="Mariano Marpegan" w:date="2020-08-25T23:56:00Z">
        <w:del w:id="2846" w:author="Rob Dale" w:date="2020-08-28T16:43:00Z">
          <w:r w:rsidRPr="009159B6" w:rsidDel="00D37DFC">
            <w:delText xml:space="preserve">whose </w:delText>
          </w:r>
        </w:del>
        <w:r w:rsidRPr="009159B6">
          <w:t>interface</w:t>
        </w:r>
      </w:ins>
      <w:ins w:id="2847" w:author="Rob Dale" w:date="2020-08-28T16:43:00Z">
        <w:r w:rsidR="00D37DFC" w:rsidRPr="009159B6">
          <w:t xml:space="preserve">, </w:t>
        </w:r>
      </w:ins>
      <w:ins w:id="2848" w:author="Mariano Marpegan" w:date="2020-08-25T23:56:00Z">
        <w:del w:id="2849" w:author="Rob Dale" w:date="2020-08-28T16:43:00Z">
          <w:r w:rsidRPr="009159B6" w:rsidDel="00D37DFC">
            <w:delText xml:space="preserve"> allows the </w:delText>
          </w:r>
        </w:del>
        <w:r w:rsidRPr="009159B6">
          <w:t>integration and process</w:t>
        </w:r>
        <w:del w:id="2850" w:author="Rob Dale" w:date="2020-08-28T16:43:00Z">
          <w:r w:rsidRPr="009159B6" w:rsidDel="00D37DFC">
            <w:delText>ing</w:delText>
          </w:r>
        </w:del>
        <w:r w:rsidRPr="009159B6">
          <w:t xml:space="preserve"> </w:t>
        </w:r>
        <w:del w:id="2851" w:author="Rob Dale" w:date="2020-08-28T16:43:00Z">
          <w:r w:rsidRPr="009159B6" w:rsidDel="00D37DFC">
            <w:delText xml:space="preserve">of </w:delText>
          </w:r>
        </w:del>
        <w:r w:rsidRPr="009159B6">
          <w:t>information from different sources.</w:t>
        </w:r>
      </w:ins>
    </w:p>
    <w:p w14:paraId="6DA8E345" w14:textId="19B7C8B1" w:rsidR="00FB14BE" w:rsidRPr="009159B6" w:rsidRDefault="00FB14BE">
      <w:pPr>
        <w:pStyle w:val="Heading3"/>
        <w:jc w:val="both"/>
        <w:pPrChange w:id="2852" w:author="usuario" w:date="2020-09-01T16:50:00Z">
          <w:pPr>
            <w:pStyle w:val="Heading3"/>
          </w:pPr>
        </w:pPrChange>
      </w:pPr>
      <w:bookmarkStart w:id="2853" w:name="_Toc49294865"/>
      <w:r w:rsidRPr="009159B6">
        <w:t>Differential Global Positioning System (DGPS)</w:t>
      </w:r>
      <w:bookmarkEnd w:id="2853"/>
    </w:p>
    <w:p w14:paraId="0323B7B8" w14:textId="77777777" w:rsidR="00FB14BE" w:rsidRPr="009159B6" w:rsidRDefault="00FB14BE">
      <w:pPr>
        <w:pStyle w:val="BodyText"/>
        <w:jc w:val="both"/>
        <w:pPrChange w:id="2854" w:author="usuario" w:date="2020-09-01T16:50:00Z">
          <w:pPr>
            <w:pStyle w:val="BodyText"/>
          </w:pPr>
        </w:pPrChange>
      </w:pPr>
      <w:r w:rsidRPr="009159B6">
        <w:t>Some stations may have a DGPS system installed for the transmission of DGPS correction messages.</w:t>
      </w:r>
    </w:p>
    <w:p w14:paraId="0C4BC5D2" w14:textId="6BA2B86A" w:rsidR="00FB14BE" w:rsidRPr="009159B6" w:rsidRDefault="00FB14BE">
      <w:pPr>
        <w:pStyle w:val="BodyText"/>
        <w:jc w:val="both"/>
        <w:rPr>
          <w:ins w:id="2855" w:author="Rob Dale" w:date="2020-08-28T16:46:00Z"/>
        </w:rPr>
        <w:pPrChange w:id="2856" w:author="usuario" w:date="2020-09-01T16:50:00Z">
          <w:pPr>
            <w:pStyle w:val="BodyText"/>
          </w:pPr>
        </w:pPrChange>
      </w:pPr>
      <w:r w:rsidRPr="009159B6">
        <w:t xml:space="preserve">When DGPS is transmitted the </w:t>
      </w:r>
      <w:ins w:id="2857" w:author="Rob Dale" w:date="2020-08-28T16:45:00Z">
        <w:r w:rsidR="00F925FC" w:rsidRPr="009159B6">
          <w:t>below</w:t>
        </w:r>
      </w:ins>
      <w:del w:id="2858" w:author="Rob Dale" w:date="2020-08-28T16:45:00Z">
        <w:r w:rsidRPr="009159B6" w:rsidDel="00F925FC">
          <w:delText>above</w:delText>
        </w:r>
      </w:del>
      <w:r w:rsidRPr="009159B6">
        <w:t xml:space="preserve"> list should be augmented by alarms derived from the reference station and integrity monitor as follows:</w:t>
      </w:r>
    </w:p>
    <w:p w14:paraId="5C89BC0F" w14:textId="77777777" w:rsidR="00F925FC" w:rsidRPr="009159B6" w:rsidRDefault="00F925FC">
      <w:pPr>
        <w:pStyle w:val="BodyText"/>
        <w:jc w:val="both"/>
        <w:rPr>
          <w:ins w:id="2859" w:author="Rob Dale" w:date="2020-08-28T16:45:00Z"/>
        </w:rPr>
        <w:pPrChange w:id="2860" w:author="usuario" w:date="2020-09-01T16:50:00Z">
          <w:pPr>
            <w:pStyle w:val="BodyText"/>
          </w:pPr>
        </w:pPrChange>
      </w:pPr>
    </w:p>
    <w:p w14:paraId="7668DF35" w14:textId="225475C6" w:rsidR="00F925FC" w:rsidRPr="005D1DDE" w:rsidRDefault="00F925FC">
      <w:pPr>
        <w:pStyle w:val="Tablecaption"/>
        <w:jc w:val="center"/>
        <w:rPr>
          <w:ins w:id="2861" w:author="Rob Dale" w:date="2020-08-28T16:45:00Z"/>
        </w:rPr>
        <w:pPrChange w:id="2862" w:author="usuario" w:date="2020-09-01T16:52:00Z">
          <w:pPr>
            <w:pStyle w:val="BodyText"/>
          </w:pPr>
        </w:pPrChange>
      </w:pPr>
      <w:ins w:id="2863" w:author="Rob Dale" w:date="2020-08-28T16:45:00Z">
        <w:r w:rsidRPr="005D1DDE">
          <w:t>DGPS signals</w:t>
        </w:r>
      </w:ins>
    </w:p>
    <w:tbl>
      <w:tblPr>
        <w:tblW w:w="6088" w:type="dxa"/>
        <w:jc w:val="center"/>
        <w:tblLayout w:type="fixed"/>
        <w:tblCellMar>
          <w:left w:w="120" w:type="dxa"/>
          <w:right w:w="120" w:type="dxa"/>
        </w:tblCellMar>
        <w:tblLook w:val="0000" w:firstRow="0" w:lastRow="0" w:firstColumn="0" w:lastColumn="0" w:noHBand="0" w:noVBand="0"/>
      </w:tblPr>
      <w:tblGrid>
        <w:gridCol w:w="2410"/>
        <w:gridCol w:w="1410"/>
        <w:gridCol w:w="2268"/>
      </w:tblGrid>
      <w:tr w:rsidR="00F925FC" w:rsidRPr="009159B6" w14:paraId="72A9D519" w14:textId="77777777" w:rsidTr="000415F7">
        <w:trPr>
          <w:tblHeader/>
          <w:jc w:val="center"/>
          <w:ins w:id="286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3036B847" w14:textId="77777777" w:rsidR="00F925FC" w:rsidRPr="009159B6" w:rsidRDefault="00F925FC">
            <w:pPr>
              <w:pStyle w:val="Tableheading"/>
              <w:jc w:val="center"/>
              <w:rPr>
                <w:ins w:id="2865" w:author="Rob Dale" w:date="2020-08-28T16:45:00Z"/>
                <w:lang w:val="en-GB"/>
              </w:rPr>
              <w:pPrChange w:id="2866" w:author="usuario" w:date="2020-09-01T16:52:00Z">
                <w:pPr>
                  <w:pStyle w:val="Tableheading"/>
                </w:pPr>
              </w:pPrChange>
            </w:pPr>
            <w:ins w:id="2867" w:author="Rob Dale" w:date="2020-08-28T16:45:00Z">
              <w:r w:rsidRPr="009159B6">
                <w:rPr>
                  <w:lang w:val="en-GB"/>
                </w:rPr>
                <w:t>PARAMETER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3E4856FB" w14:textId="77777777" w:rsidR="00F925FC" w:rsidRPr="009159B6" w:rsidRDefault="00F925FC">
            <w:pPr>
              <w:pStyle w:val="Tableheading"/>
              <w:jc w:val="center"/>
              <w:rPr>
                <w:ins w:id="2868" w:author="Rob Dale" w:date="2020-08-28T16:45:00Z"/>
                <w:lang w:val="en-GB"/>
              </w:rPr>
              <w:pPrChange w:id="2869" w:author="usuario" w:date="2020-09-01T16:52:00Z">
                <w:pPr>
                  <w:pStyle w:val="Tableheading"/>
                </w:pPr>
              </w:pPrChange>
            </w:pPr>
            <w:ins w:id="2870" w:author="Rob Dale" w:date="2020-08-28T16:45:00Z">
              <w:r w:rsidRPr="009159B6">
                <w:rPr>
                  <w:lang w:val="en-GB"/>
                </w:rPr>
                <w:t>OPTIONS</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783DB731" w14:textId="77777777" w:rsidR="00F925FC" w:rsidRPr="009159B6" w:rsidRDefault="00F925FC">
            <w:pPr>
              <w:pStyle w:val="Tableheading"/>
              <w:jc w:val="center"/>
              <w:rPr>
                <w:ins w:id="2871" w:author="Rob Dale" w:date="2020-08-28T16:45:00Z"/>
                <w:lang w:val="en-GB"/>
              </w:rPr>
              <w:pPrChange w:id="2872" w:author="usuario" w:date="2020-09-01T16:52:00Z">
                <w:pPr>
                  <w:pStyle w:val="Tableheading"/>
                </w:pPr>
              </w:pPrChange>
            </w:pPr>
            <w:ins w:id="2873" w:author="Rob Dale" w:date="2020-08-28T16:45:00Z">
              <w:r w:rsidRPr="009159B6">
                <w:rPr>
                  <w:lang w:val="en-GB"/>
                </w:rPr>
                <w:t>SIGNAL</w:t>
              </w:r>
            </w:ins>
          </w:p>
        </w:tc>
      </w:tr>
      <w:tr w:rsidR="00F925FC" w:rsidRPr="009159B6" w14:paraId="34AC21D0" w14:textId="77777777" w:rsidTr="000415F7">
        <w:trPr>
          <w:jc w:val="center"/>
          <w:ins w:id="287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8611B7C" w14:textId="77777777" w:rsidR="00F925FC" w:rsidRPr="009159B6" w:rsidRDefault="00F925FC">
            <w:pPr>
              <w:pStyle w:val="Tabletext"/>
              <w:jc w:val="center"/>
              <w:rPr>
                <w:ins w:id="2875" w:author="Rob Dale" w:date="2020-08-28T16:45:00Z"/>
              </w:rPr>
              <w:pPrChange w:id="2876" w:author="usuario" w:date="2020-09-01T16:52:00Z">
                <w:pPr>
                  <w:pStyle w:val="Tabletext"/>
                </w:pPr>
              </w:pPrChange>
            </w:pPr>
            <w:ins w:id="2877" w:author="Rob Dale" w:date="2020-08-28T16:45:00Z">
              <w:r w:rsidRPr="009159B6">
                <w:t>Correction Age</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0686A8B" w14:textId="77777777" w:rsidR="00F925FC" w:rsidRPr="009159B6" w:rsidRDefault="00F925FC">
            <w:pPr>
              <w:pStyle w:val="Tabletext"/>
              <w:jc w:val="center"/>
              <w:rPr>
                <w:ins w:id="2878" w:author="Rob Dale" w:date="2020-08-28T16:45:00Z"/>
              </w:rPr>
              <w:pPrChange w:id="2879" w:author="usuario" w:date="2020-09-01T16:52:00Z">
                <w:pPr>
                  <w:pStyle w:val="Tabletext"/>
                </w:pPr>
              </w:pPrChange>
            </w:pPr>
            <w:ins w:id="288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00CC3223" w14:textId="77777777" w:rsidR="00F925FC" w:rsidRPr="009159B6" w:rsidRDefault="00F925FC">
            <w:pPr>
              <w:pStyle w:val="Tabletext"/>
              <w:jc w:val="center"/>
              <w:rPr>
                <w:ins w:id="2881" w:author="Rob Dale" w:date="2020-08-28T16:45:00Z"/>
              </w:rPr>
              <w:pPrChange w:id="2882" w:author="usuario" w:date="2020-09-01T16:52:00Z">
                <w:pPr>
                  <w:pStyle w:val="Tabletext"/>
                </w:pPr>
              </w:pPrChange>
            </w:pPr>
            <w:ins w:id="2883" w:author="Rob Dale" w:date="2020-08-28T16:45:00Z">
              <w:r w:rsidRPr="009159B6">
                <w:t>Condition &amp; Analog</w:t>
              </w:r>
            </w:ins>
          </w:p>
        </w:tc>
      </w:tr>
      <w:tr w:rsidR="00F925FC" w:rsidRPr="009159B6" w14:paraId="272530A9" w14:textId="77777777" w:rsidTr="000415F7">
        <w:trPr>
          <w:jc w:val="center"/>
          <w:ins w:id="288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A99EBC6" w14:textId="77777777" w:rsidR="00F925FC" w:rsidRPr="009159B6" w:rsidRDefault="00F925FC">
            <w:pPr>
              <w:pStyle w:val="Tabletext"/>
              <w:jc w:val="center"/>
              <w:rPr>
                <w:ins w:id="2885" w:author="Rob Dale" w:date="2020-08-28T16:45:00Z"/>
              </w:rPr>
              <w:pPrChange w:id="2886" w:author="usuario" w:date="2020-09-01T16:52:00Z">
                <w:pPr>
                  <w:pStyle w:val="Tabletext"/>
                </w:pPr>
              </w:pPrChange>
            </w:pPr>
            <w:ins w:id="2887" w:author="Rob Dale" w:date="2020-08-28T16:45:00Z">
              <w:r w:rsidRPr="009159B6">
                <w:t>Message Error Ratio</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0DF6EDA7" w14:textId="77777777" w:rsidR="00F925FC" w:rsidRPr="009159B6" w:rsidRDefault="00F925FC">
            <w:pPr>
              <w:pStyle w:val="Tabletext"/>
              <w:jc w:val="center"/>
              <w:rPr>
                <w:ins w:id="2888" w:author="Rob Dale" w:date="2020-08-28T16:45:00Z"/>
              </w:rPr>
              <w:pPrChange w:id="2889" w:author="usuario" w:date="2020-09-01T16:52:00Z">
                <w:pPr>
                  <w:pStyle w:val="Tabletext"/>
                </w:pPr>
              </w:pPrChange>
            </w:pPr>
            <w:ins w:id="289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5507CBE0" w14:textId="77777777" w:rsidR="00F925FC" w:rsidRPr="009159B6" w:rsidRDefault="00F925FC">
            <w:pPr>
              <w:pStyle w:val="Tabletext"/>
              <w:jc w:val="center"/>
              <w:rPr>
                <w:ins w:id="2891" w:author="Rob Dale" w:date="2020-08-28T16:45:00Z"/>
              </w:rPr>
              <w:pPrChange w:id="2892" w:author="usuario" w:date="2020-09-01T16:52:00Z">
                <w:pPr>
                  <w:pStyle w:val="Tabletext"/>
                </w:pPr>
              </w:pPrChange>
            </w:pPr>
            <w:ins w:id="2893" w:author="Rob Dale" w:date="2020-08-28T16:45:00Z">
              <w:r w:rsidRPr="009159B6">
                <w:t>Condition &amp; Analog</w:t>
              </w:r>
            </w:ins>
          </w:p>
        </w:tc>
      </w:tr>
      <w:tr w:rsidR="00F925FC" w:rsidRPr="009159B6" w14:paraId="4E104055" w14:textId="77777777" w:rsidTr="000415F7">
        <w:trPr>
          <w:jc w:val="center"/>
          <w:ins w:id="289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8C88687" w14:textId="77777777" w:rsidR="00F925FC" w:rsidRPr="009159B6" w:rsidRDefault="00F925FC">
            <w:pPr>
              <w:pStyle w:val="Tabletext"/>
              <w:jc w:val="center"/>
              <w:rPr>
                <w:ins w:id="2895" w:author="Rob Dale" w:date="2020-08-28T16:45:00Z"/>
              </w:rPr>
              <w:pPrChange w:id="2896" w:author="usuario" w:date="2020-09-01T16:52:00Z">
                <w:pPr>
                  <w:pStyle w:val="Tabletext"/>
                </w:pPr>
              </w:pPrChange>
            </w:pPr>
            <w:ins w:id="2897" w:author="Rob Dale" w:date="2020-08-28T16:45:00Z">
              <w:r w:rsidRPr="009159B6">
                <w:t>Beacon SNR.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1FDDDFA8" w14:textId="77777777" w:rsidR="00F925FC" w:rsidRPr="009159B6" w:rsidRDefault="00F925FC">
            <w:pPr>
              <w:pStyle w:val="Tabletext"/>
              <w:jc w:val="center"/>
              <w:rPr>
                <w:ins w:id="2898" w:author="Rob Dale" w:date="2020-08-28T16:45:00Z"/>
              </w:rPr>
              <w:pPrChange w:id="2899" w:author="usuario" w:date="2020-09-01T16:52:00Z">
                <w:pPr>
                  <w:pStyle w:val="Tabletext"/>
                </w:pPr>
              </w:pPrChange>
            </w:pPr>
            <w:ins w:id="290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1DD9F81D" w14:textId="77777777" w:rsidR="00F925FC" w:rsidRPr="009159B6" w:rsidRDefault="00F925FC">
            <w:pPr>
              <w:pStyle w:val="Tabletext"/>
              <w:jc w:val="center"/>
              <w:rPr>
                <w:ins w:id="2901" w:author="Rob Dale" w:date="2020-08-28T16:45:00Z"/>
              </w:rPr>
              <w:pPrChange w:id="2902" w:author="usuario" w:date="2020-09-01T16:52:00Z">
                <w:pPr>
                  <w:pStyle w:val="Tabletext"/>
                </w:pPr>
              </w:pPrChange>
            </w:pPr>
            <w:ins w:id="2903" w:author="Rob Dale" w:date="2020-08-28T16:45:00Z">
              <w:r w:rsidRPr="009159B6">
                <w:t>Condition &amp; Analog</w:t>
              </w:r>
            </w:ins>
          </w:p>
        </w:tc>
      </w:tr>
      <w:tr w:rsidR="00F925FC" w:rsidRPr="009159B6" w14:paraId="6D5CEBA0" w14:textId="77777777" w:rsidTr="000415F7">
        <w:trPr>
          <w:jc w:val="center"/>
          <w:ins w:id="290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080E7E0" w14:textId="77777777" w:rsidR="00F925FC" w:rsidRPr="009159B6" w:rsidRDefault="00F925FC">
            <w:pPr>
              <w:pStyle w:val="Tabletext"/>
              <w:jc w:val="center"/>
              <w:rPr>
                <w:ins w:id="2905" w:author="Rob Dale" w:date="2020-08-28T16:45:00Z"/>
              </w:rPr>
              <w:pPrChange w:id="2906" w:author="usuario" w:date="2020-09-01T16:52:00Z">
                <w:pPr>
                  <w:pStyle w:val="Tabletext"/>
                </w:pPr>
              </w:pPrChange>
            </w:pPr>
            <w:ins w:id="2907" w:author="Rob Dale" w:date="2020-08-28T16:45:00Z">
              <w:r w:rsidRPr="009159B6">
                <w:t>Beacon SS</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C4C64E6" w14:textId="77777777" w:rsidR="00F925FC" w:rsidRPr="009159B6" w:rsidRDefault="00F925FC">
            <w:pPr>
              <w:pStyle w:val="Tabletext"/>
              <w:jc w:val="center"/>
              <w:rPr>
                <w:ins w:id="2908" w:author="Rob Dale" w:date="2020-08-28T16:45:00Z"/>
              </w:rPr>
              <w:pPrChange w:id="2909" w:author="usuario" w:date="2020-09-01T16:52:00Z">
                <w:pPr>
                  <w:pStyle w:val="Tabletext"/>
                </w:pPr>
              </w:pPrChange>
            </w:pPr>
            <w:ins w:id="291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29C7B44E" w14:textId="77777777" w:rsidR="00F925FC" w:rsidRPr="009159B6" w:rsidRDefault="00F925FC">
            <w:pPr>
              <w:pStyle w:val="Tabletext"/>
              <w:jc w:val="center"/>
              <w:rPr>
                <w:ins w:id="2911" w:author="Rob Dale" w:date="2020-08-28T16:45:00Z"/>
              </w:rPr>
              <w:pPrChange w:id="2912" w:author="usuario" w:date="2020-09-01T16:52:00Z">
                <w:pPr>
                  <w:pStyle w:val="Tabletext"/>
                </w:pPr>
              </w:pPrChange>
            </w:pPr>
            <w:ins w:id="2913" w:author="Rob Dale" w:date="2020-08-28T16:45:00Z">
              <w:r w:rsidRPr="009159B6">
                <w:t>Condition &amp; Analog</w:t>
              </w:r>
            </w:ins>
          </w:p>
        </w:tc>
      </w:tr>
      <w:tr w:rsidR="00F925FC" w:rsidRPr="009159B6" w14:paraId="7FCA41E3" w14:textId="77777777" w:rsidTr="000415F7">
        <w:trPr>
          <w:jc w:val="center"/>
          <w:ins w:id="291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0C84A6B" w14:textId="77777777" w:rsidR="00F925FC" w:rsidRPr="009159B6" w:rsidRDefault="00F925FC">
            <w:pPr>
              <w:pStyle w:val="Tabletext"/>
              <w:jc w:val="center"/>
              <w:rPr>
                <w:ins w:id="2915" w:author="Rob Dale" w:date="2020-08-28T16:45:00Z"/>
              </w:rPr>
              <w:pPrChange w:id="2916" w:author="usuario" w:date="2020-09-01T16:52:00Z">
                <w:pPr>
                  <w:pStyle w:val="Tabletext"/>
                </w:pPr>
              </w:pPrChange>
            </w:pPr>
            <w:ins w:id="2917" w:author="Rob Dale" w:date="2020-08-28T16:45:00Z">
              <w:r w:rsidRPr="009159B6">
                <w:t>Numbers of SV's</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3EDBB6EC" w14:textId="77777777" w:rsidR="00F925FC" w:rsidRPr="009159B6" w:rsidRDefault="00F925FC">
            <w:pPr>
              <w:pStyle w:val="Tabletext"/>
              <w:jc w:val="center"/>
              <w:rPr>
                <w:ins w:id="2918" w:author="Rob Dale" w:date="2020-08-28T16:45:00Z"/>
              </w:rPr>
              <w:pPrChange w:id="2919" w:author="usuario" w:date="2020-09-01T16:52:00Z">
                <w:pPr>
                  <w:pStyle w:val="Tabletext"/>
                </w:pPr>
              </w:pPrChange>
            </w:pPr>
            <w:ins w:id="292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0E056397" w14:textId="77777777" w:rsidR="00F925FC" w:rsidRPr="009159B6" w:rsidRDefault="00F925FC">
            <w:pPr>
              <w:pStyle w:val="Tabletext"/>
              <w:jc w:val="center"/>
              <w:rPr>
                <w:ins w:id="2921" w:author="Rob Dale" w:date="2020-08-28T16:45:00Z"/>
              </w:rPr>
              <w:pPrChange w:id="2922" w:author="usuario" w:date="2020-09-01T16:52:00Z">
                <w:pPr>
                  <w:pStyle w:val="Tabletext"/>
                </w:pPr>
              </w:pPrChange>
            </w:pPr>
            <w:ins w:id="2923" w:author="Rob Dale" w:date="2020-08-28T16:45:00Z">
              <w:r w:rsidRPr="009159B6">
                <w:t>Condition &amp; Analog</w:t>
              </w:r>
            </w:ins>
          </w:p>
        </w:tc>
      </w:tr>
      <w:tr w:rsidR="00F925FC" w:rsidRPr="009159B6" w14:paraId="22C1019A" w14:textId="77777777" w:rsidTr="000415F7">
        <w:trPr>
          <w:jc w:val="center"/>
          <w:ins w:id="292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0D4E9DD9" w14:textId="77777777" w:rsidR="00F925FC" w:rsidRPr="009159B6" w:rsidRDefault="00F925FC">
            <w:pPr>
              <w:pStyle w:val="Tabletext"/>
              <w:jc w:val="center"/>
              <w:rPr>
                <w:ins w:id="2925" w:author="Rob Dale" w:date="2020-08-28T16:45:00Z"/>
              </w:rPr>
              <w:pPrChange w:id="2926" w:author="usuario" w:date="2020-09-01T16:52:00Z">
                <w:pPr>
                  <w:pStyle w:val="Tabletext"/>
                </w:pPr>
              </w:pPrChange>
            </w:pPr>
            <w:ins w:id="2927" w:author="Rob Dale" w:date="2020-08-28T16:45:00Z">
              <w:r w:rsidRPr="009159B6">
                <w:t>Horizontal DOP</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1C0A5564" w14:textId="77777777" w:rsidR="00F925FC" w:rsidRPr="009159B6" w:rsidRDefault="00F925FC">
            <w:pPr>
              <w:pStyle w:val="Tabletext"/>
              <w:jc w:val="center"/>
              <w:rPr>
                <w:ins w:id="2928" w:author="Rob Dale" w:date="2020-08-28T16:45:00Z"/>
              </w:rPr>
              <w:pPrChange w:id="2929" w:author="usuario" w:date="2020-09-01T16:52:00Z">
                <w:pPr>
                  <w:pStyle w:val="Tabletext"/>
                </w:pPr>
              </w:pPrChange>
            </w:pPr>
            <w:ins w:id="293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537AA2B6" w14:textId="77777777" w:rsidR="00F925FC" w:rsidRPr="009159B6" w:rsidRDefault="00F925FC">
            <w:pPr>
              <w:pStyle w:val="Tabletext"/>
              <w:jc w:val="center"/>
              <w:rPr>
                <w:ins w:id="2931" w:author="Rob Dale" w:date="2020-08-28T16:45:00Z"/>
              </w:rPr>
              <w:pPrChange w:id="2932" w:author="usuario" w:date="2020-09-01T16:52:00Z">
                <w:pPr>
                  <w:pStyle w:val="Tabletext"/>
                </w:pPr>
              </w:pPrChange>
            </w:pPr>
            <w:ins w:id="2933" w:author="Rob Dale" w:date="2020-08-28T16:45:00Z">
              <w:r w:rsidRPr="009159B6">
                <w:t>Condition &amp; Analog</w:t>
              </w:r>
            </w:ins>
          </w:p>
        </w:tc>
      </w:tr>
      <w:tr w:rsidR="00F925FC" w:rsidRPr="009159B6" w14:paraId="79A7C25A" w14:textId="77777777" w:rsidTr="000415F7">
        <w:trPr>
          <w:jc w:val="center"/>
          <w:ins w:id="293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167307C" w14:textId="77777777" w:rsidR="00F925FC" w:rsidRPr="009159B6" w:rsidRDefault="00F925FC">
            <w:pPr>
              <w:pStyle w:val="Tabletext"/>
              <w:jc w:val="center"/>
              <w:rPr>
                <w:ins w:id="2935" w:author="Rob Dale" w:date="2020-08-28T16:45:00Z"/>
              </w:rPr>
              <w:pPrChange w:id="2936" w:author="usuario" w:date="2020-09-01T16:52:00Z">
                <w:pPr>
                  <w:pStyle w:val="Tabletext"/>
                </w:pPr>
              </w:pPrChange>
            </w:pPr>
            <w:ins w:id="2937" w:author="Rob Dale" w:date="2020-08-28T16:45:00Z">
              <w:r w:rsidRPr="009159B6">
                <w:t>Position Error</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4EBBE016" w14:textId="77777777" w:rsidR="00F925FC" w:rsidRPr="009159B6" w:rsidRDefault="00F925FC">
            <w:pPr>
              <w:pStyle w:val="Tabletext"/>
              <w:jc w:val="center"/>
              <w:rPr>
                <w:ins w:id="2938" w:author="Rob Dale" w:date="2020-08-28T16:45:00Z"/>
              </w:rPr>
              <w:pPrChange w:id="2939" w:author="usuario" w:date="2020-09-01T16:52:00Z">
                <w:pPr>
                  <w:pStyle w:val="Tabletext"/>
                </w:pPr>
              </w:pPrChange>
            </w:pPr>
            <w:ins w:id="294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18907A12" w14:textId="77777777" w:rsidR="00F925FC" w:rsidRPr="009159B6" w:rsidRDefault="00F925FC">
            <w:pPr>
              <w:pStyle w:val="Tabletext"/>
              <w:jc w:val="center"/>
              <w:rPr>
                <w:ins w:id="2941" w:author="Rob Dale" w:date="2020-08-28T16:45:00Z"/>
              </w:rPr>
              <w:pPrChange w:id="2942" w:author="usuario" w:date="2020-09-01T16:52:00Z">
                <w:pPr>
                  <w:pStyle w:val="Tabletext"/>
                </w:pPr>
              </w:pPrChange>
            </w:pPr>
            <w:ins w:id="2943" w:author="Rob Dale" w:date="2020-08-28T16:45:00Z">
              <w:r w:rsidRPr="009159B6">
                <w:t>Condition &amp; Analog</w:t>
              </w:r>
            </w:ins>
          </w:p>
        </w:tc>
      </w:tr>
      <w:tr w:rsidR="00F925FC" w:rsidRPr="009159B6" w14:paraId="627F3F08" w14:textId="77777777" w:rsidTr="000415F7">
        <w:trPr>
          <w:jc w:val="center"/>
          <w:ins w:id="294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33D7F147" w14:textId="77777777" w:rsidR="00F925FC" w:rsidRPr="009159B6" w:rsidRDefault="00F925FC">
            <w:pPr>
              <w:pStyle w:val="Tabletext"/>
              <w:jc w:val="center"/>
              <w:rPr>
                <w:ins w:id="2945" w:author="Rob Dale" w:date="2020-08-28T16:45:00Z"/>
              </w:rPr>
              <w:pPrChange w:id="2946" w:author="usuario" w:date="2020-09-01T16:52:00Z">
                <w:pPr>
                  <w:pStyle w:val="Tabletext"/>
                </w:pPr>
              </w:pPrChange>
            </w:pPr>
            <w:ins w:id="2947" w:author="Rob Dale" w:date="2020-08-28T16:45:00Z">
              <w:r w:rsidRPr="009159B6">
                <w:t>PR Residual</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7E5010EC" w14:textId="77777777" w:rsidR="00F925FC" w:rsidRPr="009159B6" w:rsidRDefault="00F925FC">
            <w:pPr>
              <w:pStyle w:val="Tabletext"/>
              <w:jc w:val="center"/>
              <w:rPr>
                <w:ins w:id="2948" w:author="Rob Dale" w:date="2020-08-28T16:45:00Z"/>
              </w:rPr>
              <w:pPrChange w:id="2949" w:author="usuario" w:date="2020-09-01T16:52:00Z">
                <w:pPr>
                  <w:pStyle w:val="Tabletext"/>
                </w:pPr>
              </w:pPrChange>
            </w:pPr>
            <w:ins w:id="295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60A62FA9" w14:textId="77777777" w:rsidR="00F925FC" w:rsidRPr="009159B6" w:rsidRDefault="00F925FC">
            <w:pPr>
              <w:pStyle w:val="Tabletext"/>
              <w:jc w:val="center"/>
              <w:rPr>
                <w:ins w:id="2951" w:author="Rob Dale" w:date="2020-08-28T16:45:00Z"/>
              </w:rPr>
              <w:pPrChange w:id="2952" w:author="usuario" w:date="2020-09-01T16:52:00Z">
                <w:pPr>
                  <w:pStyle w:val="Tabletext"/>
                </w:pPr>
              </w:pPrChange>
            </w:pPr>
            <w:ins w:id="2953" w:author="Rob Dale" w:date="2020-08-28T16:45:00Z">
              <w:r w:rsidRPr="009159B6">
                <w:t>Condition &amp; Analog</w:t>
              </w:r>
            </w:ins>
          </w:p>
        </w:tc>
      </w:tr>
      <w:tr w:rsidR="00F925FC" w:rsidRPr="009159B6" w14:paraId="18826DC8" w14:textId="77777777" w:rsidTr="000415F7">
        <w:trPr>
          <w:jc w:val="center"/>
          <w:ins w:id="295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6A2118A" w14:textId="77777777" w:rsidR="00F925FC" w:rsidRPr="009159B6" w:rsidRDefault="00F925FC">
            <w:pPr>
              <w:pStyle w:val="Tabletext"/>
              <w:jc w:val="center"/>
              <w:rPr>
                <w:ins w:id="2955" w:author="Rob Dale" w:date="2020-08-28T16:45:00Z"/>
              </w:rPr>
              <w:pPrChange w:id="2956" w:author="usuario" w:date="2020-09-01T16:52:00Z">
                <w:pPr>
                  <w:pStyle w:val="Tabletext"/>
                </w:pPr>
              </w:pPrChange>
            </w:pPr>
            <w:ins w:id="2957" w:author="Rob Dale" w:date="2020-08-28T16:45:00Z">
              <w:r w:rsidRPr="009159B6">
                <w:t>PR Residual</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5287A9BB" w14:textId="77777777" w:rsidR="00F925FC" w:rsidRPr="009159B6" w:rsidRDefault="00F925FC">
            <w:pPr>
              <w:pStyle w:val="Tabletext"/>
              <w:jc w:val="center"/>
              <w:rPr>
                <w:ins w:id="2958" w:author="Rob Dale" w:date="2020-08-28T16:45:00Z"/>
              </w:rPr>
              <w:pPrChange w:id="2959" w:author="usuario" w:date="2020-09-01T16:52:00Z">
                <w:pPr>
                  <w:pStyle w:val="Tabletext"/>
                </w:pPr>
              </w:pPrChange>
            </w:pPr>
            <w:ins w:id="296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39875987" w14:textId="77777777" w:rsidR="00F925FC" w:rsidRPr="009159B6" w:rsidRDefault="00F925FC">
            <w:pPr>
              <w:pStyle w:val="Tabletext"/>
              <w:jc w:val="center"/>
              <w:rPr>
                <w:ins w:id="2961" w:author="Rob Dale" w:date="2020-08-28T16:45:00Z"/>
              </w:rPr>
              <w:pPrChange w:id="2962" w:author="usuario" w:date="2020-09-01T16:52:00Z">
                <w:pPr>
                  <w:pStyle w:val="Tabletext"/>
                </w:pPr>
              </w:pPrChange>
            </w:pPr>
            <w:ins w:id="2963" w:author="Rob Dale" w:date="2020-08-28T16:45:00Z">
              <w:r w:rsidRPr="009159B6">
                <w:t>Condition &amp; Analog</w:t>
              </w:r>
            </w:ins>
          </w:p>
        </w:tc>
      </w:tr>
      <w:tr w:rsidR="00F925FC" w:rsidRPr="009159B6" w14:paraId="51526D65" w14:textId="77777777" w:rsidTr="000415F7">
        <w:trPr>
          <w:jc w:val="center"/>
          <w:ins w:id="2964"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EBA4E0C" w14:textId="77777777" w:rsidR="00F925FC" w:rsidRPr="009159B6" w:rsidRDefault="00F925FC">
            <w:pPr>
              <w:pStyle w:val="Tabletext"/>
              <w:jc w:val="center"/>
              <w:rPr>
                <w:ins w:id="2965" w:author="Rob Dale" w:date="2020-08-28T16:45:00Z"/>
              </w:rPr>
              <w:pPrChange w:id="2966" w:author="usuario" w:date="2020-09-01T16:52:00Z">
                <w:pPr>
                  <w:pStyle w:val="Tabletext"/>
                </w:pPr>
              </w:pPrChange>
            </w:pPr>
            <w:ins w:id="2967" w:author="Rob Dale" w:date="2020-08-28T16:45:00Z">
              <w:r w:rsidRPr="009159B6">
                <w:t>Low UDRE</w:t>
              </w:r>
            </w:ins>
          </w:p>
        </w:tc>
        <w:tc>
          <w:tcPr>
            <w:tcW w:w="1410" w:type="dxa"/>
            <w:tcBorders>
              <w:top w:val="single" w:sz="7" w:space="0" w:color="000000"/>
              <w:left w:val="single" w:sz="7" w:space="0" w:color="000000"/>
              <w:bottom w:val="single" w:sz="7" w:space="0" w:color="000000"/>
              <w:right w:val="single" w:sz="7" w:space="0" w:color="000000"/>
            </w:tcBorders>
            <w:vAlign w:val="center"/>
          </w:tcPr>
          <w:p w14:paraId="2C510BA3" w14:textId="77777777" w:rsidR="00F925FC" w:rsidRPr="009159B6" w:rsidRDefault="00F925FC">
            <w:pPr>
              <w:pStyle w:val="Tabletext"/>
              <w:jc w:val="center"/>
              <w:rPr>
                <w:ins w:id="2968" w:author="Rob Dale" w:date="2020-08-28T16:45:00Z"/>
              </w:rPr>
              <w:pPrChange w:id="2969" w:author="usuario" w:date="2020-09-01T16:52:00Z">
                <w:pPr>
                  <w:pStyle w:val="Tabletext"/>
                </w:pPr>
              </w:pPrChange>
            </w:pPr>
            <w:ins w:id="2970" w:author="Rob Dale" w:date="2020-08-28T16:45:00Z">
              <w:r w:rsidRPr="009159B6">
                <w:t>On / Off</w:t>
              </w:r>
            </w:ins>
          </w:p>
        </w:tc>
        <w:tc>
          <w:tcPr>
            <w:tcW w:w="2268" w:type="dxa"/>
            <w:tcBorders>
              <w:top w:val="single" w:sz="7" w:space="0" w:color="000000"/>
              <w:left w:val="single" w:sz="7" w:space="0" w:color="000000"/>
              <w:bottom w:val="single" w:sz="7" w:space="0" w:color="000000"/>
              <w:right w:val="single" w:sz="7" w:space="0" w:color="000000"/>
            </w:tcBorders>
            <w:vAlign w:val="center"/>
          </w:tcPr>
          <w:p w14:paraId="3C38278F" w14:textId="77777777" w:rsidR="00F925FC" w:rsidRPr="009159B6" w:rsidRDefault="00F925FC">
            <w:pPr>
              <w:pStyle w:val="Tabletext"/>
              <w:jc w:val="center"/>
              <w:rPr>
                <w:ins w:id="2971" w:author="Rob Dale" w:date="2020-08-28T16:45:00Z"/>
              </w:rPr>
              <w:pPrChange w:id="2972" w:author="usuario" w:date="2020-09-01T16:52:00Z">
                <w:pPr>
                  <w:pStyle w:val="Tabletext"/>
                </w:pPr>
              </w:pPrChange>
            </w:pPr>
            <w:ins w:id="2973" w:author="Rob Dale" w:date="2020-08-28T16:45:00Z">
              <w:r w:rsidRPr="009159B6">
                <w:t>Condition &amp; Analog</w:t>
              </w:r>
            </w:ins>
          </w:p>
        </w:tc>
      </w:tr>
    </w:tbl>
    <w:p w14:paraId="623B8A5D" w14:textId="77777777" w:rsidR="00F925FC" w:rsidRPr="009159B6" w:rsidRDefault="00F925FC">
      <w:pPr>
        <w:jc w:val="both"/>
        <w:rPr>
          <w:ins w:id="2974" w:author="Rob Dale" w:date="2020-08-28T16:45:00Z"/>
        </w:rPr>
        <w:pPrChange w:id="2975" w:author="usuario" w:date="2020-09-01T16:50:00Z">
          <w:pPr/>
        </w:pPrChange>
      </w:pPr>
    </w:p>
    <w:p w14:paraId="2138075A" w14:textId="77777777" w:rsidR="00F925FC" w:rsidRPr="009159B6" w:rsidRDefault="00F925FC">
      <w:pPr>
        <w:pStyle w:val="BodyText"/>
        <w:jc w:val="both"/>
        <w:rPr>
          <w:ins w:id="2976" w:author="Rob Dale" w:date="2020-08-28T16:45:00Z"/>
        </w:rPr>
        <w:pPrChange w:id="2977" w:author="usuario" w:date="2020-09-01T16:50:00Z">
          <w:pPr>
            <w:pStyle w:val="BodyText"/>
          </w:pPr>
        </w:pPrChange>
      </w:pPr>
      <w:ins w:id="2978" w:author="Rob Dale" w:date="2020-08-28T16:45:00Z">
        <w:r w:rsidRPr="009159B6">
          <w:t>Notes:</w:t>
        </w:r>
      </w:ins>
    </w:p>
    <w:p w14:paraId="7D7EBAF1" w14:textId="77777777" w:rsidR="00F925FC" w:rsidRPr="009159B6" w:rsidRDefault="00F925FC">
      <w:pPr>
        <w:pStyle w:val="BodyText"/>
        <w:ind w:left="567"/>
        <w:jc w:val="both"/>
        <w:rPr>
          <w:ins w:id="2979" w:author="Rob Dale" w:date="2020-08-28T16:45:00Z"/>
        </w:rPr>
        <w:pPrChange w:id="2980" w:author="usuario" w:date="2020-09-01T16:50:00Z">
          <w:pPr>
            <w:pStyle w:val="BodyText"/>
            <w:ind w:left="567"/>
          </w:pPr>
        </w:pPrChange>
      </w:pPr>
      <w:ins w:id="2981" w:author="Rob Dale" w:date="2020-08-28T16:45:00Z">
        <w:r w:rsidRPr="009159B6">
          <w:t>SNR:</w:t>
        </w:r>
        <w:r w:rsidRPr="009159B6">
          <w:tab/>
          <w:t>Signal to Noise Ratio</w:t>
        </w:r>
      </w:ins>
    </w:p>
    <w:p w14:paraId="01D6B90C" w14:textId="77777777" w:rsidR="00F925FC" w:rsidRPr="009159B6" w:rsidRDefault="00F925FC">
      <w:pPr>
        <w:pStyle w:val="BodyText"/>
        <w:ind w:left="567"/>
        <w:jc w:val="both"/>
        <w:rPr>
          <w:ins w:id="2982" w:author="Rob Dale" w:date="2020-08-28T16:45:00Z"/>
        </w:rPr>
        <w:pPrChange w:id="2983" w:author="usuario" w:date="2020-09-01T16:50:00Z">
          <w:pPr>
            <w:pStyle w:val="BodyText"/>
            <w:ind w:left="567"/>
          </w:pPr>
        </w:pPrChange>
      </w:pPr>
      <w:ins w:id="2984" w:author="Rob Dale" w:date="2020-08-28T16:45:00Z">
        <w:r w:rsidRPr="009159B6">
          <w:t>SS:</w:t>
        </w:r>
        <w:r w:rsidRPr="009159B6">
          <w:tab/>
          <w:t>Signal Strength</w:t>
        </w:r>
      </w:ins>
    </w:p>
    <w:p w14:paraId="2585C0D3" w14:textId="77777777" w:rsidR="00F925FC" w:rsidRPr="009159B6" w:rsidRDefault="00F925FC">
      <w:pPr>
        <w:pStyle w:val="BodyText"/>
        <w:ind w:left="567"/>
        <w:jc w:val="both"/>
        <w:rPr>
          <w:ins w:id="2985" w:author="Rob Dale" w:date="2020-08-28T16:45:00Z"/>
        </w:rPr>
        <w:pPrChange w:id="2986" w:author="usuario" w:date="2020-09-01T16:50:00Z">
          <w:pPr>
            <w:pStyle w:val="BodyText"/>
            <w:ind w:left="567"/>
          </w:pPr>
        </w:pPrChange>
      </w:pPr>
      <w:ins w:id="2987" w:author="Rob Dale" w:date="2020-08-28T16:45:00Z">
        <w:r w:rsidRPr="009159B6">
          <w:t>SV:</w:t>
        </w:r>
        <w:r w:rsidRPr="009159B6">
          <w:tab/>
          <w:t>Space Vehicle</w:t>
        </w:r>
      </w:ins>
    </w:p>
    <w:p w14:paraId="174332BA" w14:textId="77777777" w:rsidR="00F925FC" w:rsidRPr="009159B6" w:rsidRDefault="00F925FC">
      <w:pPr>
        <w:pStyle w:val="BodyText"/>
        <w:ind w:left="567"/>
        <w:jc w:val="both"/>
        <w:rPr>
          <w:ins w:id="2988" w:author="Rob Dale" w:date="2020-08-28T16:45:00Z"/>
        </w:rPr>
        <w:pPrChange w:id="2989" w:author="usuario" w:date="2020-09-01T16:50:00Z">
          <w:pPr>
            <w:pStyle w:val="BodyText"/>
            <w:ind w:left="567"/>
          </w:pPr>
        </w:pPrChange>
      </w:pPr>
      <w:ins w:id="2990" w:author="Rob Dale" w:date="2020-08-28T16:45:00Z">
        <w:r w:rsidRPr="009159B6">
          <w:t>DOP:</w:t>
        </w:r>
        <w:r w:rsidRPr="009159B6">
          <w:tab/>
          <w:t>Dilution of Position</w:t>
        </w:r>
      </w:ins>
    </w:p>
    <w:p w14:paraId="07FDCC69" w14:textId="77777777" w:rsidR="00F925FC" w:rsidRPr="009159B6" w:rsidRDefault="00F925FC">
      <w:pPr>
        <w:pStyle w:val="BodyText"/>
        <w:ind w:left="567"/>
        <w:jc w:val="both"/>
        <w:rPr>
          <w:ins w:id="2991" w:author="Rob Dale" w:date="2020-08-28T16:45:00Z"/>
        </w:rPr>
        <w:pPrChange w:id="2992" w:author="usuario" w:date="2020-09-01T16:50:00Z">
          <w:pPr>
            <w:pStyle w:val="BodyText"/>
            <w:ind w:left="567"/>
          </w:pPr>
        </w:pPrChange>
      </w:pPr>
      <w:ins w:id="2993" w:author="Rob Dale" w:date="2020-08-28T16:45:00Z">
        <w:r w:rsidRPr="009159B6">
          <w:t>PR:</w:t>
        </w:r>
        <w:r w:rsidRPr="009159B6">
          <w:tab/>
          <w:t>Pseudo Range</w:t>
        </w:r>
      </w:ins>
    </w:p>
    <w:p w14:paraId="78F6AF2D" w14:textId="77777777" w:rsidR="00F925FC" w:rsidRPr="009159B6" w:rsidRDefault="00F925FC">
      <w:pPr>
        <w:pStyle w:val="BodyText"/>
        <w:jc w:val="both"/>
        <w:pPrChange w:id="2994" w:author="usuario" w:date="2020-09-01T16:50:00Z">
          <w:pPr>
            <w:pStyle w:val="BodyText"/>
          </w:pPr>
        </w:pPrChange>
      </w:pPr>
    </w:p>
    <w:p w14:paraId="0BEA10D3" w14:textId="77777777" w:rsidR="00FB14BE" w:rsidRPr="009159B6" w:rsidDel="00F925FC" w:rsidRDefault="00FB14BE">
      <w:pPr>
        <w:spacing w:after="200" w:line="276" w:lineRule="auto"/>
        <w:jc w:val="both"/>
        <w:rPr>
          <w:del w:id="2995" w:author="Rob Dale" w:date="2020-08-28T16:46:00Z"/>
          <w:b/>
          <w:bCs/>
          <w:i/>
          <w:color w:val="575756"/>
          <w:sz w:val="22"/>
          <w:u w:val="single"/>
        </w:rPr>
        <w:pPrChange w:id="2996" w:author="usuario" w:date="2020-09-01T16:50:00Z">
          <w:pPr>
            <w:spacing w:after="200" w:line="276" w:lineRule="auto"/>
          </w:pPr>
        </w:pPrChange>
      </w:pPr>
      <w:del w:id="2997" w:author="Rob Dale" w:date="2020-08-28T16:46:00Z">
        <w:r w:rsidRPr="009159B6" w:rsidDel="00F925FC">
          <w:br w:type="page"/>
        </w:r>
      </w:del>
    </w:p>
    <w:p w14:paraId="51F0B0B4" w14:textId="668EB607" w:rsidR="00FB14BE" w:rsidRPr="0027658D" w:rsidRDefault="00FB14BE">
      <w:pPr>
        <w:spacing w:after="200" w:line="276" w:lineRule="auto"/>
        <w:jc w:val="both"/>
        <w:pPrChange w:id="2998" w:author="usuario" w:date="2020-09-01T16:50:00Z">
          <w:pPr>
            <w:pStyle w:val="Tablecaption"/>
            <w:jc w:val="center"/>
          </w:pPr>
        </w:pPrChange>
      </w:pPr>
      <w:bookmarkStart w:id="2999" w:name="_Toc49294942"/>
      <w:del w:id="3000" w:author="Rob Dale" w:date="2020-08-28T16:46:00Z">
        <w:r w:rsidRPr="005D1DDE" w:rsidDel="00F925FC">
          <w:lastRenderedPageBreak/>
          <w:delText>DGPS signals</w:delText>
        </w:r>
      </w:del>
      <w:bookmarkEnd w:id="2999"/>
    </w:p>
    <w:tbl>
      <w:tblPr>
        <w:tblW w:w="6088" w:type="dxa"/>
        <w:jc w:val="center"/>
        <w:tblLayout w:type="fixed"/>
        <w:tblCellMar>
          <w:left w:w="120" w:type="dxa"/>
          <w:right w:w="120" w:type="dxa"/>
        </w:tblCellMar>
        <w:tblLook w:val="0000" w:firstRow="0" w:lastRow="0" w:firstColumn="0" w:lastColumn="0" w:noHBand="0" w:noVBand="0"/>
      </w:tblPr>
      <w:tblGrid>
        <w:gridCol w:w="2410"/>
        <w:gridCol w:w="1410"/>
        <w:gridCol w:w="2268"/>
      </w:tblGrid>
      <w:tr w:rsidR="00FB14BE" w:rsidRPr="009159B6" w:rsidDel="00F925FC" w14:paraId="12A6BA15" w14:textId="5158B5D8" w:rsidTr="00FB14BE">
        <w:trPr>
          <w:tblHeader/>
          <w:jc w:val="center"/>
          <w:del w:id="300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7095337" w14:textId="385A8B14" w:rsidR="00FB14BE" w:rsidRPr="009159B6" w:rsidDel="00F925FC" w:rsidRDefault="00FB14BE">
            <w:pPr>
              <w:pStyle w:val="Heading2"/>
              <w:rPr>
                <w:del w:id="3002" w:author="Rob Dale" w:date="2020-08-28T16:45:00Z"/>
              </w:rPr>
              <w:pPrChange w:id="3003" w:author="Peter Dobson" w:date="2020-10-14T13:16:00Z">
                <w:pPr>
                  <w:pStyle w:val="Tableheading"/>
                </w:pPr>
              </w:pPrChange>
            </w:pPr>
            <w:del w:id="3004" w:author="Rob Dale" w:date="2020-08-28T16:45:00Z">
              <w:r w:rsidRPr="009159B6" w:rsidDel="00F925FC">
                <w:lastRenderedPageBreak/>
                <w:delText>PARAMETER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2BCA3501" w14:textId="0496612D" w:rsidR="00FB14BE" w:rsidRPr="009159B6" w:rsidDel="00F925FC" w:rsidRDefault="00FB14BE">
            <w:pPr>
              <w:pStyle w:val="Heading2"/>
              <w:rPr>
                <w:del w:id="3005" w:author="Rob Dale" w:date="2020-08-28T16:45:00Z"/>
              </w:rPr>
              <w:pPrChange w:id="3006" w:author="Peter Dobson" w:date="2020-10-14T13:16:00Z">
                <w:pPr>
                  <w:pStyle w:val="Tableheading"/>
                </w:pPr>
              </w:pPrChange>
            </w:pPr>
            <w:del w:id="3007" w:author="Rob Dale" w:date="2020-08-28T16:45:00Z">
              <w:r w:rsidRPr="009159B6" w:rsidDel="00F925FC">
                <w:delText>OPTIONS</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076040E8" w14:textId="181AA5D6" w:rsidR="00FB14BE" w:rsidRPr="009159B6" w:rsidDel="00F925FC" w:rsidRDefault="00FB14BE">
            <w:pPr>
              <w:pStyle w:val="Heading2"/>
              <w:rPr>
                <w:del w:id="3008" w:author="Rob Dale" w:date="2020-08-28T16:45:00Z"/>
              </w:rPr>
              <w:pPrChange w:id="3009" w:author="Peter Dobson" w:date="2020-10-14T13:16:00Z">
                <w:pPr>
                  <w:pStyle w:val="Tableheading"/>
                </w:pPr>
              </w:pPrChange>
            </w:pPr>
            <w:del w:id="3010" w:author="Rob Dale" w:date="2020-08-28T16:45:00Z">
              <w:r w:rsidRPr="009159B6" w:rsidDel="00F925FC">
                <w:delText>SIGNAL</w:delText>
              </w:r>
            </w:del>
          </w:p>
        </w:tc>
      </w:tr>
      <w:tr w:rsidR="00FB14BE" w:rsidRPr="009159B6" w:rsidDel="00F925FC" w14:paraId="45197685" w14:textId="3CED6592" w:rsidTr="00FB14BE">
        <w:trPr>
          <w:jc w:val="center"/>
          <w:del w:id="301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13D7B24" w14:textId="5344F4A9" w:rsidR="00FB14BE" w:rsidRPr="009159B6" w:rsidDel="00F925FC" w:rsidRDefault="00FB14BE">
            <w:pPr>
              <w:pStyle w:val="Heading2"/>
              <w:rPr>
                <w:del w:id="3012" w:author="Rob Dale" w:date="2020-08-28T16:45:00Z"/>
              </w:rPr>
              <w:pPrChange w:id="3013" w:author="Peter Dobson" w:date="2020-10-14T13:16:00Z">
                <w:pPr>
                  <w:pStyle w:val="Tabletext"/>
                </w:pPr>
              </w:pPrChange>
            </w:pPr>
            <w:del w:id="3014" w:author="Rob Dale" w:date="2020-08-28T16:45:00Z">
              <w:r w:rsidRPr="009159B6" w:rsidDel="00F925FC">
                <w:delText>Correction Age</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4EA9E0CE" w14:textId="176AE564" w:rsidR="00FB14BE" w:rsidRPr="009159B6" w:rsidDel="00F925FC" w:rsidRDefault="00FB14BE">
            <w:pPr>
              <w:pStyle w:val="Heading2"/>
              <w:rPr>
                <w:del w:id="3015" w:author="Rob Dale" w:date="2020-08-28T16:45:00Z"/>
              </w:rPr>
              <w:pPrChange w:id="3016" w:author="Peter Dobson" w:date="2020-10-14T13:16:00Z">
                <w:pPr>
                  <w:pStyle w:val="Tabletext"/>
                </w:pPr>
              </w:pPrChange>
            </w:pPr>
            <w:del w:id="301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62218AC" w14:textId="7AEEF9AD" w:rsidR="00FB14BE" w:rsidRPr="009159B6" w:rsidDel="00F925FC" w:rsidRDefault="00FB14BE">
            <w:pPr>
              <w:pStyle w:val="Heading2"/>
              <w:rPr>
                <w:del w:id="3018" w:author="Rob Dale" w:date="2020-08-28T16:45:00Z"/>
              </w:rPr>
              <w:pPrChange w:id="3019" w:author="Peter Dobson" w:date="2020-10-14T13:16:00Z">
                <w:pPr>
                  <w:pStyle w:val="Tabletext"/>
                </w:pPr>
              </w:pPrChange>
            </w:pPr>
            <w:del w:id="3020" w:author="Rob Dale" w:date="2020-08-28T16:45:00Z">
              <w:r w:rsidRPr="009159B6" w:rsidDel="00F925FC">
                <w:delText>Condition &amp; Analog</w:delText>
              </w:r>
            </w:del>
          </w:p>
        </w:tc>
      </w:tr>
      <w:tr w:rsidR="00FB14BE" w:rsidRPr="009159B6" w:rsidDel="00F925FC" w14:paraId="27A1D92B" w14:textId="1EDA80CE" w:rsidTr="00FB14BE">
        <w:trPr>
          <w:jc w:val="center"/>
          <w:del w:id="302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CE4A5B4" w14:textId="7A5E7876" w:rsidR="00FB14BE" w:rsidRPr="009159B6" w:rsidDel="00F925FC" w:rsidRDefault="00FB14BE">
            <w:pPr>
              <w:pStyle w:val="Heading2"/>
              <w:rPr>
                <w:del w:id="3022" w:author="Rob Dale" w:date="2020-08-28T16:45:00Z"/>
              </w:rPr>
              <w:pPrChange w:id="3023" w:author="Peter Dobson" w:date="2020-10-14T13:16:00Z">
                <w:pPr>
                  <w:pStyle w:val="Tabletext"/>
                </w:pPr>
              </w:pPrChange>
            </w:pPr>
            <w:del w:id="3024" w:author="Rob Dale" w:date="2020-08-28T16:45:00Z">
              <w:r w:rsidRPr="009159B6" w:rsidDel="00F925FC">
                <w:delText>Message Error Ratio</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6AB5DEFA" w14:textId="154052B0" w:rsidR="00FB14BE" w:rsidRPr="009159B6" w:rsidDel="00F925FC" w:rsidRDefault="00FB14BE">
            <w:pPr>
              <w:pStyle w:val="Heading2"/>
              <w:rPr>
                <w:del w:id="3025" w:author="Rob Dale" w:date="2020-08-28T16:45:00Z"/>
              </w:rPr>
              <w:pPrChange w:id="3026" w:author="Peter Dobson" w:date="2020-10-14T13:16:00Z">
                <w:pPr>
                  <w:pStyle w:val="Tabletext"/>
                </w:pPr>
              </w:pPrChange>
            </w:pPr>
            <w:del w:id="302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5E380EEF" w14:textId="5FB0DB50" w:rsidR="00FB14BE" w:rsidRPr="009159B6" w:rsidDel="00F925FC" w:rsidRDefault="00FB14BE">
            <w:pPr>
              <w:pStyle w:val="Heading2"/>
              <w:rPr>
                <w:del w:id="3028" w:author="Rob Dale" w:date="2020-08-28T16:45:00Z"/>
              </w:rPr>
              <w:pPrChange w:id="3029" w:author="Peter Dobson" w:date="2020-10-14T13:16:00Z">
                <w:pPr>
                  <w:pStyle w:val="Tabletext"/>
                </w:pPr>
              </w:pPrChange>
            </w:pPr>
            <w:del w:id="3030" w:author="Rob Dale" w:date="2020-08-28T16:45:00Z">
              <w:r w:rsidRPr="009159B6" w:rsidDel="00F925FC">
                <w:delText>Condition &amp; Analog</w:delText>
              </w:r>
            </w:del>
          </w:p>
        </w:tc>
      </w:tr>
      <w:tr w:rsidR="00FB14BE" w:rsidRPr="009159B6" w:rsidDel="00F925FC" w14:paraId="619A1926" w14:textId="41CEA325" w:rsidTr="00FB14BE">
        <w:trPr>
          <w:jc w:val="center"/>
          <w:del w:id="303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07150125" w14:textId="3F8C122A" w:rsidR="00FB14BE" w:rsidRPr="009159B6" w:rsidDel="00F925FC" w:rsidRDefault="00FB14BE">
            <w:pPr>
              <w:pStyle w:val="Heading2"/>
              <w:rPr>
                <w:del w:id="3032" w:author="Rob Dale" w:date="2020-08-28T16:45:00Z"/>
              </w:rPr>
              <w:pPrChange w:id="3033" w:author="Peter Dobson" w:date="2020-10-14T13:16:00Z">
                <w:pPr>
                  <w:pStyle w:val="Tabletext"/>
                </w:pPr>
              </w:pPrChange>
            </w:pPr>
            <w:del w:id="3034" w:author="Rob Dale" w:date="2020-08-28T16:45:00Z">
              <w:r w:rsidRPr="009159B6" w:rsidDel="00F925FC">
                <w:delText>Beacon SNR.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4BD99699" w14:textId="017729E9" w:rsidR="00FB14BE" w:rsidRPr="009159B6" w:rsidDel="00F925FC" w:rsidRDefault="00FB14BE">
            <w:pPr>
              <w:pStyle w:val="Heading2"/>
              <w:rPr>
                <w:del w:id="3035" w:author="Rob Dale" w:date="2020-08-28T16:45:00Z"/>
              </w:rPr>
              <w:pPrChange w:id="3036" w:author="Peter Dobson" w:date="2020-10-14T13:16:00Z">
                <w:pPr>
                  <w:pStyle w:val="Tabletext"/>
                </w:pPr>
              </w:pPrChange>
            </w:pPr>
            <w:del w:id="303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5734139" w14:textId="538F76D5" w:rsidR="00FB14BE" w:rsidRPr="009159B6" w:rsidDel="00F925FC" w:rsidRDefault="00FB14BE">
            <w:pPr>
              <w:pStyle w:val="Heading2"/>
              <w:rPr>
                <w:del w:id="3038" w:author="Rob Dale" w:date="2020-08-28T16:45:00Z"/>
              </w:rPr>
              <w:pPrChange w:id="3039" w:author="Peter Dobson" w:date="2020-10-14T13:16:00Z">
                <w:pPr>
                  <w:pStyle w:val="Tabletext"/>
                </w:pPr>
              </w:pPrChange>
            </w:pPr>
            <w:del w:id="3040" w:author="Rob Dale" w:date="2020-08-28T16:45:00Z">
              <w:r w:rsidRPr="009159B6" w:rsidDel="00F925FC">
                <w:delText>Condition &amp; Analog</w:delText>
              </w:r>
            </w:del>
          </w:p>
        </w:tc>
      </w:tr>
      <w:tr w:rsidR="00FB14BE" w:rsidRPr="009159B6" w:rsidDel="00F925FC" w14:paraId="0BB64761" w14:textId="32AE2F13" w:rsidTr="00FB14BE">
        <w:trPr>
          <w:jc w:val="center"/>
          <w:del w:id="304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FC3A0F1" w14:textId="2F55989C" w:rsidR="00FB14BE" w:rsidRPr="009159B6" w:rsidDel="00F925FC" w:rsidRDefault="00FB14BE">
            <w:pPr>
              <w:pStyle w:val="Heading2"/>
              <w:rPr>
                <w:del w:id="3042" w:author="Rob Dale" w:date="2020-08-28T16:45:00Z"/>
              </w:rPr>
              <w:pPrChange w:id="3043" w:author="Peter Dobson" w:date="2020-10-14T13:16:00Z">
                <w:pPr>
                  <w:pStyle w:val="Tabletext"/>
                </w:pPr>
              </w:pPrChange>
            </w:pPr>
            <w:del w:id="3044" w:author="Rob Dale" w:date="2020-08-28T16:45:00Z">
              <w:r w:rsidRPr="009159B6" w:rsidDel="00F925FC">
                <w:delText>Beacon SS</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F022B19" w14:textId="01CC6E2B" w:rsidR="00FB14BE" w:rsidRPr="009159B6" w:rsidDel="00F925FC" w:rsidRDefault="00FB14BE">
            <w:pPr>
              <w:pStyle w:val="Heading2"/>
              <w:rPr>
                <w:del w:id="3045" w:author="Rob Dale" w:date="2020-08-28T16:45:00Z"/>
              </w:rPr>
              <w:pPrChange w:id="3046" w:author="Peter Dobson" w:date="2020-10-14T13:16:00Z">
                <w:pPr>
                  <w:pStyle w:val="Tabletext"/>
                </w:pPr>
              </w:pPrChange>
            </w:pPr>
            <w:del w:id="304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513C2723" w14:textId="1AAB24C4" w:rsidR="00FB14BE" w:rsidRPr="009159B6" w:rsidDel="00F925FC" w:rsidRDefault="00FB14BE">
            <w:pPr>
              <w:pStyle w:val="Heading2"/>
              <w:rPr>
                <w:del w:id="3048" w:author="Rob Dale" w:date="2020-08-28T16:45:00Z"/>
              </w:rPr>
              <w:pPrChange w:id="3049" w:author="Peter Dobson" w:date="2020-10-14T13:16:00Z">
                <w:pPr>
                  <w:pStyle w:val="Tabletext"/>
                </w:pPr>
              </w:pPrChange>
            </w:pPr>
            <w:del w:id="3050" w:author="Rob Dale" w:date="2020-08-28T16:45:00Z">
              <w:r w:rsidRPr="009159B6" w:rsidDel="00F925FC">
                <w:delText>Condition &amp; Analog</w:delText>
              </w:r>
            </w:del>
          </w:p>
        </w:tc>
      </w:tr>
      <w:tr w:rsidR="00FB14BE" w:rsidRPr="009159B6" w:rsidDel="00F925FC" w14:paraId="601A7F72" w14:textId="69B44C54" w:rsidTr="00FB14BE">
        <w:trPr>
          <w:jc w:val="center"/>
          <w:del w:id="305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6ADD09A9" w14:textId="5F50BB66" w:rsidR="00FB14BE" w:rsidRPr="009159B6" w:rsidDel="00F925FC" w:rsidRDefault="00FB14BE">
            <w:pPr>
              <w:pStyle w:val="Heading2"/>
              <w:rPr>
                <w:del w:id="3052" w:author="Rob Dale" w:date="2020-08-28T16:45:00Z"/>
              </w:rPr>
              <w:pPrChange w:id="3053" w:author="Peter Dobson" w:date="2020-10-14T13:16:00Z">
                <w:pPr>
                  <w:pStyle w:val="Tabletext"/>
                </w:pPr>
              </w:pPrChange>
            </w:pPr>
            <w:del w:id="3054" w:author="Rob Dale" w:date="2020-08-28T16:45:00Z">
              <w:r w:rsidRPr="009159B6" w:rsidDel="00F925FC">
                <w:delText>Numbers of SV's</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CC885CA" w14:textId="37322D8B" w:rsidR="00FB14BE" w:rsidRPr="009159B6" w:rsidDel="00F925FC" w:rsidRDefault="00FB14BE">
            <w:pPr>
              <w:pStyle w:val="Heading2"/>
              <w:rPr>
                <w:del w:id="3055" w:author="Rob Dale" w:date="2020-08-28T16:45:00Z"/>
              </w:rPr>
              <w:pPrChange w:id="3056" w:author="Peter Dobson" w:date="2020-10-14T13:16:00Z">
                <w:pPr>
                  <w:pStyle w:val="Tabletext"/>
                </w:pPr>
              </w:pPrChange>
            </w:pPr>
            <w:del w:id="305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3C177B6" w14:textId="1B0A0025" w:rsidR="00FB14BE" w:rsidRPr="009159B6" w:rsidDel="00F925FC" w:rsidRDefault="00FB14BE">
            <w:pPr>
              <w:pStyle w:val="Heading2"/>
              <w:rPr>
                <w:del w:id="3058" w:author="Rob Dale" w:date="2020-08-28T16:45:00Z"/>
              </w:rPr>
              <w:pPrChange w:id="3059" w:author="Peter Dobson" w:date="2020-10-14T13:16:00Z">
                <w:pPr>
                  <w:pStyle w:val="Tabletext"/>
                </w:pPr>
              </w:pPrChange>
            </w:pPr>
            <w:del w:id="3060" w:author="Rob Dale" w:date="2020-08-28T16:45:00Z">
              <w:r w:rsidRPr="009159B6" w:rsidDel="00F925FC">
                <w:delText>Condition &amp; Analog</w:delText>
              </w:r>
            </w:del>
          </w:p>
        </w:tc>
      </w:tr>
      <w:tr w:rsidR="00FB14BE" w:rsidRPr="009159B6" w:rsidDel="00F925FC" w14:paraId="24293891" w14:textId="6F22D09A" w:rsidTr="00FB14BE">
        <w:trPr>
          <w:jc w:val="center"/>
          <w:del w:id="306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73981BD7" w14:textId="44E117E5" w:rsidR="00FB14BE" w:rsidRPr="009159B6" w:rsidDel="00F925FC" w:rsidRDefault="00FB14BE">
            <w:pPr>
              <w:pStyle w:val="Heading2"/>
              <w:rPr>
                <w:del w:id="3062" w:author="Rob Dale" w:date="2020-08-28T16:45:00Z"/>
              </w:rPr>
              <w:pPrChange w:id="3063" w:author="Peter Dobson" w:date="2020-10-14T13:16:00Z">
                <w:pPr>
                  <w:pStyle w:val="Tabletext"/>
                </w:pPr>
              </w:pPrChange>
            </w:pPr>
            <w:del w:id="3064" w:author="Rob Dale" w:date="2020-08-28T16:45:00Z">
              <w:r w:rsidRPr="009159B6" w:rsidDel="00F925FC">
                <w:delText>Horizontal DOP</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2D7108BC" w14:textId="0A5E7CD1" w:rsidR="00FB14BE" w:rsidRPr="009159B6" w:rsidDel="00F925FC" w:rsidRDefault="00FB14BE">
            <w:pPr>
              <w:pStyle w:val="Heading2"/>
              <w:rPr>
                <w:del w:id="3065" w:author="Rob Dale" w:date="2020-08-28T16:45:00Z"/>
              </w:rPr>
              <w:pPrChange w:id="3066" w:author="Peter Dobson" w:date="2020-10-14T13:16:00Z">
                <w:pPr>
                  <w:pStyle w:val="Tabletext"/>
                </w:pPr>
              </w:pPrChange>
            </w:pPr>
            <w:del w:id="306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468D110" w14:textId="65E7227C" w:rsidR="00FB14BE" w:rsidRPr="009159B6" w:rsidDel="00F925FC" w:rsidRDefault="00FB14BE">
            <w:pPr>
              <w:pStyle w:val="Heading2"/>
              <w:rPr>
                <w:del w:id="3068" w:author="Rob Dale" w:date="2020-08-28T16:45:00Z"/>
              </w:rPr>
              <w:pPrChange w:id="3069" w:author="Peter Dobson" w:date="2020-10-14T13:16:00Z">
                <w:pPr>
                  <w:pStyle w:val="Tabletext"/>
                </w:pPr>
              </w:pPrChange>
            </w:pPr>
            <w:del w:id="3070" w:author="Rob Dale" w:date="2020-08-28T16:45:00Z">
              <w:r w:rsidRPr="009159B6" w:rsidDel="00F925FC">
                <w:delText>Condition &amp; Analog</w:delText>
              </w:r>
            </w:del>
          </w:p>
        </w:tc>
      </w:tr>
      <w:tr w:rsidR="00FB14BE" w:rsidRPr="009159B6" w:rsidDel="00F925FC" w14:paraId="652EB7B5" w14:textId="496AB5EB" w:rsidTr="00FB14BE">
        <w:trPr>
          <w:jc w:val="center"/>
          <w:del w:id="307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5C6BDFC7" w14:textId="25A990D1" w:rsidR="00FB14BE" w:rsidRPr="009159B6" w:rsidDel="00F925FC" w:rsidRDefault="00FB14BE">
            <w:pPr>
              <w:pStyle w:val="Heading2"/>
              <w:rPr>
                <w:del w:id="3072" w:author="Rob Dale" w:date="2020-08-28T16:45:00Z"/>
              </w:rPr>
              <w:pPrChange w:id="3073" w:author="Peter Dobson" w:date="2020-10-14T13:16:00Z">
                <w:pPr>
                  <w:pStyle w:val="Tabletext"/>
                </w:pPr>
              </w:pPrChange>
            </w:pPr>
            <w:del w:id="3074" w:author="Rob Dale" w:date="2020-08-28T16:45:00Z">
              <w:r w:rsidRPr="009159B6" w:rsidDel="00F925FC">
                <w:lastRenderedPageBreak/>
                <w:delText>Position Error</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3174AB9D" w14:textId="752578EA" w:rsidR="00FB14BE" w:rsidRPr="009159B6" w:rsidDel="00F925FC" w:rsidRDefault="00FB14BE">
            <w:pPr>
              <w:pStyle w:val="Heading2"/>
              <w:rPr>
                <w:del w:id="3075" w:author="Rob Dale" w:date="2020-08-28T16:45:00Z"/>
              </w:rPr>
              <w:pPrChange w:id="3076" w:author="Peter Dobson" w:date="2020-10-14T13:16:00Z">
                <w:pPr>
                  <w:pStyle w:val="Tabletext"/>
                </w:pPr>
              </w:pPrChange>
            </w:pPr>
            <w:del w:id="307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63E8631A" w14:textId="399CA4CA" w:rsidR="00FB14BE" w:rsidRPr="009159B6" w:rsidDel="00F925FC" w:rsidRDefault="00FB14BE">
            <w:pPr>
              <w:pStyle w:val="Heading2"/>
              <w:rPr>
                <w:del w:id="3078" w:author="Rob Dale" w:date="2020-08-28T16:45:00Z"/>
              </w:rPr>
              <w:pPrChange w:id="3079" w:author="Peter Dobson" w:date="2020-10-14T13:16:00Z">
                <w:pPr>
                  <w:pStyle w:val="Tabletext"/>
                </w:pPr>
              </w:pPrChange>
            </w:pPr>
            <w:del w:id="3080" w:author="Rob Dale" w:date="2020-08-28T16:45:00Z">
              <w:r w:rsidRPr="009159B6" w:rsidDel="00F925FC">
                <w:delText>Condition &amp; Analog</w:delText>
              </w:r>
            </w:del>
          </w:p>
        </w:tc>
      </w:tr>
      <w:tr w:rsidR="00913551" w:rsidRPr="009159B6" w:rsidDel="00F925FC" w14:paraId="7C573B2A" w14:textId="77777777" w:rsidTr="00FB14BE">
        <w:trPr>
          <w:jc w:val="center"/>
          <w:del w:id="308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C4A7DBC" w14:textId="1DD1DEBA" w:rsidR="00FB14BE" w:rsidRPr="009159B6" w:rsidDel="00F925FC" w:rsidRDefault="00FB14BE">
            <w:pPr>
              <w:pStyle w:val="Heading2"/>
              <w:rPr>
                <w:del w:id="3082" w:author="Rob Dale" w:date="2020-08-28T16:45:00Z"/>
              </w:rPr>
              <w:pPrChange w:id="3083" w:author="Peter Dobson" w:date="2020-10-14T13:16:00Z">
                <w:pPr>
                  <w:pStyle w:val="Tabletext"/>
                </w:pPr>
              </w:pPrChange>
            </w:pPr>
            <w:del w:id="3084" w:author="Rob Dale" w:date="2020-08-28T16:45:00Z">
              <w:r w:rsidRPr="009159B6" w:rsidDel="00F925FC">
                <w:delText>PR Residual</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60C66D1C" w14:textId="175A3DB2" w:rsidR="00FB14BE" w:rsidRPr="009159B6" w:rsidDel="00F925FC" w:rsidRDefault="00FB14BE">
            <w:pPr>
              <w:pStyle w:val="Heading2"/>
              <w:rPr>
                <w:del w:id="3085" w:author="Rob Dale" w:date="2020-08-28T16:45:00Z"/>
              </w:rPr>
              <w:pPrChange w:id="3086" w:author="Peter Dobson" w:date="2020-10-14T13:16:00Z">
                <w:pPr>
                  <w:pStyle w:val="Tabletext"/>
                </w:pPr>
              </w:pPrChange>
            </w:pPr>
            <w:del w:id="308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3754C6E1" w14:textId="7BFD8B02" w:rsidR="00FB14BE" w:rsidRPr="009159B6" w:rsidDel="00F925FC" w:rsidRDefault="00FB14BE">
            <w:pPr>
              <w:pStyle w:val="Heading2"/>
              <w:rPr>
                <w:del w:id="3088" w:author="Rob Dale" w:date="2020-08-28T16:45:00Z"/>
              </w:rPr>
              <w:pPrChange w:id="3089" w:author="Peter Dobson" w:date="2020-10-14T13:16:00Z">
                <w:pPr>
                  <w:pStyle w:val="Tabletext"/>
                </w:pPr>
              </w:pPrChange>
            </w:pPr>
            <w:del w:id="3090" w:author="Rob Dale" w:date="2020-08-28T16:45:00Z">
              <w:r w:rsidRPr="009159B6" w:rsidDel="00F925FC">
                <w:delText>Condition &amp; Analog</w:delText>
              </w:r>
            </w:del>
          </w:p>
        </w:tc>
      </w:tr>
      <w:tr w:rsidR="00913551" w:rsidRPr="009159B6" w:rsidDel="00F925FC" w14:paraId="3985A69B" w14:textId="77777777" w:rsidTr="00FB14BE">
        <w:trPr>
          <w:jc w:val="center"/>
          <w:del w:id="309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25AD49D0" w14:textId="28E1257C" w:rsidR="00FB14BE" w:rsidRPr="009159B6" w:rsidDel="00F925FC" w:rsidRDefault="00FB14BE">
            <w:pPr>
              <w:pStyle w:val="Heading2"/>
              <w:rPr>
                <w:del w:id="3092" w:author="Rob Dale" w:date="2020-08-28T16:45:00Z"/>
              </w:rPr>
              <w:pPrChange w:id="3093" w:author="Peter Dobson" w:date="2020-10-14T13:16:00Z">
                <w:pPr>
                  <w:pStyle w:val="Tabletext"/>
                </w:pPr>
              </w:pPrChange>
            </w:pPr>
            <w:del w:id="3094" w:author="Rob Dale" w:date="2020-08-28T16:45:00Z">
              <w:r w:rsidRPr="009159B6" w:rsidDel="00F925FC">
                <w:delText>PR Residual</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03F56850" w14:textId="06FA3335" w:rsidR="00FB14BE" w:rsidRPr="009159B6" w:rsidDel="00F925FC" w:rsidRDefault="00FB14BE">
            <w:pPr>
              <w:pStyle w:val="Heading2"/>
              <w:rPr>
                <w:del w:id="3095" w:author="Rob Dale" w:date="2020-08-28T16:45:00Z"/>
              </w:rPr>
              <w:pPrChange w:id="3096" w:author="Peter Dobson" w:date="2020-10-14T13:16:00Z">
                <w:pPr>
                  <w:pStyle w:val="Tabletext"/>
                </w:pPr>
              </w:pPrChange>
            </w:pPr>
            <w:del w:id="309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78AF7DEE" w14:textId="478B3432" w:rsidR="00FB14BE" w:rsidRPr="009159B6" w:rsidDel="00F925FC" w:rsidRDefault="00FB14BE">
            <w:pPr>
              <w:pStyle w:val="Heading2"/>
              <w:rPr>
                <w:del w:id="3098" w:author="Rob Dale" w:date="2020-08-28T16:45:00Z"/>
              </w:rPr>
              <w:pPrChange w:id="3099" w:author="Peter Dobson" w:date="2020-10-14T13:16:00Z">
                <w:pPr>
                  <w:pStyle w:val="Tabletext"/>
                </w:pPr>
              </w:pPrChange>
            </w:pPr>
            <w:del w:id="3100" w:author="Rob Dale" w:date="2020-08-28T16:45:00Z">
              <w:r w:rsidRPr="009159B6" w:rsidDel="00F925FC">
                <w:delText>Condition &amp; Analog</w:delText>
              </w:r>
            </w:del>
          </w:p>
        </w:tc>
      </w:tr>
      <w:tr w:rsidR="00913551" w:rsidRPr="009159B6" w:rsidDel="00F925FC" w14:paraId="575554F6" w14:textId="77777777" w:rsidTr="00FB14BE">
        <w:trPr>
          <w:jc w:val="center"/>
          <w:del w:id="3101" w:author="Rob Dale" w:date="2020-08-28T16:45:00Z"/>
        </w:trPr>
        <w:tc>
          <w:tcPr>
            <w:tcW w:w="2410" w:type="dxa"/>
            <w:tcBorders>
              <w:top w:val="single" w:sz="7" w:space="0" w:color="000000"/>
              <w:left w:val="single" w:sz="7" w:space="0" w:color="000000"/>
              <w:bottom w:val="single" w:sz="7" w:space="0" w:color="000000"/>
              <w:right w:val="single" w:sz="7" w:space="0" w:color="000000"/>
            </w:tcBorders>
            <w:vAlign w:val="center"/>
          </w:tcPr>
          <w:p w14:paraId="485BDB81" w14:textId="35FCAF58" w:rsidR="00FB14BE" w:rsidRPr="009159B6" w:rsidDel="00F925FC" w:rsidRDefault="00FB14BE">
            <w:pPr>
              <w:pStyle w:val="Heading2"/>
              <w:rPr>
                <w:del w:id="3102" w:author="Rob Dale" w:date="2020-08-28T16:45:00Z"/>
              </w:rPr>
              <w:pPrChange w:id="3103" w:author="Peter Dobson" w:date="2020-10-14T13:16:00Z">
                <w:pPr>
                  <w:pStyle w:val="Tabletext"/>
                </w:pPr>
              </w:pPrChange>
            </w:pPr>
            <w:del w:id="3104" w:author="Rob Dale" w:date="2020-08-28T16:45:00Z">
              <w:r w:rsidRPr="009159B6" w:rsidDel="00F925FC">
                <w:delText>Low UDRE</w:delText>
              </w:r>
            </w:del>
          </w:p>
        </w:tc>
        <w:tc>
          <w:tcPr>
            <w:tcW w:w="1410" w:type="dxa"/>
            <w:tcBorders>
              <w:top w:val="single" w:sz="7" w:space="0" w:color="000000"/>
              <w:left w:val="single" w:sz="7" w:space="0" w:color="000000"/>
              <w:bottom w:val="single" w:sz="7" w:space="0" w:color="000000"/>
              <w:right w:val="single" w:sz="7" w:space="0" w:color="000000"/>
            </w:tcBorders>
            <w:vAlign w:val="center"/>
          </w:tcPr>
          <w:p w14:paraId="0700B4B7" w14:textId="39DF952A" w:rsidR="00FB14BE" w:rsidRPr="009159B6" w:rsidDel="00F925FC" w:rsidRDefault="00FB14BE">
            <w:pPr>
              <w:pStyle w:val="Heading2"/>
              <w:rPr>
                <w:del w:id="3105" w:author="Rob Dale" w:date="2020-08-28T16:45:00Z"/>
              </w:rPr>
              <w:pPrChange w:id="3106" w:author="Peter Dobson" w:date="2020-10-14T13:16:00Z">
                <w:pPr>
                  <w:pStyle w:val="Tabletext"/>
                </w:pPr>
              </w:pPrChange>
            </w:pPr>
            <w:del w:id="3107" w:author="Rob Dale" w:date="2020-08-28T16:45:00Z">
              <w:r w:rsidRPr="009159B6" w:rsidDel="00F925FC">
                <w:delText>On / Off</w:delText>
              </w:r>
            </w:del>
          </w:p>
        </w:tc>
        <w:tc>
          <w:tcPr>
            <w:tcW w:w="2268" w:type="dxa"/>
            <w:tcBorders>
              <w:top w:val="single" w:sz="7" w:space="0" w:color="000000"/>
              <w:left w:val="single" w:sz="7" w:space="0" w:color="000000"/>
              <w:bottom w:val="single" w:sz="7" w:space="0" w:color="000000"/>
              <w:right w:val="single" w:sz="7" w:space="0" w:color="000000"/>
            </w:tcBorders>
            <w:vAlign w:val="center"/>
          </w:tcPr>
          <w:p w14:paraId="41218395" w14:textId="516A5010" w:rsidR="00FB14BE" w:rsidRPr="009159B6" w:rsidDel="00F925FC" w:rsidRDefault="00FB14BE">
            <w:pPr>
              <w:pStyle w:val="Heading2"/>
              <w:rPr>
                <w:del w:id="3108" w:author="Rob Dale" w:date="2020-08-28T16:45:00Z"/>
              </w:rPr>
              <w:pPrChange w:id="3109" w:author="Peter Dobson" w:date="2020-10-14T13:16:00Z">
                <w:pPr>
                  <w:pStyle w:val="Tabletext"/>
                </w:pPr>
              </w:pPrChange>
            </w:pPr>
            <w:del w:id="3110" w:author="Rob Dale" w:date="2020-08-28T16:45:00Z">
              <w:r w:rsidRPr="009159B6" w:rsidDel="00F925FC">
                <w:delText>Condition &amp; Analog</w:delText>
              </w:r>
            </w:del>
          </w:p>
        </w:tc>
      </w:tr>
    </w:tbl>
    <w:p w14:paraId="10AA9F51" w14:textId="4C420EF6" w:rsidR="007E4815" w:rsidRPr="009159B6" w:rsidDel="00F925FC" w:rsidRDefault="007E4815">
      <w:pPr>
        <w:pStyle w:val="Heading2"/>
        <w:rPr>
          <w:del w:id="3111" w:author="Rob Dale" w:date="2020-08-28T16:45:00Z"/>
        </w:rPr>
        <w:pPrChange w:id="3112" w:author="Peter Dobson" w:date="2020-10-14T13:16:00Z">
          <w:pPr/>
        </w:pPrChange>
      </w:pPr>
    </w:p>
    <w:p w14:paraId="7CAE909B" w14:textId="73813BEC" w:rsidR="007E4815" w:rsidRPr="009159B6" w:rsidDel="00F925FC" w:rsidRDefault="00FB795C">
      <w:pPr>
        <w:pStyle w:val="Heading2"/>
        <w:rPr>
          <w:del w:id="3113" w:author="Rob Dale" w:date="2020-08-28T16:45:00Z"/>
        </w:rPr>
        <w:pPrChange w:id="3114" w:author="Peter Dobson" w:date="2020-10-14T13:16:00Z">
          <w:pPr>
            <w:pStyle w:val="BodyText"/>
          </w:pPr>
        </w:pPrChange>
      </w:pPr>
      <w:del w:id="3115" w:author="Rob Dale" w:date="2020-08-28T16:45:00Z">
        <w:r w:rsidRPr="009159B6" w:rsidDel="00F925FC">
          <w:delText>Notes:</w:delText>
        </w:r>
      </w:del>
    </w:p>
    <w:p w14:paraId="3FFE99B7" w14:textId="3FE4CC7D" w:rsidR="00FB795C" w:rsidRPr="009159B6" w:rsidDel="00F925FC" w:rsidRDefault="00FB795C">
      <w:pPr>
        <w:pStyle w:val="Heading2"/>
        <w:rPr>
          <w:del w:id="3116" w:author="Rob Dale" w:date="2020-08-28T16:45:00Z"/>
        </w:rPr>
        <w:pPrChange w:id="3117" w:author="Peter Dobson" w:date="2020-10-14T13:16:00Z">
          <w:pPr>
            <w:pStyle w:val="BodyText"/>
            <w:ind w:left="567"/>
          </w:pPr>
        </w:pPrChange>
      </w:pPr>
      <w:del w:id="3118" w:author="Rob Dale" w:date="2020-08-28T16:45:00Z">
        <w:r w:rsidRPr="009159B6" w:rsidDel="00F925FC">
          <w:delText>SNR:</w:delText>
        </w:r>
        <w:r w:rsidRPr="009159B6" w:rsidDel="00F925FC">
          <w:tab/>
          <w:delText>Signal to Noise Ratio</w:delText>
        </w:r>
      </w:del>
    </w:p>
    <w:p w14:paraId="255BE224" w14:textId="4785A5B6" w:rsidR="00FB795C" w:rsidRPr="009159B6" w:rsidDel="00F925FC" w:rsidRDefault="00FB795C">
      <w:pPr>
        <w:pStyle w:val="Heading2"/>
        <w:rPr>
          <w:del w:id="3119" w:author="Rob Dale" w:date="2020-08-28T16:45:00Z"/>
        </w:rPr>
        <w:pPrChange w:id="3120" w:author="Peter Dobson" w:date="2020-10-14T13:16:00Z">
          <w:pPr>
            <w:pStyle w:val="BodyText"/>
            <w:ind w:left="567"/>
          </w:pPr>
        </w:pPrChange>
      </w:pPr>
      <w:del w:id="3121" w:author="Rob Dale" w:date="2020-08-28T16:45:00Z">
        <w:r w:rsidRPr="009159B6" w:rsidDel="00F925FC">
          <w:delText>SS:</w:delText>
        </w:r>
        <w:r w:rsidRPr="009159B6" w:rsidDel="00F925FC">
          <w:tab/>
          <w:delText>Signal Strength</w:delText>
        </w:r>
      </w:del>
    </w:p>
    <w:p w14:paraId="50FF3EB1" w14:textId="6D3309D6" w:rsidR="00FB795C" w:rsidRPr="009159B6" w:rsidDel="00F925FC" w:rsidRDefault="00FB795C">
      <w:pPr>
        <w:pStyle w:val="Heading2"/>
        <w:rPr>
          <w:del w:id="3122" w:author="Rob Dale" w:date="2020-08-28T16:45:00Z"/>
        </w:rPr>
        <w:pPrChange w:id="3123" w:author="Peter Dobson" w:date="2020-10-14T13:16:00Z">
          <w:pPr>
            <w:pStyle w:val="BodyText"/>
            <w:ind w:left="567"/>
          </w:pPr>
        </w:pPrChange>
      </w:pPr>
      <w:del w:id="3124" w:author="Rob Dale" w:date="2020-08-28T16:45:00Z">
        <w:r w:rsidRPr="009159B6" w:rsidDel="00F925FC">
          <w:delText>SV:</w:delText>
        </w:r>
        <w:r w:rsidRPr="009159B6" w:rsidDel="00F925FC">
          <w:tab/>
          <w:delText>Space Vehicle</w:delText>
        </w:r>
      </w:del>
    </w:p>
    <w:p w14:paraId="6B14EE4E" w14:textId="5A0D44F6" w:rsidR="00FB795C" w:rsidRPr="009159B6" w:rsidDel="00F925FC" w:rsidRDefault="00FB795C">
      <w:pPr>
        <w:pStyle w:val="Heading2"/>
        <w:rPr>
          <w:del w:id="3125" w:author="Rob Dale" w:date="2020-08-28T16:45:00Z"/>
        </w:rPr>
        <w:pPrChange w:id="3126" w:author="Peter Dobson" w:date="2020-10-14T13:16:00Z">
          <w:pPr>
            <w:pStyle w:val="BodyText"/>
            <w:ind w:left="567"/>
          </w:pPr>
        </w:pPrChange>
      </w:pPr>
      <w:del w:id="3127" w:author="Rob Dale" w:date="2020-08-28T16:45:00Z">
        <w:r w:rsidRPr="009159B6" w:rsidDel="00F925FC">
          <w:delText>DOP:</w:delText>
        </w:r>
        <w:r w:rsidRPr="009159B6" w:rsidDel="00F925FC">
          <w:tab/>
          <w:delText>Dilution of Position</w:delText>
        </w:r>
      </w:del>
    </w:p>
    <w:p w14:paraId="18C467E0" w14:textId="4A1B72B3" w:rsidR="00FB795C" w:rsidRPr="009159B6" w:rsidDel="00F925FC" w:rsidRDefault="00FB795C">
      <w:pPr>
        <w:pStyle w:val="Heading2"/>
        <w:rPr>
          <w:del w:id="3128" w:author="Rob Dale" w:date="2020-08-28T16:45:00Z"/>
        </w:rPr>
        <w:pPrChange w:id="3129" w:author="Peter Dobson" w:date="2020-10-14T13:16:00Z">
          <w:pPr>
            <w:pStyle w:val="BodyText"/>
            <w:ind w:left="567"/>
          </w:pPr>
        </w:pPrChange>
      </w:pPr>
      <w:del w:id="3130" w:author="Rob Dale" w:date="2020-08-28T16:45:00Z">
        <w:r w:rsidRPr="009159B6" w:rsidDel="00F925FC">
          <w:delText>PR:</w:delText>
        </w:r>
        <w:r w:rsidRPr="009159B6" w:rsidDel="00F925FC">
          <w:tab/>
          <w:delText>Pseudo Range</w:delText>
        </w:r>
      </w:del>
    </w:p>
    <w:p w14:paraId="237EF25A" w14:textId="5B1733FA" w:rsidR="00FB795C" w:rsidRPr="009159B6" w:rsidRDefault="00FB795C" w:rsidP="00913551">
      <w:pPr>
        <w:pStyle w:val="Heading2"/>
      </w:pPr>
      <w:bookmarkStart w:id="3131" w:name="_Toc49294866"/>
      <w:r w:rsidRPr="009159B6">
        <w:t>Power Supplies</w:t>
      </w:r>
      <w:bookmarkEnd w:id="3131"/>
    </w:p>
    <w:p w14:paraId="2431EA65" w14:textId="77777777" w:rsidR="00FB795C" w:rsidRPr="009159B6" w:rsidRDefault="00FB795C">
      <w:pPr>
        <w:pStyle w:val="Heading2separationline"/>
        <w:jc w:val="both"/>
        <w:pPrChange w:id="3132" w:author="usuario" w:date="2020-09-01T16:50:00Z">
          <w:pPr>
            <w:pStyle w:val="Heading2separationline"/>
          </w:pPr>
        </w:pPrChange>
      </w:pPr>
    </w:p>
    <w:p w14:paraId="58241C45" w14:textId="5431251B" w:rsidR="00FB795C" w:rsidRPr="009159B6" w:rsidRDefault="00FB795C">
      <w:pPr>
        <w:pStyle w:val="BodyText"/>
        <w:jc w:val="both"/>
        <w:pPrChange w:id="3133" w:author="usuario" w:date="2020-09-01T16:50:00Z">
          <w:pPr>
            <w:pStyle w:val="BodyText"/>
          </w:pPr>
        </w:pPrChange>
      </w:pPr>
      <w:r w:rsidRPr="009159B6">
        <w:t>The power used to drive the AtoN may come from many different sources dependent on the station location, energy requirements and the availability of services.  A mainland base station will normally have an AC mains supply available, but will usually back this up with a battery system a</w:t>
      </w:r>
      <w:r w:rsidR="008E02D0" w:rsidRPr="009159B6">
        <w:t>nd possibly a diesel generator.</w:t>
      </w:r>
    </w:p>
    <w:p w14:paraId="7C5D5808" w14:textId="77777777" w:rsidR="00FB795C" w:rsidRPr="009159B6" w:rsidRDefault="00FB795C">
      <w:pPr>
        <w:pStyle w:val="BodyText"/>
        <w:jc w:val="both"/>
        <w:pPrChange w:id="3134" w:author="usuario" w:date="2020-09-01T16:50:00Z">
          <w:pPr>
            <w:pStyle w:val="BodyText"/>
          </w:pPr>
        </w:pPrChange>
      </w:pPr>
      <w:r w:rsidRPr="009159B6">
        <w:t xml:space="preserve">A remotely located or off shore station however is unlikely to have an AC mains supply and may derive its power from a diesel generator or a renewable energy source such as solar, wind or wave, or a combination of </w:t>
      </w:r>
      <w:del w:id="3135" w:author="Rob Dale" w:date="2020-08-28T16:48:00Z">
        <w:r w:rsidRPr="009159B6" w:rsidDel="007B35F2">
          <w:delText xml:space="preserve">the above </w:delText>
        </w:r>
      </w:del>
      <w:r w:rsidRPr="009159B6">
        <w:t>sources working in a hybrid system.  The energy from these devices can be stored using batteries.</w:t>
      </w:r>
    </w:p>
    <w:p w14:paraId="24072A5C" w14:textId="77777777" w:rsidR="00FB795C" w:rsidRPr="009159B6" w:rsidRDefault="00FB795C">
      <w:pPr>
        <w:pStyle w:val="BodyText"/>
        <w:jc w:val="both"/>
        <w:pPrChange w:id="3136" w:author="usuario" w:date="2020-09-01T16:50:00Z">
          <w:pPr>
            <w:pStyle w:val="BodyText"/>
          </w:pPr>
        </w:pPrChange>
      </w:pPr>
      <w:r w:rsidRPr="009159B6">
        <w:lastRenderedPageBreak/>
        <w:t>Various combinations of power sources are used and three examples of typical system configurations are described below:</w:t>
      </w:r>
    </w:p>
    <w:p w14:paraId="41F0E436" w14:textId="72090E3A" w:rsidR="00FB795C" w:rsidRPr="009159B6" w:rsidRDefault="00FB795C">
      <w:pPr>
        <w:pStyle w:val="Bullet1"/>
        <w:jc w:val="both"/>
        <w:pPrChange w:id="3137" w:author="usuario" w:date="2020-09-01T16:50:00Z">
          <w:pPr>
            <w:pStyle w:val="Bullet1"/>
          </w:pPr>
        </w:pPrChange>
      </w:pPr>
      <w:r w:rsidRPr="009159B6">
        <w:t>mains with a mains failure diesel generator set;</w:t>
      </w:r>
    </w:p>
    <w:p w14:paraId="516FCED2" w14:textId="557CB111" w:rsidR="00FB795C" w:rsidRPr="009159B6" w:rsidRDefault="00FB795C">
      <w:pPr>
        <w:pStyle w:val="Bullet1"/>
        <w:jc w:val="both"/>
        <w:pPrChange w:id="3138" w:author="usuario" w:date="2020-09-01T16:50:00Z">
          <w:pPr>
            <w:pStyle w:val="Bullet1"/>
          </w:pPr>
        </w:pPrChange>
      </w:pPr>
      <w:r w:rsidRPr="009159B6">
        <w:t>mains with a battery backup system;</w:t>
      </w:r>
    </w:p>
    <w:p w14:paraId="3F0AAB12" w14:textId="14BA52A6" w:rsidR="00FB795C" w:rsidRPr="009159B6" w:rsidRDefault="00FB795C">
      <w:pPr>
        <w:pStyle w:val="Bullet1"/>
        <w:jc w:val="both"/>
        <w:rPr>
          <w:ins w:id="3139" w:author="Rob Dale" w:date="2020-08-28T16:49:00Z"/>
        </w:rPr>
        <w:pPrChange w:id="3140" w:author="usuario" w:date="2020-09-01T16:50:00Z">
          <w:pPr>
            <w:pStyle w:val="Bullet1"/>
          </w:pPr>
        </w:pPrChange>
      </w:pPr>
      <w:r w:rsidRPr="009159B6">
        <w:t>renewable (solar, wind) battery charging system.</w:t>
      </w:r>
    </w:p>
    <w:p w14:paraId="4B0176F5" w14:textId="77777777" w:rsidR="007B35F2" w:rsidRPr="009159B6" w:rsidRDefault="007B35F2">
      <w:pPr>
        <w:pStyle w:val="Bullet1"/>
        <w:numPr>
          <w:ilvl w:val="0"/>
          <w:numId w:val="0"/>
        </w:numPr>
        <w:ind w:left="425"/>
        <w:jc w:val="both"/>
        <w:pPrChange w:id="3141" w:author="usuario" w:date="2020-09-01T16:50:00Z">
          <w:pPr>
            <w:pStyle w:val="Bullet1"/>
          </w:pPr>
        </w:pPrChange>
      </w:pPr>
    </w:p>
    <w:p w14:paraId="7D8FBA96" w14:textId="5A6EF3A4" w:rsidR="00FB795C" w:rsidRPr="009159B6" w:rsidDel="007B35F2" w:rsidRDefault="00FB795C">
      <w:pPr>
        <w:spacing w:after="200" w:line="276" w:lineRule="auto"/>
        <w:jc w:val="both"/>
        <w:rPr>
          <w:del w:id="3142" w:author="Rob Dale" w:date="2020-08-28T16:49:00Z"/>
          <w:rFonts w:asciiTheme="majorHAnsi" w:eastAsiaTheme="majorEastAsia" w:hAnsiTheme="majorHAnsi" w:cstheme="majorBidi"/>
          <w:b/>
          <w:bCs/>
          <w:smallCaps/>
          <w:color w:val="407EC9"/>
          <w:sz w:val="22"/>
        </w:rPr>
        <w:pPrChange w:id="3143" w:author="usuario" w:date="2020-09-01T16:50:00Z">
          <w:pPr>
            <w:spacing w:after="200" w:line="276" w:lineRule="auto"/>
          </w:pPr>
        </w:pPrChange>
      </w:pPr>
      <w:del w:id="3144" w:author="Rob Dale" w:date="2020-08-28T16:49:00Z">
        <w:r w:rsidRPr="009159B6" w:rsidDel="007B35F2">
          <w:br w:type="page"/>
        </w:r>
      </w:del>
    </w:p>
    <w:p w14:paraId="1751A83C" w14:textId="23E4048F" w:rsidR="00FB795C" w:rsidRPr="009159B6" w:rsidRDefault="00FB795C">
      <w:pPr>
        <w:pStyle w:val="Heading3"/>
        <w:jc w:val="both"/>
        <w:pPrChange w:id="3145" w:author="usuario" w:date="2020-09-01T16:50:00Z">
          <w:pPr>
            <w:pStyle w:val="Heading3"/>
          </w:pPr>
        </w:pPrChange>
      </w:pPr>
      <w:bookmarkStart w:id="3146" w:name="_Toc49294867"/>
      <w:r w:rsidRPr="009159B6">
        <w:lastRenderedPageBreak/>
        <w:t>Mains with a mains failure diesel generator set</w:t>
      </w:r>
      <w:bookmarkEnd w:id="3146"/>
    </w:p>
    <w:p w14:paraId="32AFBF58" w14:textId="2FC140E9" w:rsidR="00FB795C" w:rsidRPr="009159B6" w:rsidRDefault="00FB795C" w:rsidP="00444E79">
      <w:pPr>
        <w:pStyle w:val="Tablecaption"/>
        <w:jc w:val="center"/>
      </w:pPr>
      <w:bookmarkStart w:id="3147" w:name="_Toc49294943"/>
      <w:r w:rsidRPr="009159B6">
        <w:t>Mains, with a mains failure diesel generator set, signals &amp; commands</w:t>
      </w:r>
      <w:bookmarkEnd w:id="3147"/>
    </w:p>
    <w:tbl>
      <w:tblPr>
        <w:tblW w:w="7410" w:type="dxa"/>
        <w:jc w:val="center"/>
        <w:tblLayout w:type="fixed"/>
        <w:tblCellMar>
          <w:left w:w="112" w:type="dxa"/>
          <w:right w:w="112" w:type="dxa"/>
        </w:tblCellMar>
        <w:tblLook w:val="0000" w:firstRow="0" w:lastRow="0" w:firstColumn="0" w:lastColumn="0" w:noHBand="0" w:noVBand="0"/>
      </w:tblPr>
      <w:tblGrid>
        <w:gridCol w:w="3144"/>
        <w:gridCol w:w="2418"/>
        <w:gridCol w:w="1848"/>
      </w:tblGrid>
      <w:tr w:rsidR="00FB795C" w:rsidRPr="009159B6" w14:paraId="55AD7AC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D3A8571" w14:textId="77777777" w:rsidR="00FB795C" w:rsidRPr="009159B6" w:rsidRDefault="00FB795C">
            <w:pPr>
              <w:pStyle w:val="Tableheading"/>
              <w:jc w:val="center"/>
              <w:rPr>
                <w:lang w:val="en-GB"/>
              </w:rPr>
              <w:pPrChange w:id="3148" w:author="usuario" w:date="2020-09-01T16:52:00Z">
                <w:pPr>
                  <w:pStyle w:val="Tableheading"/>
                </w:pPr>
              </w:pPrChange>
            </w:pPr>
            <w:r w:rsidRPr="009159B6">
              <w:rPr>
                <w:lang w:val="en-GB"/>
              </w:rPr>
              <w:t>PARAMETER</w:t>
            </w:r>
          </w:p>
        </w:tc>
        <w:tc>
          <w:tcPr>
            <w:tcW w:w="2418" w:type="dxa"/>
            <w:tcBorders>
              <w:top w:val="single" w:sz="7" w:space="0" w:color="000000"/>
              <w:left w:val="single" w:sz="7" w:space="0" w:color="000000"/>
              <w:bottom w:val="single" w:sz="6" w:space="0" w:color="FFFFFF"/>
              <w:right w:val="single" w:sz="6" w:space="0" w:color="FFFFFF"/>
            </w:tcBorders>
            <w:vAlign w:val="center"/>
          </w:tcPr>
          <w:p w14:paraId="091E0AE8" w14:textId="77777777" w:rsidR="00FB795C" w:rsidRPr="009159B6" w:rsidRDefault="00FB795C">
            <w:pPr>
              <w:pStyle w:val="Tableheading"/>
              <w:jc w:val="center"/>
              <w:rPr>
                <w:lang w:val="en-GB"/>
              </w:rPr>
              <w:pPrChange w:id="3149" w:author="usuario" w:date="2020-09-01T16:52:00Z">
                <w:pPr>
                  <w:pStyle w:val="Tableheading"/>
                </w:pPr>
              </w:pPrChange>
            </w:pPr>
            <w:r w:rsidRPr="009159B6">
              <w:rPr>
                <w:lang w:val="en-GB"/>
              </w:rPr>
              <w:t>OPTIONS</w:t>
            </w:r>
          </w:p>
        </w:tc>
        <w:tc>
          <w:tcPr>
            <w:tcW w:w="1848" w:type="dxa"/>
            <w:tcBorders>
              <w:top w:val="single" w:sz="7" w:space="0" w:color="000000"/>
              <w:left w:val="single" w:sz="7" w:space="0" w:color="000000"/>
              <w:bottom w:val="single" w:sz="6" w:space="0" w:color="FFFFFF"/>
              <w:right w:val="single" w:sz="7" w:space="0" w:color="000000"/>
            </w:tcBorders>
            <w:vAlign w:val="center"/>
          </w:tcPr>
          <w:p w14:paraId="60952B5D" w14:textId="77777777" w:rsidR="00FB795C" w:rsidRPr="009159B6" w:rsidRDefault="00FB795C">
            <w:pPr>
              <w:pStyle w:val="Tableheading"/>
              <w:jc w:val="center"/>
              <w:rPr>
                <w:lang w:val="en-GB"/>
              </w:rPr>
              <w:pPrChange w:id="3150" w:author="usuario" w:date="2020-09-01T16:52:00Z">
                <w:pPr>
                  <w:pStyle w:val="Tableheading"/>
                </w:pPr>
              </w:pPrChange>
            </w:pPr>
            <w:r w:rsidRPr="009159B6">
              <w:rPr>
                <w:lang w:val="en-GB"/>
              </w:rPr>
              <w:t>SIGNAL</w:t>
            </w:r>
          </w:p>
        </w:tc>
      </w:tr>
      <w:tr w:rsidR="00FB795C" w:rsidRPr="009159B6" w14:paraId="000D907F"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B4B347F" w14:textId="77777777" w:rsidR="00FB795C" w:rsidRPr="009159B6" w:rsidRDefault="00FB795C">
            <w:pPr>
              <w:pStyle w:val="Tabletext"/>
              <w:jc w:val="center"/>
              <w:pPrChange w:id="3151" w:author="usuario" w:date="2020-09-01T16:52:00Z">
                <w:pPr>
                  <w:pStyle w:val="Tabletext"/>
                </w:pPr>
              </w:pPrChange>
            </w:pPr>
            <w:r w:rsidRPr="009159B6">
              <w:t>Mains Supply</w:t>
            </w:r>
          </w:p>
        </w:tc>
        <w:tc>
          <w:tcPr>
            <w:tcW w:w="2418" w:type="dxa"/>
            <w:tcBorders>
              <w:top w:val="single" w:sz="7" w:space="0" w:color="000000"/>
              <w:left w:val="single" w:sz="7" w:space="0" w:color="000000"/>
              <w:bottom w:val="single" w:sz="6" w:space="0" w:color="FFFFFF"/>
              <w:right w:val="single" w:sz="6" w:space="0" w:color="FFFFFF"/>
            </w:tcBorders>
            <w:vAlign w:val="center"/>
          </w:tcPr>
          <w:p w14:paraId="0F29EC0B" w14:textId="77777777" w:rsidR="00FB795C" w:rsidRPr="009159B6" w:rsidRDefault="00FB795C">
            <w:pPr>
              <w:pStyle w:val="Tabletext"/>
              <w:jc w:val="center"/>
              <w:pPrChange w:id="3152" w:author="usuario" w:date="2020-09-01T16:52:00Z">
                <w:pPr>
                  <w:pStyle w:val="Tabletext"/>
                </w:pPr>
              </w:pPrChange>
            </w:pPr>
            <w:r w:rsidRPr="009159B6">
              <w:t>On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565117DE" w14:textId="77777777" w:rsidR="00FB795C" w:rsidRPr="009159B6" w:rsidRDefault="00FB795C">
            <w:pPr>
              <w:pStyle w:val="Tabletext"/>
              <w:jc w:val="center"/>
              <w:pPrChange w:id="3153" w:author="usuario" w:date="2020-09-01T16:52:00Z">
                <w:pPr>
                  <w:pStyle w:val="Tabletext"/>
                </w:pPr>
              </w:pPrChange>
            </w:pPr>
            <w:r w:rsidRPr="009159B6">
              <w:t>Condition</w:t>
            </w:r>
          </w:p>
        </w:tc>
      </w:tr>
      <w:tr w:rsidR="00FB795C" w:rsidRPr="009159B6" w14:paraId="3243377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236CFA62" w14:textId="77777777" w:rsidR="00FB795C" w:rsidRPr="009159B6" w:rsidRDefault="00FB795C">
            <w:pPr>
              <w:pStyle w:val="Tabletext"/>
              <w:jc w:val="center"/>
              <w:pPrChange w:id="3154" w:author="usuario" w:date="2020-09-01T16:52:00Z">
                <w:pPr>
                  <w:pStyle w:val="Tabletext"/>
                </w:pPr>
              </w:pPrChange>
            </w:pPr>
            <w:r w:rsidRPr="009159B6">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26CE3575" w14:textId="77777777" w:rsidR="00FB795C" w:rsidRPr="009159B6" w:rsidRDefault="00FB795C">
            <w:pPr>
              <w:pStyle w:val="Tabletext"/>
              <w:jc w:val="center"/>
              <w:pPrChange w:id="3155" w:author="usuario" w:date="2020-09-01T16:52:00Z">
                <w:pPr>
                  <w:pStyle w:val="Tabletext"/>
                </w:pPr>
              </w:pPrChange>
            </w:pPr>
            <w:r w:rsidRPr="009159B6">
              <w:t>On &amp; Off</w:t>
            </w:r>
          </w:p>
        </w:tc>
        <w:tc>
          <w:tcPr>
            <w:tcW w:w="1848" w:type="dxa"/>
            <w:tcBorders>
              <w:top w:val="single" w:sz="7" w:space="0" w:color="000000"/>
              <w:left w:val="single" w:sz="7" w:space="0" w:color="000000"/>
              <w:bottom w:val="single" w:sz="6" w:space="0" w:color="FFFFFF"/>
              <w:right w:val="single" w:sz="7" w:space="0" w:color="000000"/>
            </w:tcBorders>
            <w:vAlign w:val="center"/>
          </w:tcPr>
          <w:p w14:paraId="4FE57EED" w14:textId="77777777" w:rsidR="00FB795C" w:rsidRPr="009159B6" w:rsidRDefault="00FB795C">
            <w:pPr>
              <w:pStyle w:val="Tabletext"/>
              <w:jc w:val="center"/>
              <w:pPrChange w:id="3156" w:author="usuario" w:date="2020-09-01T16:52:00Z">
                <w:pPr>
                  <w:pStyle w:val="Tabletext"/>
                </w:pPr>
              </w:pPrChange>
            </w:pPr>
            <w:r w:rsidRPr="009159B6">
              <w:t>Status</w:t>
            </w:r>
          </w:p>
        </w:tc>
      </w:tr>
      <w:tr w:rsidR="00FB795C" w:rsidRPr="009159B6" w14:paraId="6495C8F1"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7B4BE1B" w14:textId="77777777" w:rsidR="00FB795C" w:rsidRPr="009159B6" w:rsidRDefault="00FB795C">
            <w:pPr>
              <w:pStyle w:val="Tabletext"/>
              <w:jc w:val="center"/>
              <w:pPrChange w:id="3157" w:author="usuario" w:date="2020-09-01T16:52:00Z">
                <w:pPr>
                  <w:pStyle w:val="Tabletext"/>
                </w:pPr>
              </w:pPrChange>
            </w:pPr>
            <w:r w:rsidRPr="009159B6">
              <w:t>Generator</w:t>
            </w:r>
          </w:p>
        </w:tc>
        <w:tc>
          <w:tcPr>
            <w:tcW w:w="2418" w:type="dxa"/>
            <w:tcBorders>
              <w:top w:val="single" w:sz="7" w:space="0" w:color="000000"/>
              <w:left w:val="single" w:sz="7" w:space="0" w:color="000000"/>
              <w:bottom w:val="single" w:sz="6" w:space="0" w:color="FFFFFF"/>
              <w:right w:val="single" w:sz="6" w:space="0" w:color="FFFFFF"/>
            </w:tcBorders>
            <w:vAlign w:val="center"/>
          </w:tcPr>
          <w:p w14:paraId="4BEDE9C6" w14:textId="77777777" w:rsidR="00FB795C" w:rsidRPr="009159B6" w:rsidRDefault="00FB795C">
            <w:pPr>
              <w:pStyle w:val="Tabletext"/>
              <w:jc w:val="center"/>
              <w:pPrChange w:id="3158" w:author="usuario" w:date="2020-09-01T16:52:00Z">
                <w:pPr>
                  <w:pStyle w:val="Tabletext"/>
                </w:pPr>
              </w:pPrChange>
            </w:pPr>
            <w:r w:rsidRPr="009159B6">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012E3437" w14:textId="77777777" w:rsidR="00FB795C" w:rsidRPr="009159B6" w:rsidRDefault="00FB795C">
            <w:pPr>
              <w:pStyle w:val="Tabletext"/>
              <w:jc w:val="center"/>
              <w:pPrChange w:id="3159" w:author="usuario" w:date="2020-09-01T16:52:00Z">
                <w:pPr>
                  <w:pStyle w:val="Tabletext"/>
                </w:pPr>
              </w:pPrChange>
            </w:pPr>
            <w:r w:rsidRPr="009159B6">
              <w:t>Condition</w:t>
            </w:r>
          </w:p>
        </w:tc>
      </w:tr>
      <w:tr w:rsidR="00FB795C" w:rsidRPr="009159B6" w14:paraId="7DD270DD"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614AB0C6" w14:textId="77777777" w:rsidR="00FB795C" w:rsidRPr="009159B6" w:rsidRDefault="00FB795C">
            <w:pPr>
              <w:pStyle w:val="Tabletext"/>
              <w:jc w:val="center"/>
              <w:pPrChange w:id="3160" w:author="usuario" w:date="2020-09-01T16:52:00Z">
                <w:pPr>
                  <w:pStyle w:val="Tabletext"/>
                </w:pPr>
              </w:pPrChange>
            </w:pPr>
            <w:r w:rsidRPr="009159B6">
              <w:t>Fuel Level</w:t>
            </w:r>
          </w:p>
        </w:tc>
        <w:tc>
          <w:tcPr>
            <w:tcW w:w="2418" w:type="dxa"/>
            <w:tcBorders>
              <w:top w:val="single" w:sz="7" w:space="0" w:color="000000"/>
              <w:left w:val="single" w:sz="7" w:space="0" w:color="000000"/>
              <w:bottom w:val="single" w:sz="6" w:space="0" w:color="FFFFFF"/>
              <w:right w:val="single" w:sz="6" w:space="0" w:color="FFFFFF"/>
            </w:tcBorders>
            <w:vAlign w:val="center"/>
          </w:tcPr>
          <w:p w14:paraId="096C7E77" w14:textId="77777777" w:rsidR="00FB795C" w:rsidRPr="009159B6" w:rsidRDefault="00FB795C">
            <w:pPr>
              <w:pStyle w:val="Tabletext"/>
              <w:jc w:val="center"/>
              <w:pPrChange w:id="3161" w:author="usuario" w:date="2020-09-01T16:52:00Z">
                <w:pPr>
                  <w:pStyle w:val="Tabletext"/>
                </w:pPr>
              </w:pPrChange>
            </w:pPr>
            <w:r w:rsidRPr="009159B6">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223C493D" w14:textId="77777777" w:rsidR="00FB795C" w:rsidRPr="009159B6" w:rsidRDefault="00FB795C">
            <w:pPr>
              <w:pStyle w:val="Tabletext"/>
              <w:jc w:val="center"/>
              <w:pPrChange w:id="3162" w:author="usuario" w:date="2020-09-01T16:52:00Z">
                <w:pPr>
                  <w:pStyle w:val="Tabletext"/>
                </w:pPr>
              </w:pPrChange>
            </w:pPr>
            <w:r w:rsidRPr="009159B6">
              <w:t>Condition</w:t>
            </w:r>
          </w:p>
        </w:tc>
      </w:tr>
      <w:tr w:rsidR="00FB795C" w:rsidRPr="009159B6" w14:paraId="27DAAA67"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D40C7F9" w14:textId="77777777" w:rsidR="00FB795C" w:rsidRPr="009159B6" w:rsidRDefault="00FB795C">
            <w:pPr>
              <w:pStyle w:val="Tabletext"/>
              <w:jc w:val="center"/>
              <w:pPrChange w:id="3163" w:author="usuario" w:date="2020-09-01T16:52:00Z">
                <w:pPr>
                  <w:pStyle w:val="Tabletext"/>
                </w:pPr>
              </w:pPrChange>
            </w:pPr>
            <w:r w:rsidRPr="009159B6">
              <w:t>Engine Fail to Start</w:t>
            </w:r>
          </w:p>
        </w:tc>
        <w:tc>
          <w:tcPr>
            <w:tcW w:w="2418" w:type="dxa"/>
            <w:tcBorders>
              <w:top w:val="single" w:sz="7" w:space="0" w:color="000000"/>
              <w:left w:val="single" w:sz="7" w:space="0" w:color="000000"/>
              <w:bottom w:val="single" w:sz="6" w:space="0" w:color="FFFFFF"/>
              <w:right w:val="single" w:sz="6" w:space="0" w:color="FFFFFF"/>
            </w:tcBorders>
            <w:vAlign w:val="center"/>
          </w:tcPr>
          <w:p w14:paraId="09444E56" w14:textId="77777777" w:rsidR="00FB795C" w:rsidRPr="009159B6" w:rsidRDefault="00FB795C">
            <w:pPr>
              <w:pStyle w:val="Tabletext"/>
              <w:jc w:val="center"/>
              <w:pPrChange w:id="3164" w:author="usuario" w:date="2020-09-01T16:52:00Z">
                <w:pPr>
                  <w:pStyle w:val="Tabletext"/>
                </w:pPr>
              </w:pPrChange>
            </w:pPr>
            <w:r w:rsidRPr="009159B6">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1C7DF988" w14:textId="77777777" w:rsidR="00FB795C" w:rsidRPr="009159B6" w:rsidRDefault="00FB795C">
            <w:pPr>
              <w:pStyle w:val="Tabletext"/>
              <w:jc w:val="center"/>
              <w:pPrChange w:id="3165" w:author="usuario" w:date="2020-09-01T16:52:00Z">
                <w:pPr>
                  <w:pStyle w:val="Tabletext"/>
                </w:pPr>
              </w:pPrChange>
            </w:pPr>
            <w:r w:rsidRPr="009159B6">
              <w:t>Condition</w:t>
            </w:r>
          </w:p>
        </w:tc>
      </w:tr>
      <w:tr w:rsidR="00FB795C" w:rsidRPr="009159B6" w14:paraId="3125EC5A"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0AC7FCA6" w14:textId="77777777" w:rsidR="00FB795C" w:rsidRPr="009159B6" w:rsidRDefault="00FB795C">
            <w:pPr>
              <w:pStyle w:val="Tabletext"/>
              <w:jc w:val="center"/>
              <w:pPrChange w:id="3166" w:author="usuario" w:date="2020-09-01T16:52:00Z">
                <w:pPr>
                  <w:pStyle w:val="Tabletext"/>
                </w:pPr>
              </w:pPrChange>
            </w:pPr>
            <w:r w:rsidRPr="009159B6">
              <w:t>Alternator Voltage</w:t>
            </w:r>
          </w:p>
        </w:tc>
        <w:tc>
          <w:tcPr>
            <w:tcW w:w="2418" w:type="dxa"/>
            <w:tcBorders>
              <w:top w:val="single" w:sz="7" w:space="0" w:color="000000"/>
              <w:left w:val="single" w:sz="7" w:space="0" w:color="000000"/>
              <w:bottom w:val="single" w:sz="6" w:space="0" w:color="FFFFFF"/>
              <w:right w:val="single" w:sz="6" w:space="0" w:color="FFFFFF"/>
            </w:tcBorders>
            <w:vAlign w:val="center"/>
          </w:tcPr>
          <w:p w14:paraId="35342DDE" w14:textId="77777777" w:rsidR="00FB795C" w:rsidRPr="009159B6" w:rsidRDefault="00FB795C">
            <w:pPr>
              <w:pStyle w:val="Tabletext"/>
              <w:jc w:val="center"/>
              <w:pPrChange w:id="3167" w:author="usuario" w:date="2020-09-01T16:52:00Z">
                <w:pPr>
                  <w:pStyle w:val="Tabletext"/>
                </w:pPr>
              </w:pPrChange>
            </w:pPr>
            <w:r w:rsidRPr="009159B6">
              <w:t>Normal/ Low or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2DD07504" w14:textId="77777777" w:rsidR="00FB795C" w:rsidRPr="009159B6" w:rsidRDefault="00FB795C">
            <w:pPr>
              <w:pStyle w:val="Tabletext"/>
              <w:jc w:val="center"/>
              <w:pPrChange w:id="3168" w:author="usuario" w:date="2020-09-01T16:52:00Z">
                <w:pPr>
                  <w:pStyle w:val="Tabletext"/>
                </w:pPr>
              </w:pPrChange>
            </w:pPr>
            <w:r w:rsidRPr="009159B6">
              <w:t>Condition</w:t>
            </w:r>
          </w:p>
        </w:tc>
      </w:tr>
      <w:tr w:rsidR="00FB795C" w:rsidRPr="009159B6" w14:paraId="7DE1BFD0"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16E900A1" w14:textId="77777777" w:rsidR="00FB795C" w:rsidRPr="009159B6" w:rsidRDefault="00FB795C">
            <w:pPr>
              <w:pStyle w:val="Tabletext"/>
              <w:jc w:val="center"/>
              <w:pPrChange w:id="3169" w:author="usuario" w:date="2020-09-01T16:52:00Z">
                <w:pPr>
                  <w:pStyle w:val="Tabletext"/>
                </w:pPr>
              </w:pPrChange>
            </w:pPr>
            <w:r w:rsidRPr="009159B6">
              <w:t>Engine Temperature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3C9E25B" w14:textId="77777777" w:rsidR="00FB795C" w:rsidRPr="009159B6" w:rsidRDefault="00FB795C">
            <w:pPr>
              <w:pStyle w:val="Tabletext"/>
              <w:jc w:val="center"/>
              <w:pPrChange w:id="3170" w:author="usuario" w:date="2020-09-01T16:52:00Z">
                <w:pPr>
                  <w:pStyle w:val="Tabletext"/>
                </w:pPr>
              </w:pPrChange>
            </w:pPr>
            <w:r w:rsidRPr="009159B6">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72FD6392" w14:textId="77777777" w:rsidR="00FB795C" w:rsidRPr="009159B6" w:rsidRDefault="00FB795C">
            <w:pPr>
              <w:pStyle w:val="Tabletext"/>
              <w:jc w:val="center"/>
              <w:pPrChange w:id="3171" w:author="usuario" w:date="2020-09-01T16:52:00Z">
                <w:pPr>
                  <w:pStyle w:val="Tabletext"/>
                </w:pPr>
              </w:pPrChange>
            </w:pPr>
            <w:r w:rsidRPr="009159B6">
              <w:t>Condition</w:t>
            </w:r>
          </w:p>
        </w:tc>
      </w:tr>
      <w:tr w:rsidR="00FB795C" w:rsidRPr="009159B6" w14:paraId="3B37431E"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8887E6E" w14:textId="77777777" w:rsidR="00FB795C" w:rsidRPr="009159B6" w:rsidRDefault="00FB795C">
            <w:pPr>
              <w:pStyle w:val="Tabletext"/>
              <w:jc w:val="center"/>
              <w:pPrChange w:id="3172" w:author="usuario" w:date="2020-09-01T16:52:00Z">
                <w:pPr>
                  <w:pStyle w:val="Tabletext"/>
                </w:pPr>
              </w:pPrChange>
            </w:pPr>
            <w:r w:rsidRPr="009159B6">
              <w:t>Engine Oil Pressure</w:t>
            </w:r>
          </w:p>
        </w:tc>
        <w:tc>
          <w:tcPr>
            <w:tcW w:w="2418" w:type="dxa"/>
            <w:tcBorders>
              <w:top w:val="single" w:sz="7" w:space="0" w:color="000000"/>
              <w:left w:val="single" w:sz="7" w:space="0" w:color="000000"/>
              <w:bottom w:val="single" w:sz="6" w:space="0" w:color="FFFFFF"/>
              <w:right w:val="single" w:sz="6" w:space="0" w:color="FFFFFF"/>
            </w:tcBorders>
            <w:vAlign w:val="center"/>
          </w:tcPr>
          <w:p w14:paraId="07672326" w14:textId="77777777" w:rsidR="00FB795C" w:rsidRPr="009159B6" w:rsidRDefault="00FB795C">
            <w:pPr>
              <w:pStyle w:val="Tabletext"/>
              <w:jc w:val="center"/>
              <w:pPrChange w:id="3173" w:author="usuario" w:date="2020-09-01T16:52:00Z">
                <w:pPr>
                  <w:pStyle w:val="Tabletext"/>
                </w:pPr>
              </w:pPrChange>
            </w:pPr>
            <w:r w:rsidRPr="009159B6">
              <w:t>Normal / Low</w:t>
            </w:r>
          </w:p>
        </w:tc>
        <w:tc>
          <w:tcPr>
            <w:tcW w:w="1848" w:type="dxa"/>
            <w:tcBorders>
              <w:top w:val="single" w:sz="7" w:space="0" w:color="000000"/>
              <w:left w:val="single" w:sz="7" w:space="0" w:color="000000"/>
              <w:bottom w:val="single" w:sz="6" w:space="0" w:color="FFFFFF"/>
              <w:right w:val="single" w:sz="7" w:space="0" w:color="000000"/>
            </w:tcBorders>
            <w:vAlign w:val="center"/>
          </w:tcPr>
          <w:p w14:paraId="1ABC0C79" w14:textId="77777777" w:rsidR="00FB795C" w:rsidRPr="009159B6" w:rsidRDefault="00FB795C">
            <w:pPr>
              <w:pStyle w:val="Tabletext"/>
              <w:jc w:val="center"/>
              <w:pPrChange w:id="3174" w:author="usuario" w:date="2020-09-01T16:52:00Z">
                <w:pPr>
                  <w:pStyle w:val="Tabletext"/>
                </w:pPr>
              </w:pPrChange>
            </w:pPr>
            <w:r w:rsidRPr="009159B6">
              <w:t>Condition</w:t>
            </w:r>
          </w:p>
        </w:tc>
      </w:tr>
      <w:tr w:rsidR="00FB795C" w:rsidRPr="009159B6" w14:paraId="16EDDE68"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216A279" w14:textId="77777777" w:rsidR="00FB795C" w:rsidRPr="009159B6" w:rsidRDefault="00FB795C">
            <w:pPr>
              <w:pStyle w:val="Tabletext"/>
              <w:jc w:val="center"/>
              <w:pPrChange w:id="3175" w:author="usuario" w:date="2020-09-01T16:52:00Z">
                <w:pPr>
                  <w:pStyle w:val="Tabletext"/>
                </w:pPr>
              </w:pPrChange>
            </w:pPr>
            <w:r w:rsidRPr="009159B6">
              <w:t>Engine Speed</w:t>
            </w:r>
          </w:p>
        </w:tc>
        <w:tc>
          <w:tcPr>
            <w:tcW w:w="2418" w:type="dxa"/>
            <w:tcBorders>
              <w:top w:val="single" w:sz="7" w:space="0" w:color="000000"/>
              <w:left w:val="single" w:sz="7" w:space="0" w:color="000000"/>
              <w:bottom w:val="single" w:sz="6" w:space="0" w:color="FFFFFF"/>
              <w:right w:val="single" w:sz="6" w:space="0" w:color="FFFFFF"/>
            </w:tcBorders>
            <w:vAlign w:val="center"/>
          </w:tcPr>
          <w:p w14:paraId="4963EE39" w14:textId="77777777" w:rsidR="00FB795C" w:rsidRPr="009159B6" w:rsidRDefault="00FB795C">
            <w:pPr>
              <w:pStyle w:val="Tabletext"/>
              <w:jc w:val="center"/>
              <w:pPrChange w:id="3176" w:author="usuario" w:date="2020-09-01T16:52:00Z">
                <w:pPr>
                  <w:pStyle w:val="Tabletext"/>
                </w:pPr>
              </w:pPrChange>
            </w:pPr>
            <w:r w:rsidRPr="009159B6">
              <w:t>Normal / High</w:t>
            </w:r>
          </w:p>
        </w:tc>
        <w:tc>
          <w:tcPr>
            <w:tcW w:w="1848" w:type="dxa"/>
            <w:tcBorders>
              <w:top w:val="single" w:sz="7" w:space="0" w:color="000000"/>
              <w:left w:val="single" w:sz="7" w:space="0" w:color="000000"/>
              <w:bottom w:val="single" w:sz="6" w:space="0" w:color="FFFFFF"/>
              <w:right w:val="single" w:sz="7" w:space="0" w:color="000000"/>
            </w:tcBorders>
            <w:vAlign w:val="center"/>
          </w:tcPr>
          <w:p w14:paraId="19B6DAA0" w14:textId="77777777" w:rsidR="00FB795C" w:rsidRPr="009159B6" w:rsidRDefault="00FB795C">
            <w:pPr>
              <w:pStyle w:val="Tabletext"/>
              <w:jc w:val="center"/>
              <w:pPrChange w:id="3177" w:author="usuario" w:date="2020-09-01T16:52:00Z">
                <w:pPr>
                  <w:pStyle w:val="Tabletext"/>
                </w:pPr>
              </w:pPrChange>
            </w:pPr>
            <w:r w:rsidRPr="009159B6">
              <w:t>Condition</w:t>
            </w:r>
          </w:p>
        </w:tc>
      </w:tr>
      <w:tr w:rsidR="00FB795C" w:rsidRPr="009159B6" w14:paraId="53B15B85"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3E79EAB0" w14:textId="77777777" w:rsidR="00FB795C" w:rsidRPr="009159B6" w:rsidRDefault="00FB795C">
            <w:pPr>
              <w:pStyle w:val="Tabletext"/>
              <w:jc w:val="center"/>
              <w:pPrChange w:id="3178" w:author="usuario" w:date="2020-09-01T16:52:00Z">
                <w:pPr>
                  <w:pStyle w:val="Tabletext"/>
                </w:pPr>
              </w:pPrChange>
            </w:pPr>
            <w:r w:rsidRPr="009159B6">
              <w:t>Starter Battery Charger</w:t>
            </w:r>
          </w:p>
        </w:tc>
        <w:tc>
          <w:tcPr>
            <w:tcW w:w="2418" w:type="dxa"/>
            <w:tcBorders>
              <w:top w:val="single" w:sz="7" w:space="0" w:color="000000"/>
              <w:left w:val="single" w:sz="7" w:space="0" w:color="000000"/>
              <w:bottom w:val="single" w:sz="6" w:space="0" w:color="FFFFFF"/>
              <w:right w:val="single" w:sz="6" w:space="0" w:color="FFFFFF"/>
            </w:tcBorders>
            <w:vAlign w:val="center"/>
          </w:tcPr>
          <w:p w14:paraId="662D3089" w14:textId="77777777" w:rsidR="00FB795C" w:rsidRPr="009159B6" w:rsidRDefault="00FB795C">
            <w:pPr>
              <w:pStyle w:val="Tabletext"/>
              <w:jc w:val="center"/>
              <w:pPrChange w:id="3179" w:author="usuario" w:date="2020-09-01T16:52:00Z">
                <w:pPr>
                  <w:pStyle w:val="Tabletext"/>
                </w:pPr>
              </w:pPrChange>
            </w:pPr>
            <w:r w:rsidRPr="009159B6">
              <w:t>Normal / Fail</w:t>
            </w:r>
          </w:p>
        </w:tc>
        <w:tc>
          <w:tcPr>
            <w:tcW w:w="1848" w:type="dxa"/>
            <w:tcBorders>
              <w:top w:val="single" w:sz="7" w:space="0" w:color="000000"/>
              <w:left w:val="single" w:sz="7" w:space="0" w:color="000000"/>
              <w:bottom w:val="single" w:sz="6" w:space="0" w:color="FFFFFF"/>
              <w:right w:val="single" w:sz="7" w:space="0" w:color="000000"/>
            </w:tcBorders>
            <w:vAlign w:val="center"/>
          </w:tcPr>
          <w:p w14:paraId="6EABE65C" w14:textId="77777777" w:rsidR="00FB795C" w:rsidRPr="009159B6" w:rsidRDefault="00FB795C">
            <w:pPr>
              <w:pStyle w:val="Tabletext"/>
              <w:jc w:val="center"/>
              <w:pPrChange w:id="3180" w:author="usuario" w:date="2020-09-01T16:52:00Z">
                <w:pPr>
                  <w:pStyle w:val="Tabletext"/>
                </w:pPr>
              </w:pPrChange>
            </w:pPr>
            <w:r w:rsidRPr="009159B6">
              <w:t>Condition</w:t>
            </w:r>
          </w:p>
        </w:tc>
      </w:tr>
      <w:tr w:rsidR="00FB795C" w:rsidRPr="009159B6" w14:paraId="6E5647B6"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5610E025" w14:textId="77777777" w:rsidR="00FB795C" w:rsidRPr="009159B6" w:rsidRDefault="00FB795C">
            <w:pPr>
              <w:pStyle w:val="Tabletext"/>
              <w:jc w:val="center"/>
              <w:pPrChange w:id="3181" w:author="usuario" w:date="2020-09-01T16:52:00Z">
                <w:pPr>
                  <w:pStyle w:val="Tabletext"/>
                </w:pPr>
              </w:pPrChange>
            </w:pPr>
            <w:r w:rsidRPr="009159B6">
              <w:t>Alternator Current</w:t>
            </w:r>
          </w:p>
        </w:tc>
        <w:tc>
          <w:tcPr>
            <w:tcW w:w="2418" w:type="dxa"/>
            <w:tcBorders>
              <w:top w:val="single" w:sz="7" w:space="0" w:color="000000"/>
              <w:left w:val="single" w:sz="7" w:space="0" w:color="000000"/>
              <w:bottom w:val="single" w:sz="6" w:space="0" w:color="FFFFFF"/>
              <w:right w:val="single" w:sz="6" w:space="0" w:color="FFFFFF"/>
            </w:tcBorders>
            <w:vAlign w:val="center"/>
          </w:tcPr>
          <w:p w14:paraId="6073DBAF" w14:textId="77777777" w:rsidR="00FB795C" w:rsidRPr="009159B6" w:rsidRDefault="00FB795C">
            <w:pPr>
              <w:pStyle w:val="Tabletext"/>
              <w:jc w:val="center"/>
              <w:pPrChange w:id="3182" w:author="usuario" w:date="2020-09-01T16:52:00Z">
                <w:pPr>
                  <w:pStyle w:val="Tabletext"/>
                </w:pPr>
              </w:pPrChange>
            </w:pPr>
            <w:r w:rsidRPr="009159B6">
              <w:t>Current in Amps</w:t>
            </w:r>
          </w:p>
        </w:tc>
        <w:tc>
          <w:tcPr>
            <w:tcW w:w="1848" w:type="dxa"/>
            <w:tcBorders>
              <w:top w:val="single" w:sz="7" w:space="0" w:color="000000"/>
              <w:left w:val="single" w:sz="7" w:space="0" w:color="000000"/>
              <w:bottom w:val="single" w:sz="6" w:space="0" w:color="FFFFFF"/>
              <w:right w:val="single" w:sz="7" w:space="0" w:color="000000"/>
            </w:tcBorders>
            <w:vAlign w:val="center"/>
          </w:tcPr>
          <w:p w14:paraId="57BFA629" w14:textId="77777777" w:rsidR="00FB795C" w:rsidRPr="009159B6" w:rsidRDefault="00FB795C">
            <w:pPr>
              <w:pStyle w:val="Tabletext"/>
              <w:jc w:val="center"/>
              <w:pPrChange w:id="3183" w:author="usuario" w:date="2020-09-01T16:52:00Z">
                <w:pPr>
                  <w:pStyle w:val="Tabletext"/>
                </w:pPr>
              </w:pPrChange>
            </w:pPr>
            <w:r w:rsidRPr="009159B6">
              <w:t>Analogue</w:t>
            </w:r>
          </w:p>
        </w:tc>
      </w:tr>
      <w:tr w:rsidR="00FB795C" w:rsidRPr="009159B6" w14:paraId="35598439" w14:textId="77777777" w:rsidTr="00164AB3">
        <w:trPr>
          <w:jc w:val="center"/>
        </w:trPr>
        <w:tc>
          <w:tcPr>
            <w:tcW w:w="3144" w:type="dxa"/>
            <w:tcBorders>
              <w:top w:val="single" w:sz="7" w:space="0" w:color="000000"/>
              <w:left w:val="single" w:sz="7" w:space="0" w:color="000000"/>
              <w:bottom w:val="single" w:sz="6" w:space="0" w:color="FFFFFF"/>
              <w:right w:val="single" w:sz="6" w:space="0" w:color="FFFFFF"/>
            </w:tcBorders>
            <w:vAlign w:val="center"/>
          </w:tcPr>
          <w:p w14:paraId="7F0A02A1" w14:textId="77777777" w:rsidR="00FB795C" w:rsidRPr="009159B6" w:rsidRDefault="00FB795C">
            <w:pPr>
              <w:pStyle w:val="Tabletext"/>
              <w:jc w:val="center"/>
              <w:pPrChange w:id="3184" w:author="usuario" w:date="2020-09-01T16:52:00Z">
                <w:pPr>
                  <w:pStyle w:val="Tabletext"/>
                </w:pPr>
              </w:pPrChange>
            </w:pPr>
            <w:r w:rsidRPr="009159B6">
              <w:t>Generator Reset to Normal</w:t>
            </w:r>
          </w:p>
        </w:tc>
        <w:tc>
          <w:tcPr>
            <w:tcW w:w="2418" w:type="dxa"/>
            <w:tcBorders>
              <w:top w:val="single" w:sz="7" w:space="0" w:color="000000"/>
              <w:left w:val="single" w:sz="7" w:space="0" w:color="000000"/>
              <w:bottom w:val="single" w:sz="6" w:space="0" w:color="FFFFFF"/>
              <w:right w:val="single" w:sz="6" w:space="0" w:color="FFFFFF"/>
            </w:tcBorders>
            <w:vAlign w:val="center"/>
          </w:tcPr>
          <w:p w14:paraId="3E13E1E2" w14:textId="77777777" w:rsidR="00FB795C" w:rsidRPr="009159B6" w:rsidRDefault="00FB795C">
            <w:pPr>
              <w:pStyle w:val="Tabletext"/>
              <w:jc w:val="center"/>
              <w:pPrChange w:id="3185" w:author="usuario" w:date="2020-09-01T16:52:00Z">
                <w:pPr>
                  <w:pStyle w:val="Tabletext"/>
                </w:pPr>
              </w:pPrChange>
            </w:pPr>
            <w:r w:rsidRPr="009159B6">
              <w:t>Reset</w:t>
            </w:r>
          </w:p>
        </w:tc>
        <w:tc>
          <w:tcPr>
            <w:tcW w:w="1848" w:type="dxa"/>
            <w:tcBorders>
              <w:top w:val="single" w:sz="7" w:space="0" w:color="000000"/>
              <w:left w:val="single" w:sz="7" w:space="0" w:color="000000"/>
              <w:bottom w:val="single" w:sz="6" w:space="0" w:color="FFFFFF"/>
              <w:right w:val="single" w:sz="7" w:space="0" w:color="000000"/>
            </w:tcBorders>
            <w:vAlign w:val="center"/>
          </w:tcPr>
          <w:p w14:paraId="1BCD7DA3" w14:textId="77777777" w:rsidR="00FB795C" w:rsidRPr="009159B6" w:rsidRDefault="00FB795C">
            <w:pPr>
              <w:pStyle w:val="Tabletext"/>
              <w:jc w:val="center"/>
              <w:pPrChange w:id="3186" w:author="usuario" w:date="2020-09-01T16:52:00Z">
                <w:pPr>
                  <w:pStyle w:val="Tabletext"/>
                </w:pPr>
              </w:pPrChange>
            </w:pPr>
            <w:r w:rsidRPr="009159B6">
              <w:t>Control</w:t>
            </w:r>
          </w:p>
        </w:tc>
      </w:tr>
      <w:tr w:rsidR="00FB795C" w:rsidRPr="009159B6" w14:paraId="77968543" w14:textId="77777777" w:rsidTr="00164AB3">
        <w:trPr>
          <w:jc w:val="center"/>
        </w:trPr>
        <w:tc>
          <w:tcPr>
            <w:tcW w:w="3144" w:type="dxa"/>
            <w:tcBorders>
              <w:top w:val="single" w:sz="7" w:space="0" w:color="000000"/>
              <w:left w:val="single" w:sz="7" w:space="0" w:color="000000"/>
              <w:bottom w:val="single" w:sz="7" w:space="0" w:color="000000"/>
              <w:right w:val="single" w:sz="6" w:space="0" w:color="FFFFFF"/>
            </w:tcBorders>
            <w:vAlign w:val="center"/>
          </w:tcPr>
          <w:p w14:paraId="4632466A" w14:textId="77777777" w:rsidR="00FB795C" w:rsidRPr="009159B6" w:rsidRDefault="00FB795C">
            <w:pPr>
              <w:pStyle w:val="Tabletext"/>
              <w:jc w:val="center"/>
              <w:pPrChange w:id="3187" w:author="usuario" w:date="2020-09-01T16:52:00Z">
                <w:pPr>
                  <w:pStyle w:val="Tabletext"/>
                </w:pPr>
              </w:pPrChange>
            </w:pPr>
            <w:r w:rsidRPr="009159B6">
              <w:t>Generator Control</w:t>
            </w:r>
          </w:p>
        </w:tc>
        <w:tc>
          <w:tcPr>
            <w:tcW w:w="2418" w:type="dxa"/>
            <w:tcBorders>
              <w:top w:val="single" w:sz="7" w:space="0" w:color="000000"/>
              <w:left w:val="single" w:sz="7" w:space="0" w:color="000000"/>
              <w:bottom w:val="single" w:sz="7" w:space="0" w:color="000000"/>
              <w:right w:val="single" w:sz="6" w:space="0" w:color="FFFFFF"/>
            </w:tcBorders>
            <w:vAlign w:val="center"/>
          </w:tcPr>
          <w:p w14:paraId="11C423D5" w14:textId="77777777" w:rsidR="00FB795C" w:rsidRPr="009159B6" w:rsidRDefault="00FB795C">
            <w:pPr>
              <w:pStyle w:val="Tabletext"/>
              <w:jc w:val="center"/>
              <w:pPrChange w:id="3188" w:author="usuario" w:date="2020-09-01T16:52:00Z">
                <w:pPr>
                  <w:pStyle w:val="Tabletext"/>
                </w:pPr>
              </w:pPrChange>
            </w:pPr>
            <w:r w:rsidRPr="009159B6">
              <w:t>Start / Stop</w:t>
            </w:r>
          </w:p>
        </w:tc>
        <w:tc>
          <w:tcPr>
            <w:tcW w:w="1848" w:type="dxa"/>
            <w:tcBorders>
              <w:top w:val="single" w:sz="7" w:space="0" w:color="000000"/>
              <w:left w:val="single" w:sz="7" w:space="0" w:color="000000"/>
              <w:bottom w:val="single" w:sz="7" w:space="0" w:color="000000"/>
              <w:right w:val="single" w:sz="7" w:space="0" w:color="000000"/>
            </w:tcBorders>
            <w:vAlign w:val="center"/>
          </w:tcPr>
          <w:p w14:paraId="2C9F5542" w14:textId="77777777" w:rsidR="00FB795C" w:rsidRPr="009159B6" w:rsidRDefault="00FB795C">
            <w:pPr>
              <w:pStyle w:val="Tabletext"/>
              <w:jc w:val="center"/>
              <w:pPrChange w:id="3189" w:author="usuario" w:date="2020-09-01T16:52:00Z">
                <w:pPr>
                  <w:pStyle w:val="Tabletext"/>
                </w:pPr>
              </w:pPrChange>
            </w:pPr>
            <w:r w:rsidRPr="009159B6">
              <w:t>Control</w:t>
            </w:r>
          </w:p>
        </w:tc>
      </w:tr>
    </w:tbl>
    <w:p w14:paraId="2636FA24" w14:textId="77777777" w:rsidR="00FB795C" w:rsidRPr="009159B6" w:rsidRDefault="00FB795C">
      <w:pPr>
        <w:jc w:val="both"/>
        <w:pPrChange w:id="3190" w:author="usuario" w:date="2020-09-01T16:50:00Z">
          <w:pPr/>
        </w:pPrChange>
      </w:pPr>
    </w:p>
    <w:p w14:paraId="653065D1" w14:textId="77777777" w:rsidR="00FB795C" w:rsidRPr="009159B6" w:rsidRDefault="00FB795C">
      <w:pPr>
        <w:pStyle w:val="BodyText"/>
        <w:jc w:val="both"/>
        <w:pPrChange w:id="3191" w:author="usuario" w:date="2020-09-01T16:50:00Z">
          <w:pPr>
            <w:pStyle w:val="BodyText"/>
          </w:pPr>
        </w:pPrChange>
      </w:pPr>
      <w:r w:rsidRPr="009159B6">
        <w:t>A mains failure diesel generator set would normally include a control panel monitoring its performance and providing trips and alarms to maintain the site in a safe condition.  To minimise the data transmitted by the monitoring system these trips and alarms are often combined to give a general alarm indication.</w:t>
      </w:r>
    </w:p>
    <w:p w14:paraId="0CBEE828" w14:textId="44B77625" w:rsidR="00FB795C" w:rsidRPr="009159B6" w:rsidRDefault="00FB795C">
      <w:pPr>
        <w:pStyle w:val="Heading3"/>
        <w:jc w:val="both"/>
        <w:pPrChange w:id="3192" w:author="usuario" w:date="2020-09-01T16:50:00Z">
          <w:pPr>
            <w:pStyle w:val="Heading3"/>
          </w:pPr>
        </w:pPrChange>
      </w:pPr>
      <w:bookmarkStart w:id="3193" w:name="_Toc49294868"/>
      <w:r w:rsidRPr="009159B6">
        <w:t>Mains with a battery backup system</w:t>
      </w:r>
      <w:bookmarkEnd w:id="3193"/>
    </w:p>
    <w:p w14:paraId="12DD0938" w14:textId="4D3C4A40" w:rsidR="00FB795C" w:rsidRPr="009159B6" w:rsidRDefault="00FB795C" w:rsidP="00444E79">
      <w:pPr>
        <w:pStyle w:val="Tablecaption"/>
        <w:jc w:val="center"/>
      </w:pPr>
      <w:bookmarkStart w:id="3194" w:name="_Toc49294944"/>
      <w:r w:rsidRPr="009159B6">
        <w:t>Mains with a battery backup system signals</w:t>
      </w:r>
      <w:bookmarkEnd w:id="3194"/>
    </w:p>
    <w:tbl>
      <w:tblPr>
        <w:tblW w:w="7594" w:type="dxa"/>
        <w:jc w:val="center"/>
        <w:tblLayout w:type="fixed"/>
        <w:tblCellMar>
          <w:left w:w="112" w:type="dxa"/>
          <w:right w:w="112" w:type="dxa"/>
        </w:tblCellMar>
        <w:tblLook w:val="0000" w:firstRow="0" w:lastRow="0" w:firstColumn="0" w:lastColumn="0" w:noHBand="0" w:noVBand="0"/>
      </w:tblPr>
      <w:tblGrid>
        <w:gridCol w:w="3798"/>
        <w:gridCol w:w="1931"/>
        <w:gridCol w:w="1865"/>
      </w:tblGrid>
      <w:tr w:rsidR="00FB795C" w:rsidRPr="009159B6" w14:paraId="7AD8A571" w14:textId="77777777" w:rsidTr="00164AB3">
        <w:trPr>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3AC669F" w14:textId="77777777" w:rsidR="00FB795C" w:rsidRPr="009159B6" w:rsidRDefault="00FB795C">
            <w:pPr>
              <w:pStyle w:val="Tableheading"/>
              <w:jc w:val="center"/>
              <w:rPr>
                <w:lang w:val="en-GB"/>
              </w:rPr>
              <w:pPrChange w:id="3195" w:author="usuario" w:date="2020-09-01T16:53:00Z">
                <w:pPr>
                  <w:pStyle w:val="Tableheading"/>
                </w:pPr>
              </w:pPrChange>
            </w:pPr>
            <w:r w:rsidRPr="009159B6">
              <w:rPr>
                <w:lang w:val="en-GB"/>
              </w:rPr>
              <w:t>PARAMETER</w:t>
            </w:r>
          </w:p>
        </w:tc>
        <w:tc>
          <w:tcPr>
            <w:tcW w:w="1931" w:type="dxa"/>
            <w:tcBorders>
              <w:top w:val="single" w:sz="7" w:space="0" w:color="000000"/>
              <w:left w:val="single" w:sz="7" w:space="0" w:color="000000"/>
              <w:bottom w:val="single" w:sz="6" w:space="0" w:color="FFFFFF"/>
              <w:right w:val="single" w:sz="6" w:space="0" w:color="FFFFFF"/>
            </w:tcBorders>
            <w:vAlign w:val="center"/>
          </w:tcPr>
          <w:p w14:paraId="67E9DC0B" w14:textId="77777777" w:rsidR="00FB795C" w:rsidRPr="009159B6" w:rsidRDefault="00FB795C">
            <w:pPr>
              <w:pStyle w:val="Tableheading"/>
              <w:jc w:val="center"/>
              <w:rPr>
                <w:lang w:val="en-GB"/>
              </w:rPr>
              <w:pPrChange w:id="3196" w:author="usuario" w:date="2020-09-01T16:53:00Z">
                <w:pPr>
                  <w:pStyle w:val="Tableheading"/>
                </w:pPr>
              </w:pPrChange>
            </w:pPr>
            <w:r w:rsidRPr="009159B6">
              <w:rPr>
                <w:lang w:val="en-GB"/>
              </w:rPr>
              <w:t>OPTIONS</w:t>
            </w:r>
          </w:p>
        </w:tc>
        <w:tc>
          <w:tcPr>
            <w:tcW w:w="1865" w:type="dxa"/>
            <w:tcBorders>
              <w:top w:val="single" w:sz="7" w:space="0" w:color="000000"/>
              <w:left w:val="single" w:sz="7" w:space="0" w:color="000000"/>
              <w:bottom w:val="single" w:sz="6" w:space="0" w:color="FFFFFF"/>
              <w:right w:val="single" w:sz="7" w:space="0" w:color="000000"/>
            </w:tcBorders>
            <w:vAlign w:val="center"/>
          </w:tcPr>
          <w:p w14:paraId="11AB7C9F" w14:textId="77777777" w:rsidR="00FB795C" w:rsidRPr="009159B6" w:rsidRDefault="00FB795C">
            <w:pPr>
              <w:pStyle w:val="Tableheading"/>
              <w:jc w:val="center"/>
              <w:rPr>
                <w:lang w:val="en-GB"/>
              </w:rPr>
              <w:pPrChange w:id="3197" w:author="usuario" w:date="2020-09-01T16:53:00Z">
                <w:pPr>
                  <w:pStyle w:val="Tableheading"/>
                </w:pPr>
              </w:pPrChange>
            </w:pPr>
            <w:r w:rsidRPr="009159B6">
              <w:rPr>
                <w:lang w:val="en-GB"/>
              </w:rPr>
              <w:t>SIGNAL</w:t>
            </w:r>
          </w:p>
        </w:tc>
      </w:tr>
      <w:tr w:rsidR="00FB795C" w:rsidRPr="009159B6" w14:paraId="0574E70F"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644FDD67" w14:textId="479D0E39" w:rsidR="00FB795C" w:rsidRPr="009159B6" w:rsidRDefault="00FB795C">
            <w:pPr>
              <w:pStyle w:val="Tabletext"/>
              <w:jc w:val="center"/>
              <w:pPrChange w:id="3198" w:author="usuario" w:date="2020-09-01T16:53:00Z">
                <w:pPr>
                  <w:pStyle w:val="Tabletext"/>
                </w:pPr>
              </w:pPrChange>
            </w:pPr>
            <w:r w:rsidRPr="009159B6">
              <w:t>Mains Supply</w:t>
            </w:r>
          </w:p>
        </w:tc>
        <w:tc>
          <w:tcPr>
            <w:tcW w:w="1931" w:type="dxa"/>
            <w:tcBorders>
              <w:top w:val="single" w:sz="7" w:space="0" w:color="000000"/>
              <w:left w:val="single" w:sz="7" w:space="0" w:color="000000"/>
              <w:bottom w:val="single" w:sz="6" w:space="0" w:color="FFFFFF"/>
              <w:right w:val="single" w:sz="6" w:space="0" w:color="FFFFFF"/>
            </w:tcBorders>
            <w:vAlign w:val="center"/>
          </w:tcPr>
          <w:p w14:paraId="66EDB446" w14:textId="77777777" w:rsidR="00FB795C" w:rsidRPr="009159B6" w:rsidRDefault="00FB795C">
            <w:pPr>
              <w:pStyle w:val="Tabletext"/>
              <w:jc w:val="center"/>
              <w:pPrChange w:id="3199" w:author="usuario" w:date="2020-09-01T16:53:00Z">
                <w:pPr>
                  <w:pStyle w:val="Tabletext"/>
                </w:pPr>
              </w:pPrChange>
            </w:pPr>
            <w:r w:rsidRPr="009159B6">
              <w:t>On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4829C4EF" w14:textId="77777777" w:rsidR="00FB795C" w:rsidRPr="009159B6" w:rsidRDefault="00FB795C">
            <w:pPr>
              <w:pStyle w:val="Tabletext"/>
              <w:jc w:val="center"/>
              <w:pPrChange w:id="3200" w:author="usuario" w:date="2020-09-01T16:53:00Z">
                <w:pPr>
                  <w:pStyle w:val="Tabletext"/>
                </w:pPr>
              </w:pPrChange>
            </w:pPr>
            <w:r w:rsidRPr="009159B6">
              <w:t>Condition</w:t>
            </w:r>
          </w:p>
        </w:tc>
      </w:tr>
      <w:tr w:rsidR="00FB795C" w:rsidRPr="009159B6" w14:paraId="1AF596B0"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70D0E2F1" w14:textId="6F3789C1" w:rsidR="00FB795C" w:rsidRPr="009159B6" w:rsidRDefault="00FB795C">
            <w:pPr>
              <w:pStyle w:val="Tabletext"/>
              <w:jc w:val="center"/>
              <w:pPrChange w:id="3201" w:author="usuario" w:date="2020-09-01T16:53:00Z">
                <w:pPr>
                  <w:pStyle w:val="Tabletext"/>
                </w:pPr>
              </w:pPrChange>
            </w:pPr>
            <w:r w:rsidRPr="009159B6">
              <w:t>Battery Charger</w:t>
            </w:r>
          </w:p>
        </w:tc>
        <w:tc>
          <w:tcPr>
            <w:tcW w:w="1931" w:type="dxa"/>
            <w:tcBorders>
              <w:top w:val="single" w:sz="7" w:space="0" w:color="000000"/>
              <w:left w:val="single" w:sz="7" w:space="0" w:color="000000"/>
              <w:bottom w:val="single" w:sz="6" w:space="0" w:color="FFFFFF"/>
              <w:right w:val="single" w:sz="6" w:space="0" w:color="FFFFFF"/>
            </w:tcBorders>
            <w:vAlign w:val="center"/>
          </w:tcPr>
          <w:p w14:paraId="189F361B" w14:textId="77777777" w:rsidR="00FB795C" w:rsidRPr="009159B6" w:rsidRDefault="00FB795C">
            <w:pPr>
              <w:pStyle w:val="Tabletext"/>
              <w:jc w:val="center"/>
              <w:pPrChange w:id="3202" w:author="usuario" w:date="2020-09-01T16:53:00Z">
                <w:pPr>
                  <w:pStyle w:val="Tabletext"/>
                </w:pPr>
              </w:pPrChange>
            </w:pPr>
            <w:r w:rsidRPr="009159B6">
              <w:t>Normal / Fail</w:t>
            </w:r>
          </w:p>
        </w:tc>
        <w:tc>
          <w:tcPr>
            <w:tcW w:w="1865" w:type="dxa"/>
            <w:tcBorders>
              <w:top w:val="single" w:sz="7" w:space="0" w:color="000000"/>
              <w:left w:val="single" w:sz="7" w:space="0" w:color="000000"/>
              <w:bottom w:val="single" w:sz="6" w:space="0" w:color="FFFFFF"/>
              <w:right w:val="single" w:sz="7" w:space="0" w:color="000000"/>
            </w:tcBorders>
            <w:vAlign w:val="center"/>
          </w:tcPr>
          <w:p w14:paraId="2EEB7BB5" w14:textId="77777777" w:rsidR="00FB795C" w:rsidRPr="009159B6" w:rsidRDefault="00FB795C">
            <w:pPr>
              <w:pStyle w:val="Tabletext"/>
              <w:jc w:val="center"/>
              <w:pPrChange w:id="3203" w:author="usuario" w:date="2020-09-01T16:53:00Z">
                <w:pPr>
                  <w:pStyle w:val="Tabletext"/>
                </w:pPr>
              </w:pPrChange>
            </w:pPr>
            <w:r w:rsidRPr="009159B6">
              <w:t>Condition</w:t>
            </w:r>
          </w:p>
        </w:tc>
      </w:tr>
      <w:tr w:rsidR="00FB795C" w:rsidRPr="009159B6" w14:paraId="688F0999"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AA29FCC" w14:textId="77777777" w:rsidR="00FB795C" w:rsidRPr="009159B6" w:rsidRDefault="00FB795C">
            <w:pPr>
              <w:pStyle w:val="Tabletext"/>
              <w:jc w:val="center"/>
              <w:pPrChange w:id="3204" w:author="usuario" w:date="2020-09-01T16:53:00Z">
                <w:pPr>
                  <w:pStyle w:val="Tabletext"/>
                </w:pPr>
              </w:pPrChange>
            </w:pPr>
            <w:r w:rsidRPr="009159B6">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2BD9485A" w14:textId="77777777" w:rsidR="00FB795C" w:rsidRPr="009159B6" w:rsidRDefault="00FB795C">
            <w:pPr>
              <w:pStyle w:val="Tabletext"/>
              <w:jc w:val="center"/>
              <w:pPrChange w:id="3205" w:author="usuario" w:date="2020-09-01T16:53:00Z">
                <w:pPr>
                  <w:pStyle w:val="Tabletext"/>
                </w:pPr>
              </w:pPrChange>
            </w:pPr>
            <w:r w:rsidRPr="009159B6">
              <w:t>Normal / High</w:t>
            </w:r>
          </w:p>
        </w:tc>
        <w:tc>
          <w:tcPr>
            <w:tcW w:w="1865" w:type="dxa"/>
            <w:tcBorders>
              <w:top w:val="single" w:sz="7" w:space="0" w:color="000000"/>
              <w:left w:val="single" w:sz="7" w:space="0" w:color="000000"/>
              <w:bottom w:val="single" w:sz="6" w:space="0" w:color="FFFFFF"/>
              <w:right w:val="single" w:sz="7" w:space="0" w:color="000000"/>
            </w:tcBorders>
            <w:vAlign w:val="center"/>
          </w:tcPr>
          <w:p w14:paraId="49B9661C" w14:textId="77777777" w:rsidR="00FB795C" w:rsidRPr="009159B6" w:rsidRDefault="00FB795C">
            <w:pPr>
              <w:pStyle w:val="Tabletext"/>
              <w:jc w:val="center"/>
              <w:pPrChange w:id="3206" w:author="usuario" w:date="2020-09-01T16:53:00Z">
                <w:pPr>
                  <w:pStyle w:val="Tabletext"/>
                </w:pPr>
              </w:pPrChange>
            </w:pPr>
            <w:r w:rsidRPr="009159B6">
              <w:t>Condition</w:t>
            </w:r>
          </w:p>
        </w:tc>
      </w:tr>
      <w:tr w:rsidR="00FB795C" w:rsidRPr="009159B6" w14:paraId="6EE78256" w14:textId="77777777" w:rsidTr="00164AB3">
        <w:trPr>
          <w:trHeight w:val="340"/>
          <w:jc w:val="center"/>
        </w:trPr>
        <w:tc>
          <w:tcPr>
            <w:tcW w:w="3798" w:type="dxa"/>
            <w:tcBorders>
              <w:top w:val="single" w:sz="7" w:space="0" w:color="000000"/>
              <w:left w:val="single" w:sz="7" w:space="0" w:color="000000"/>
              <w:bottom w:val="single" w:sz="6" w:space="0" w:color="FFFFFF"/>
              <w:right w:val="single" w:sz="6" w:space="0" w:color="FFFFFF"/>
            </w:tcBorders>
            <w:vAlign w:val="center"/>
          </w:tcPr>
          <w:p w14:paraId="52703315" w14:textId="77777777" w:rsidR="00FB795C" w:rsidRPr="009159B6" w:rsidRDefault="00FB795C">
            <w:pPr>
              <w:pStyle w:val="Tabletext"/>
              <w:jc w:val="center"/>
              <w:pPrChange w:id="3207" w:author="usuario" w:date="2020-09-01T16:53:00Z">
                <w:pPr>
                  <w:pStyle w:val="Tabletext"/>
                </w:pPr>
              </w:pPrChange>
            </w:pPr>
            <w:r w:rsidRPr="009159B6">
              <w:t>Battery Voltage</w:t>
            </w:r>
          </w:p>
        </w:tc>
        <w:tc>
          <w:tcPr>
            <w:tcW w:w="1931" w:type="dxa"/>
            <w:tcBorders>
              <w:top w:val="single" w:sz="7" w:space="0" w:color="000000"/>
              <w:left w:val="single" w:sz="7" w:space="0" w:color="000000"/>
              <w:bottom w:val="single" w:sz="6" w:space="0" w:color="FFFFFF"/>
              <w:right w:val="single" w:sz="6" w:space="0" w:color="FFFFFF"/>
            </w:tcBorders>
            <w:vAlign w:val="center"/>
          </w:tcPr>
          <w:p w14:paraId="35649A2D" w14:textId="77777777" w:rsidR="00FB795C" w:rsidRPr="009159B6" w:rsidRDefault="00FB795C">
            <w:pPr>
              <w:pStyle w:val="Tabletext"/>
              <w:jc w:val="center"/>
              <w:pPrChange w:id="3208" w:author="usuario" w:date="2020-09-01T16:53:00Z">
                <w:pPr>
                  <w:pStyle w:val="Tabletext"/>
                </w:pPr>
              </w:pPrChange>
            </w:pPr>
            <w:r w:rsidRPr="009159B6">
              <w:t>Normal / Low</w:t>
            </w:r>
          </w:p>
        </w:tc>
        <w:tc>
          <w:tcPr>
            <w:tcW w:w="1865" w:type="dxa"/>
            <w:tcBorders>
              <w:top w:val="single" w:sz="7" w:space="0" w:color="000000"/>
              <w:left w:val="single" w:sz="7" w:space="0" w:color="000000"/>
              <w:bottom w:val="single" w:sz="6" w:space="0" w:color="FFFFFF"/>
              <w:right w:val="single" w:sz="7" w:space="0" w:color="000000"/>
            </w:tcBorders>
            <w:vAlign w:val="center"/>
          </w:tcPr>
          <w:p w14:paraId="6F7B7940" w14:textId="77777777" w:rsidR="00FB795C" w:rsidRPr="009159B6" w:rsidRDefault="00FB795C">
            <w:pPr>
              <w:pStyle w:val="Tabletext"/>
              <w:jc w:val="center"/>
              <w:pPrChange w:id="3209" w:author="usuario" w:date="2020-09-01T16:53:00Z">
                <w:pPr>
                  <w:pStyle w:val="Tabletext"/>
                </w:pPr>
              </w:pPrChange>
            </w:pPr>
            <w:r w:rsidRPr="009159B6">
              <w:t>Condition</w:t>
            </w:r>
          </w:p>
        </w:tc>
      </w:tr>
      <w:tr w:rsidR="00FB795C" w:rsidRPr="009159B6" w14:paraId="6CD57C7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42800146" w14:textId="77777777" w:rsidR="00FB795C" w:rsidRPr="009159B6" w:rsidRDefault="00FB795C">
            <w:pPr>
              <w:pStyle w:val="Tabletext"/>
              <w:jc w:val="center"/>
              <w:rPr>
                <w:iCs/>
              </w:rPr>
              <w:pPrChange w:id="3210" w:author="usuario" w:date="2020-09-01T16:53:00Z">
                <w:pPr>
                  <w:pStyle w:val="Tabletext"/>
                </w:pPr>
              </w:pPrChange>
            </w:pPr>
            <w:r w:rsidRPr="009159B6">
              <w:rPr>
                <w:iCs/>
              </w:rPr>
              <w:t>Battery Voltage (no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43BDA0CA" w14:textId="77777777" w:rsidR="00FB795C" w:rsidRPr="009159B6" w:rsidRDefault="00FB795C">
            <w:pPr>
              <w:pStyle w:val="Tabletext"/>
              <w:jc w:val="center"/>
              <w:rPr>
                <w:iCs/>
              </w:rPr>
              <w:pPrChange w:id="3211" w:author="usuario" w:date="2020-09-01T16:53:00Z">
                <w:pPr>
                  <w:pStyle w:val="Tabletext"/>
                </w:pPr>
              </w:pPrChange>
            </w:pPr>
            <w:r w:rsidRPr="009159B6">
              <w:rPr>
                <w:iCs/>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5CCE2E5D" w14:textId="77777777" w:rsidR="00FB795C" w:rsidRPr="009159B6" w:rsidRDefault="00FB795C">
            <w:pPr>
              <w:pStyle w:val="Tabletext"/>
              <w:jc w:val="center"/>
              <w:rPr>
                <w:iCs/>
              </w:rPr>
              <w:pPrChange w:id="3212" w:author="usuario" w:date="2020-09-01T16:53:00Z">
                <w:pPr>
                  <w:pStyle w:val="Tabletext"/>
                </w:pPr>
              </w:pPrChange>
            </w:pPr>
            <w:r w:rsidRPr="009159B6">
              <w:rPr>
                <w:iCs/>
              </w:rPr>
              <w:t>Analogue</w:t>
            </w:r>
          </w:p>
        </w:tc>
      </w:tr>
      <w:tr w:rsidR="00FB795C" w:rsidRPr="009159B6" w14:paraId="0E978AD4"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5515343A" w14:textId="77777777" w:rsidR="00FB795C" w:rsidRPr="009159B6" w:rsidRDefault="00FB795C">
            <w:pPr>
              <w:pStyle w:val="Tabletext"/>
              <w:jc w:val="center"/>
              <w:rPr>
                <w:iCs/>
              </w:rPr>
              <w:pPrChange w:id="3213" w:author="usuario" w:date="2020-09-01T16:53:00Z">
                <w:pPr>
                  <w:pStyle w:val="Tabletext"/>
                </w:pPr>
              </w:pPrChange>
            </w:pPr>
            <w:r w:rsidRPr="009159B6">
              <w:rPr>
                <w:iCs/>
              </w:rPr>
              <w:t>Battery Voltage (under load)</w:t>
            </w:r>
          </w:p>
        </w:tc>
        <w:tc>
          <w:tcPr>
            <w:tcW w:w="1931" w:type="dxa"/>
            <w:tcBorders>
              <w:top w:val="single" w:sz="7" w:space="0" w:color="000000"/>
              <w:left w:val="single" w:sz="7" w:space="0" w:color="000000"/>
              <w:bottom w:val="single" w:sz="7" w:space="0" w:color="000000"/>
              <w:right w:val="single" w:sz="6" w:space="0" w:color="FFFFFF"/>
            </w:tcBorders>
            <w:vAlign w:val="center"/>
          </w:tcPr>
          <w:p w14:paraId="29818218" w14:textId="77777777" w:rsidR="00FB795C" w:rsidRPr="009159B6" w:rsidRDefault="00FB795C">
            <w:pPr>
              <w:pStyle w:val="Tabletext"/>
              <w:jc w:val="center"/>
              <w:rPr>
                <w:iCs/>
              </w:rPr>
              <w:pPrChange w:id="3214" w:author="usuario" w:date="2020-09-01T16:53:00Z">
                <w:pPr>
                  <w:pStyle w:val="Tabletext"/>
                </w:pPr>
              </w:pPrChange>
            </w:pPr>
            <w:r w:rsidRPr="009159B6">
              <w:rPr>
                <w:iCs/>
              </w:rPr>
              <w:t>Volts</w:t>
            </w:r>
          </w:p>
        </w:tc>
        <w:tc>
          <w:tcPr>
            <w:tcW w:w="1865" w:type="dxa"/>
            <w:tcBorders>
              <w:top w:val="single" w:sz="7" w:space="0" w:color="000000"/>
              <w:left w:val="single" w:sz="7" w:space="0" w:color="000000"/>
              <w:bottom w:val="single" w:sz="7" w:space="0" w:color="000000"/>
              <w:right w:val="single" w:sz="7" w:space="0" w:color="000000"/>
            </w:tcBorders>
            <w:vAlign w:val="center"/>
          </w:tcPr>
          <w:p w14:paraId="68689135" w14:textId="77777777" w:rsidR="00FB795C" w:rsidRPr="009159B6" w:rsidRDefault="00FB795C">
            <w:pPr>
              <w:pStyle w:val="Tabletext"/>
              <w:jc w:val="center"/>
              <w:rPr>
                <w:iCs/>
              </w:rPr>
              <w:pPrChange w:id="3215" w:author="usuario" w:date="2020-09-01T16:53:00Z">
                <w:pPr>
                  <w:pStyle w:val="Tabletext"/>
                </w:pPr>
              </w:pPrChange>
            </w:pPr>
            <w:r w:rsidRPr="009159B6">
              <w:rPr>
                <w:iCs/>
              </w:rPr>
              <w:t>Analogue</w:t>
            </w:r>
          </w:p>
        </w:tc>
      </w:tr>
      <w:tr w:rsidR="00FB795C" w:rsidRPr="009159B6" w14:paraId="4361548A" w14:textId="77777777" w:rsidTr="00164AB3">
        <w:trPr>
          <w:trHeight w:val="340"/>
          <w:jc w:val="center"/>
        </w:trPr>
        <w:tc>
          <w:tcPr>
            <w:tcW w:w="3798" w:type="dxa"/>
            <w:tcBorders>
              <w:top w:val="single" w:sz="7" w:space="0" w:color="000000"/>
              <w:left w:val="single" w:sz="7" w:space="0" w:color="000000"/>
              <w:bottom w:val="single" w:sz="7" w:space="0" w:color="000000"/>
              <w:right w:val="single" w:sz="6" w:space="0" w:color="FFFFFF"/>
            </w:tcBorders>
            <w:vAlign w:val="center"/>
          </w:tcPr>
          <w:p w14:paraId="66B5A20F" w14:textId="77777777" w:rsidR="00FB795C" w:rsidRPr="009159B6" w:rsidRDefault="00FB795C">
            <w:pPr>
              <w:pStyle w:val="Tabletext"/>
              <w:jc w:val="center"/>
              <w:rPr>
                <w:iCs/>
              </w:rPr>
              <w:pPrChange w:id="3216" w:author="usuario" w:date="2020-09-01T16:53:00Z">
                <w:pPr>
                  <w:pStyle w:val="Tabletext"/>
                </w:pPr>
              </w:pPrChange>
            </w:pPr>
            <w:r w:rsidRPr="009159B6">
              <w:rPr>
                <w:iCs/>
              </w:rPr>
              <w:t>Battery Compartment Temperature</w:t>
            </w:r>
          </w:p>
        </w:tc>
        <w:tc>
          <w:tcPr>
            <w:tcW w:w="1931" w:type="dxa"/>
            <w:tcBorders>
              <w:top w:val="single" w:sz="7" w:space="0" w:color="000000"/>
              <w:left w:val="single" w:sz="7" w:space="0" w:color="000000"/>
              <w:bottom w:val="single" w:sz="7" w:space="0" w:color="000000"/>
              <w:right w:val="single" w:sz="6" w:space="0" w:color="FFFFFF"/>
            </w:tcBorders>
            <w:vAlign w:val="center"/>
          </w:tcPr>
          <w:p w14:paraId="6116F862" w14:textId="77777777" w:rsidR="00FB795C" w:rsidRPr="009159B6" w:rsidRDefault="00FB795C">
            <w:pPr>
              <w:pStyle w:val="Tabletext"/>
              <w:jc w:val="center"/>
              <w:rPr>
                <w:iCs/>
              </w:rPr>
              <w:pPrChange w:id="3217" w:author="usuario" w:date="2020-09-01T16:53:00Z">
                <w:pPr>
                  <w:pStyle w:val="Tabletext"/>
                </w:pPr>
              </w:pPrChange>
            </w:pPr>
            <w:r w:rsidRPr="009159B6">
              <w:rPr>
                <w:iCs/>
              </w:rPr>
              <w:t>Degrees</w:t>
            </w:r>
          </w:p>
        </w:tc>
        <w:tc>
          <w:tcPr>
            <w:tcW w:w="1865" w:type="dxa"/>
            <w:tcBorders>
              <w:top w:val="single" w:sz="7" w:space="0" w:color="000000"/>
              <w:left w:val="single" w:sz="7" w:space="0" w:color="000000"/>
              <w:bottom w:val="single" w:sz="7" w:space="0" w:color="000000"/>
              <w:right w:val="single" w:sz="7" w:space="0" w:color="000000"/>
            </w:tcBorders>
            <w:vAlign w:val="center"/>
          </w:tcPr>
          <w:p w14:paraId="4943A6C3" w14:textId="77777777" w:rsidR="00FB795C" w:rsidRPr="009159B6" w:rsidRDefault="00FB795C">
            <w:pPr>
              <w:pStyle w:val="Tabletext"/>
              <w:jc w:val="center"/>
              <w:rPr>
                <w:iCs/>
              </w:rPr>
              <w:pPrChange w:id="3218" w:author="usuario" w:date="2020-09-01T16:53:00Z">
                <w:pPr>
                  <w:pStyle w:val="Tabletext"/>
                </w:pPr>
              </w:pPrChange>
            </w:pPr>
            <w:r w:rsidRPr="009159B6">
              <w:rPr>
                <w:iCs/>
              </w:rPr>
              <w:t>Analogue</w:t>
            </w:r>
          </w:p>
        </w:tc>
      </w:tr>
    </w:tbl>
    <w:p w14:paraId="26270EAC" w14:textId="77777777" w:rsidR="00FB795C" w:rsidRPr="009159B6" w:rsidRDefault="00FB795C">
      <w:pPr>
        <w:pStyle w:val="BodyText"/>
        <w:jc w:val="both"/>
        <w:pPrChange w:id="3219" w:author="usuario" w:date="2020-09-01T16:50:00Z">
          <w:pPr>
            <w:pStyle w:val="BodyText"/>
            <w:jc w:val="center"/>
          </w:pPr>
        </w:pPrChange>
      </w:pPr>
    </w:p>
    <w:p w14:paraId="4A636A10" w14:textId="2047246B" w:rsidR="00FB795C" w:rsidRPr="009159B6" w:rsidRDefault="00FB795C">
      <w:pPr>
        <w:pStyle w:val="BodyText"/>
        <w:jc w:val="both"/>
        <w:pPrChange w:id="3220" w:author="usuario" w:date="2020-09-01T16:50:00Z">
          <w:pPr>
            <w:pStyle w:val="BodyText"/>
          </w:pPr>
        </w:pPrChange>
      </w:pPr>
      <w:r w:rsidRPr="009159B6">
        <w:t>Where a charger alarm is not available, an alternative is to monitor when the battery voltage drops below the float voltage.  A high battery voltage alarm should be set below the voltage at which the AtoN may be damaged.  Conditions permitting, it is advisable to perform battery voltage measurements both under load conditions (in flash) and during no load conditions (during eclipse) to obtain information on battery health.</w:t>
      </w:r>
    </w:p>
    <w:p w14:paraId="49DEC072" w14:textId="3611151D" w:rsidR="00FB795C" w:rsidRPr="009159B6" w:rsidDel="007B35F2" w:rsidRDefault="00FB795C">
      <w:pPr>
        <w:spacing w:after="200" w:line="276" w:lineRule="auto"/>
        <w:jc w:val="both"/>
        <w:rPr>
          <w:del w:id="3221" w:author="Rob Dale" w:date="2020-08-28T16:50:00Z"/>
          <w:rFonts w:asciiTheme="majorHAnsi" w:eastAsiaTheme="majorEastAsia" w:hAnsiTheme="majorHAnsi" w:cstheme="majorBidi"/>
          <w:b/>
          <w:bCs/>
          <w:smallCaps/>
          <w:color w:val="407EC9"/>
          <w:sz w:val="22"/>
        </w:rPr>
        <w:pPrChange w:id="3222" w:author="usuario" w:date="2020-09-01T16:50:00Z">
          <w:pPr>
            <w:spacing w:after="200" w:line="276" w:lineRule="auto"/>
          </w:pPr>
        </w:pPrChange>
      </w:pPr>
      <w:del w:id="3223" w:author="Rob Dale" w:date="2020-08-28T16:50:00Z">
        <w:r w:rsidRPr="009159B6" w:rsidDel="007B35F2">
          <w:br w:type="page"/>
        </w:r>
      </w:del>
    </w:p>
    <w:p w14:paraId="62E8D0A3" w14:textId="737425E5" w:rsidR="00FB795C" w:rsidRPr="009159B6" w:rsidRDefault="00FB795C">
      <w:pPr>
        <w:pStyle w:val="Heading3"/>
        <w:jc w:val="both"/>
        <w:pPrChange w:id="3224" w:author="usuario" w:date="2020-09-01T16:50:00Z">
          <w:pPr>
            <w:pStyle w:val="Heading3"/>
          </w:pPr>
        </w:pPrChange>
      </w:pPr>
      <w:bookmarkStart w:id="3225" w:name="_Toc49294869"/>
      <w:r w:rsidRPr="009159B6">
        <w:lastRenderedPageBreak/>
        <w:t>Renewable (solar, wind) battery charging system</w:t>
      </w:r>
      <w:bookmarkEnd w:id="3225"/>
    </w:p>
    <w:p w14:paraId="1898DB7A" w14:textId="0189B1CE" w:rsidR="00FB795C" w:rsidRPr="009159B6" w:rsidRDefault="00FB795C" w:rsidP="00444E79">
      <w:pPr>
        <w:pStyle w:val="Tablecaption"/>
        <w:jc w:val="center"/>
      </w:pPr>
      <w:bookmarkStart w:id="3226" w:name="_Toc49294945"/>
      <w:r w:rsidRPr="009159B6">
        <w:t>Renewable (solar powered) battery charging system signals</w:t>
      </w:r>
      <w:bookmarkEnd w:id="3226"/>
    </w:p>
    <w:tbl>
      <w:tblPr>
        <w:tblW w:w="8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2" w:type="dxa"/>
          <w:right w:w="112" w:type="dxa"/>
        </w:tblCellMar>
        <w:tblLook w:val="0000" w:firstRow="0" w:lastRow="0" w:firstColumn="0" w:lastColumn="0" w:noHBand="0" w:noVBand="0"/>
      </w:tblPr>
      <w:tblGrid>
        <w:gridCol w:w="3827"/>
        <w:gridCol w:w="2410"/>
        <w:gridCol w:w="1882"/>
      </w:tblGrid>
      <w:tr w:rsidR="00FB795C" w:rsidRPr="009159B6" w14:paraId="1F225205" w14:textId="77777777" w:rsidTr="00164AB3">
        <w:trPr>
          <w:trHeight w:val="340"/>
          <w:tblHeader/>
          <w:jc w:val="center"/>
        </w:trPr>
        <w:tc>
          <w:tcPr>
            <w:tcW w:w="3827" w:type="dxa"/>
            <w:vAlign w:val="center"/>
          </w:tcPr>
          <w:p w14:paraId="68ECDCCB" w14:textId="77777777" w:rsidR="00FB795C" w:rsidRPr="009159B6" w:rsidRDefault="00FB795C">
            <w:pPr>
              <w:pStyle w:val="Tableheading"/>
              <w:jc w:val="center"/>
              <w:rPr>
                <w:lang w:val="en-GB"/>
              </w:rPr>
              <w:pPrChange w:id="3227" w:author="usuario" w:date="2020-09-01T16:53:00Z">
                <w:pPr>
                  <w:pStyle w:val="Tableheading"/>
                </w:pPr>
              </w:pPrChange>
            </w:pPr>
            <w:r w:rsidRPr="009159B6">
              <w:rPr>
                <w:lang w:val="en-GB"/>
              </w:rPr>
              <w:t>PARAMETER</w:t>
            </w:r>
          </w:p>
        </w:tc>
        <w:tc>
          <w:tcPr>
            <w:tcW w:w="2410" w:type="dxa"/>
            <w:vAlign w:val="center"/>
          </w:tcPr>
          <w:p w14:paraId="61DF45E4" w14:textId="77777777" w:rsidR="00FB795C" w:rsidRPr="009159B6" w:rsidRDefault="00FB795C">
            <w:pPr>
              <w:pStyle w:val="Tableheading"/>
              <w:jc w:val="center"/>
              <w:rPr>
                <w:lang w:val="en-GB"/>
              </w:rPr>
              <w:pPrChange w:id="3228" w:author="usuario" w:date="2020-09-01T16:53:00Z">
                <w:pPr>
                  <w:pStyle w:val="Tableheading"/>
                </w:pPr>
              </w:pPrChange>
            </w:pPr>
            <w:r w:rsidRPr="009159B6">
              <w:rPr>
                <w:lang w:val="en-GB"/>
              </w:rPr>
              <w:t>OPTIONS</w:t>
            </w:r>
          </w:p>
        </w:tc>
        <w:tc>
          <w:tcPr>
            <w:tcW w:w="1882" w:type="dxa"/>
            <w:vAlign w:val="center"/>
          </w:tcPr>
          <w:p w14:paraId="4D89161E" w14:textId="77777777" w:rsidR="00FB795C" w:rsidRPr="009159B6" w:rsidRDefault="00FB795C">
            <w:pPr>
              <w:pStyle w:val="Tableheading"/>
              <w:jc w:val="center"/>
              <w:rPr>
                <w:lang w:val="en-GB"/>
              </w:rPr>
              <w:pPrChange w:id="3229" w:author="usuario" w:date="2020-09-01T16:53:00Z">
                <w:pPr>
                  <w:pStyle w:val="Tableheading"/>
                </w:pPr>
              </w:pPrChange>
            </w:pPr>
            <w:r w:rsidRPr="009159B6">
              <w:rPr>
                <w:lang w:val="en-GB"/>
              </w:rPr>
              <w:t>SIGNAL</w:t>
            </w:r>
          </w:p>
        </w:tc>
      </w:tr>
      <w:tr w:rsidR="00FB795C" w:rsidRPr="009159B6" w14:paraId="28CE40C2" w14:textId="77777777" w:rsidTr="00164AB3">
        <w:trPr>
          <w:trHeight w:val="340"/>
          <w:jc w:val="center"/>
        </w:trPr>
        <w:tc>
          <w:tcPr>
            <w:tcW w:w="3827" w:type="dxa"/>
            <w:vAlign w:val="center"/>
          </w:tcPr>
          <w:p w14:paraId="02B14A7C" w14:textId="77777777" w:rsidR="00FB795C" w:rsidRPr="009159B6" w:rsidRDefault="00FB795C">
            <w:pPr>
              <w:pStyle w:val="Tabletext"/>
              <w:jc w:val="center"/>
              <w:pPrChange w:id="3230" w:author="usuario" w:date="2020-09-01T16:53:00Z">
                <w:pPr>
                  <w:pStyle w:val="Tabletext"/>
                </w:pPr>
              </w:pPrChange>
            </w:pPr>
            <w:r w:rsidRPr="009159B6">
              <w:t>Regulator Condition</w:t>
            </w:r>
          </w:p>
        </w:tc>
        <w:tc>
          <w:tcPr>
            <w:tcW w:w="2410" w:type="dxa"/>
            <w:vAlign w:val="center"/>
          </w:tcPr>
          <w:p w14:paraId="66832128" w14:textId="77777777" w:rsidR="00FB795C" w:rsidRPr="009159B6" w:rsidRDefault="00FB795C">
            <w:pPr>
              <w:pStyle w:val="Tabletext"/>
              <w:jc w:val="center"/>
              <w:pPrChange w:id="3231" w:author="usuario" w:date="2020-09-01T16:53:00Z">
                <w:pPr>
                  <w:pStyle w:val="Tabletext"/>
                </w:pPr>
              </w:pPrChange>
            </w:pPr>
            <w:r w:rsidRPr="009159B6">
              <w:t>Normal / Fail</w:t>
            </w:r>
          </w:p>
        </w:tc>
        <w:tc>
          <w:tcPr>
            <w:tcW w:w="1882" w:type="dxa"/>
            <w:vAlign w:val="center"/>
          </w:tcPr>
          <w:p w14:paraId="4F9BD885" w14:textId="77777777" w:rsidR="00FB795C" w:rsidRPr="009159B6" w:rsidRDefault="00FB795C">
            <w:pPr>
              <w:pStyle w:val="Tabletext"/>
              <w:jc w:val="center"/>
              <w:pPrChange w:id="3232" w:author="usuario" w:date="2020-09-01T16:53:00Z">
                <w:pPr>
                  <w:pStyle w:val="Tabletext"/>
                </w:pPr>
              </w:pPrChange>
            </w:pPr>
            <w:r w:rsidRPr="009159B6">
              <w:t>Condition</w:t>
            </w:r>
          </w:p>
        </w:tc>
      </w:tr>
      <w:tr w:rsidR="00FB795C" w:rsidRPr="009159B6" w14:paraId="7A8D824E" w14:textId="77777777" w:rsidTr="00164AB3">
        <w:trPr>
          <w:trHeight w:val="340"/>
          <w:jc w:val="center"/>
        </w:trPr>
        <w:tc>
          <w:tcPr>
            <w:tcW w:w="3827" w:type="dxa"/>
            <w:vAlign w:val="center"/>
          </w:tcPr>
          <w:p w14:paraId="0B970F2C" w14:textId="77777777" w:rsidR="00FB795C" w:rsidRPr="009159B6" w:rsidRDefault="00FB795C">
            <w:pPr>
              <w:pStyle w:val="Tabletext"/>
              <w:jc w:val="center"/>
              <w:pPrChange w:id="3233" w:author="usuario" w:date="2020-09-01T16:53:00Z">
                <w:pPr>
                  <w:pStyle w:val="Tabletext"/>
                </w:pPr>
              </w:pPrChange>
            </w:pPr>
            <w:r w:rsidRPr="009159B6">
              <w:t>Battery Voltage</w:t>
            </w:r>
          </w:p>
        </w:tc>
        <w:tc>
          <w:tcPr>
            <w:tcW w:w="2410" w:type="dxa"/>
            <w:vAlign w:val="center"/>
          </w:tcPr>
          <w:p w14:paraId="3D2DC368" w14:textId="77777777" w:rsidR="00FB795C" w:rsidRPr="009159B6" w:rsidRDefault="00FB795C">
            <w:pPr>
              <w:pStyle w:val="Tabletext"/>
              <w:jc w:val="center"/>
              <w:pPrChange w:id="3234" w:author="usuario" w:date="2020-09-01T16:53:00Z">
                <w:pPr>
                  <w:pStyle w:val="Tabletext"/>
                </w:pPr>
              </w:pPrChange>
            </w:pPr>
            <w:r w:rsidRPr="009159B6">
              <w:t>Normal / High</w:t>
            </w:r>
          </w:p>
        </w:tc>
        <w:tc>
          <w:tcPr>
            <w:tcW w:w="1882" w:type="dxa"/>
            <w:vAlign w:val="center"/>
          </w:tcPr>
          <w:p w14:paraId="1FAE3E01" w14:textId="77777777" w:rsidR="00FB795C" w:rsidRPr="009159B6" w:rsidRDefault="00FB795C">
            <w:pPr>
              <w:pStyle w:val="Tabletext"/>
              <w:jc w:val="center"/>
              <w:pPrChange w:id="3235" w:author="usuario" w:date="2020-09-01T16:53:00Z">
                <w:pPr>
                  <w:pStyle w:val="Tabletext"/>
                </w:pPr>
              </w:pPrChange>
            </w:pPr>
            <w:r w:rsidRPr="009159B6">
              <w:t>Condition</w:t>
            </w:r>
          </w:p>
        </w:tc>
      </w:tr>
      <w:tr w:rsidR="00FB795C" w:rsidRPr="009159B6" w14:paraId="633EDFBE" w14:textId="77777777" w:rsidTr="00164AB3">
        <w:trPr>
          <w:trHeight w:val="340"/>
          <w:jc w:val="center"/>
        </w:trPr>
        <w:tc>
          <w:tcPr>
            <w:tcW w:w="3827" w:type="dxa"/>
            <w:vAlign w:val="center"/>
          </w:tcPr>
          <w:p w14:paraId="21CCD14A" w14:textId="77777777" w:rsidR="00FB795C" w:rsidRPr="009159B6" w:rsidRDefault="00FB795C">
            <w:pPr>
              <w:pStyle w:val="Tabletext"/>
              <w:jc w:val="center"/>
              <w:pPrChange w:id="3236" w:author="usuario" w:date="2020-09-01T16:53:00Z">
                <w:pPr>
                  <w:pStyle w:val="Tabletext"/>
                </w:pPr>
              </w:pPrChange>
            </w:pPr>
            <w:r w:rsidRPr="009159B6">
              <w:t>Battery Charging Current</w:t>
            </w:r>
          </w:p>
        </w:tc>
        <w:tc>
          <w:tcPr>
            <w:tcW w:w="2410" w:type="dxa"/>
            <w:vAlign w:val="center"/>
          </w:tcPr>
          <w:p w14:paraId="4985CD89" w14:textId="77777777" w:rsidR="00FB795C" w:rsidRPr="009159B6" w:rsidRDefault="00FB795C">
            <w:pPr>
              <w:pStyle w:val="Tabletext"/>
              <w:jc w:val="center"/>
              <w:pPrChange w:id="3237" w:author="usuario" w:date="2020-09-01T16:53:00Z">
                <w:pPr>
                  <w:pStyle w:val="Tabletext"/>
                </w:pPr>
              </w:pPrChange>
            </w:pPr>
            <w:r w:rsidRPr="009159B6">
              <w:t>Amps</w:t>
            </w:r>
          </w:p>
        </w:tc>
        <w:tc>
          <w:tcPr>
            <w:tcW w:w="1882" w:type="dxa"/>
            <w:vAlign w:val="center"/>
          </w:tcPr>
          <w:p w14:paraId="2D2AEFD1" w14:textId="77777777" w:rsidR="00FB795C" w:rsidRPr="009159B6" w:rsidRDefault="00FB795C">
            <w:pPr>
              <w:pStyle w:val="Tabletext"/>
              <w:jc w:val="center"/>
              <w:pPrChange w:id="3238" w:author="usuario" w:date="2020-09-01T16:53:00Z">
                <w:pPr>
                  <w:pStyle w:val="Tabletext"/>
                </w:pPr>
              </w:pPrChange>
            </w:pPr>
            <w:r w:rsidRPr="009159B6">
              <w:rPr>
                <w:iCs/>
              </w:rPr>
              <w:t>Analogue</w:t>
            </w:r>
          </w:p>
        </w:tc>
      </w:tr>
      <w:tr w:rsidR="00FB795C" w:rsidRPr="009159B6" w14:paraId="61A9BDD1" w14:textId="77777777" w:rsidTr="00164AB3">
        <w:trPr>
          <w:trHeight w:val="340"/>
          <w:jc w:val="center"/>
        </w:trPr>
        <w:tc>
          <w:tcPr>
            <w:tcW w:w="3827" w:type="dxa"/>
            <w:vAlign w:val="center"/>
          </w:tcPr>
          <w:p w14:paraId="7E1A6C6A" w14:textId="77777777" w:rsidR="00FB795C" w:rsidRPr="009159B6" w:rsidRDefault="00FB795C">
            <w:pPr>
              <w:pStyle w:val="Tabletext"/>
              <w:jc w:val="center"/>
              <w:rPr>
                <w:iCs/>
              </w:rPr>
              <w:pPrChange w:id="3239" w:author="usuario" w:date="2020-09-01T16:53:00Z">
                <w:pPr>
                  <w:pStyle w:val="Tabletext"/>
                </w:pPr>
              </w:pPrChange>
            </w:pPr>
            <w:r w:rsidRPr="009159B6">
              <w:rPr>
                <w:iCs/>
              </w:rPr>
              <w:t>Battery Voltage (under load)</w:t>
            </w:r>
          </w:p>
        </w:tc>
        <w:tc>
          <w:tcPr>
            <w:tcW w:w="2410" w:type="dxa"/>
            <w:vAlign w:val="center"/>
          </w:tcPr>
          <w:p w14:paraId="56BE0A07" w14:textId="77777777" w:rsidR="00FB795C" w:rsidRPr="009159B6" w:rsidRDefault="00FB795C">
            <w:pPr>
              <w:pStyle w:val="Tabletext"/>
              <w:jc w:val="center"/>
              <w:rPr>
                <w:iCs/>
              </w:rPr>
              <w:pPrChange w:id="3240" w:author="usuario" w:date="2020-09-01T16:53:00Z">
                <w:pPr>
                  <w:pStyle w:val="Tabletext"/>
                </w:pPr>
              </w:pPrChange>
            </w:pPr>
            <w:r w:rsidRPr="009159B6">
              <w:rPr>
                <w:iCs/>
              </w:rPr>
              <w:t>Volts</w:t>
            </w:r>
          </w:p>
        </w:tc>
        <w:tc>
          <w:tcPr>
            <w:tcW w:w="1882" w:type="dxa"/>
            <w:vAlign w:val="center"/>
          </w:tcPr>
          <w:p w14:paraId="5393A18F" w14:textId="77777777" w:rsidR="00FB795C" w:rsidRPr="009159B6" w:rsidRDefault="00FB795C">
            <w:pPr>
              <w:pStyle w:val="Tabletext"/>
              <w:jc w:val="center"/>
              <w:rPr>
                <w:iCs/>
              </w:rPr>
              <w:pPrChange w:id="3241" w:author="usuario" w:date="2020-09-01T16:53:00Z">
                <w:pPr>
                  <w:pStyle w:val="Tabletext"/>
                </w:pPr>
              </w:pPrChange>
            </w:pPr>
            <w:r w:rsidRPr="009159B6">
              <w:rPr>
                <w:iCs/>
              </w:rPr>
              <w:t>Analogue</w:t>
            </w:r>
          </w:p>
        </w:tc>
      </w:tr>
      <w:tr w:rsidR="00FB795C" w:rsidRPr="009159B6" w14:paraId="2FED004C" w14:textId="77777777" w:rsidTr="00164AB3">
        <w:trPr>
          <w:trHeight w:val="340"/>
          <w:jc w:val="center"/>
        </w:trPr>
        <w:tc>
          <w:tcPr>
            <w:tcW w:w="3827" w:type="dxa"/>
            <w:vAlign w:val="center"/>
          </w:tcPr>
          <w:p w14:paraId="47E3F715" w14:textId="77777777" w:rsidR="00FB795C" w:rsidRPr="009159B6" w:rsidRDefault="00FB795C">
            <w:pPr>
              <w:pStyle w:val="Tabletext"/>
              <w:jc w:val="center"/>
              <w:rPr>
                <w:iCs/>
              </w:rPr>
              <w:pPrChange w:id="3242" w:author="usuario" w:date="2020-09-01T16:53:00Z">
                <w:pPr>
                  <w:pStyle w:val="Tabletext"/>
                </w:pPr>
              </w:pPrChange>
            </w:pPr>
            <w:r w:rsidRPr="009159B6">
              <w:rPr>
                <w:iCs/>
              </w:rPr>
              <w:t>Battery Compartment Temperature</w:t>
            </w:r>
          </w:p>
        </w:tc>
        <w:tc>
          <w:tcPr>
            <w:tcW w:w="2410" w:type="dxa"/>
            <w:vAlign w:val="center"/>
          </w:tcPr>
          <w:p w14:paraId="0F8AB9A6" w14:textId="77777777" w:rsidR="00FB795C" w:rsidRPr="009159B6" w:rsidRDefault="00FB795C">
            <w:pPr>
              <w:pStyle w:val="Tabletext"/>
              <w:jc w:val="center"/>
              <w:rPr>
                <w:iCs/>
              </w:rPr>
              <w:pPrChange w:id="3243" w:author="usuario" w:date="2020-09-01T16:53:00Z">
                <w:pPr>
                  <w:pStyle w:val="Tabletext"/>
                </w:pPr>
              </w:pPrChange>
            </w:pPr>
            <w:r w:rsidRPr="009159B6">
              <w:rPr>
                <w:iCs/>
              </w:rPr>
              <w:t>Degrees</w:t>
            </w:r>
          </w:p>
        </w:tc>
        <w:tc>
          <w:tcPr>
            <w:tcW w:w="1882" w:type="dxa"/>
            <w:vAlign w:val="center"/>
          </w:tcPr>
          <w:p w14:paraId="5800C0B0" w14:textId="77777777" w:rsidR="00FB795C" w:rsidRPr="009159B6" w:rsidRDefault="00FB795C">
            <w:pPr>
              <w:pStyle w:val="Tabletext"/>
              <w:jc w:val="center"/>
              <w:rPr>
                <w:iCs/>
              </w:rPr>
              <w:pPrChange w:id="3244" w:author="usuario" w:date="2020-09-01T16:53:00Z">
                <w:pPr>
                  <w:pStyle w:val="Tabletext"/>
                </w:pPr>
              </w:pPrChange>
            </w:pPr>
            <w:r w:rsidRPr="009159B6">
              <w:rPr>
                <w:iCs/>
              </w:rPr>
              <w:t>Analogue</w:t>
            </w:r>
          </w:p>
        </w:tc>
      </w:tr>
    </w:tbl>
    <w:p w14:paraId="436A9CEC" w14:textId="77777777" w:rsidR="00FB795C" w:rsidRPr="009159B6" w:rsidRDefault="00FB795C">
      <w:pPr>
        <w:jc w:val="both"/>
        <w:pPrChange w:id="3245" w:author="usuario" w:date="2020-09-01T16:50:00Z">
          <w:pPr/>
        </w:pPrChange>
      </w:pPr>
    </w:p>
    <w:p w14:paraId="3952A4B7" w14:textId="53EFEF24" w:rsidR="00FB795C" w:rsidRPr="009159B6" w:rsidRDefault="00FB795C" w:rsidP="00913551">
      <w:pPr>
        <w:pStyle w:val="Heading2"/>
      </w:pPr>
      <w:bookmarkStart w:id="3246" w:name="_Toc49294870"/>
      <w:r w:rsidRPr="009159B6">
        <w:t>Ancillary Systems and Sensors</w:t>
      </w:r>
      <w:bookmarkEnd w:id="3246"/>
    </w:p>
    <w:p w14:paraId="36B620AE" w14:textId="77777777" w:rsidR="00FB795C" w:rsidRPr="009159B6" w:rsidRDefault="00FB795C">
      <w:pPr>
        <w:pStyle w:val="Heading2separationline"/>
        <w:jc w:val="both"/>
        <w:pPrChange w:id="3247" w:author="usuario" w:date="2020-09-01T16:50:00Z">
          <w:pPr>
            <w:pStyle w:val="Heading2separationline"/>
          </w:pPr>
        </w:pPrChange>
      </w:pPr>
    </w:p>
    <w:p w14:paraId="3285D959" w14:textId="04107C92" w:rsidR="00FB795C" w:rsidRPr="009159B6" w:rsidRDefault="00FB795C" w:rsidP="00444E79">
      <w:pPr>
        <w:pStyle w:val="Tablecaption"/>
        <w:jc w:val="center"/>
      </w:pPr>
      <w:bookmarkStart w:id="3248" w:name="_Toc49294946"/>
      <w:r w:rsidRPr="009159B6">
        <w:t>Ancillary systems and sensors signals &amp; commands</w:t>
      </w:r>
      <w:bookmarkEnd w:id="3248"/>
    </w:p>
    <w:tbl>
      <w:tblPr>
        <w:tblW w:w="8206" w:type="dxa"/>
        <w:jc w:val="center"/>
        <w:tblLayout w:type="fixed"/>
        <w:tblCellMar>
          <w:left w:w="112" w:type="dxa"/>
          <w:right w:w="112" w:type="dxa"/>
        </w:tblCellMar>
        <w:tblLook w:val="0000" w:firstRow="0" w:lastRow="0" w:firstColumn="0" w:lastColumn="0" w:noHBand="0" w:noVBand="0"/>
      </w:tblPr>
      <w:tblGrid>
        <w:gridCol w:w="2545"/>
        <w:gridCol w:w="3976"/>
        <w:gridCol w:w="1685"/>
      </w:tblGrid>
      <w:tr w:rsidR="00FB795C" w:rsidRPr="009159B6" w14:paraId="73A3A9CB" w14:textId="77777777" w:rsidTr="00164AB3">
        <w:trPr>
          <w:trHeight w:val="340"/>
          <w:tblHeader/>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00A77603" w14:textId="77777777" w:rsidR="00FB795C" w:rsidRPr="009159B6" w:rsidRDefault="00FB795C">
            <w:pPr>
              <w:pStyle w:val="Tableheading"/>
              <w:jc w:val="center"/>
              <w:rPr>
                <w:lang w:val="en-GB"/>
              </w:rPr>
              <w:pPrChange w:id="3249" w:author="usuario" w:date="2020-09-01T16:53:00Z">
                <w:pPr>
                  <w:pStyle w:val="Tableheading"/>
                </w:pPr>
              </w:pPrChange>
            </w:pPr>
            <w:r w:rsidRPr="009159B6">
              <w:rPr>
                <w:lang w:val="en-GB"/>
              </w:rPr>
              <w:t>PARAMETER</w:t>
            </w:r>
          </w:p>
        </w:tc>
        <w:tc>
          <w:tcPr>
            <w:tcW w:w="3976" w:type="dxa"/>
            <w:tcBorders>
              <w:top w:val="single" w:sz="7" w:space="0" w:color="000000"/>
              <w:left w:val="single" w:sz="7" w:space="0" w:color="000000"/>
              <w:bottom w:val="single" w:sz="6" w:space="0" w:color="FFFFFF"/>
              <w:right w:val="single" w:sz="6" w:space="0" w:color="FFFFFF"/>
            </w:tcBorders>
            <w:vAlign w:val="center"/>
          </w:tcPr>
          <w:p w14:paraId="3366FBF3" w14:textId="77777777" w:rsidR="00FB795C" w:rsidRPr="009159B6" w:rsidRDefault="00FB795C">
            <w:pPr>
              <w:pStyle w:val="Tableheading"/>
              <w:jc w:val="center"/>
              <w:rPr>
                <w:lang w:val="en-GB"/>
              </w:rPr>
              <w:pPrChange w:id="3250" w:author="usuario" w:date="2020-09-01T16:53:00Z">
                <w:pPr>
                  <w:pStyle w:val="Tableheading"/>
                </w:pPr>
              </w:pPrChange>
            </w:pPr>
            <w:r w:rsidRPr="009159B6">
              <w:rPr>
                <w:lang w:val="en-GB"/>
              </w:rPr>
              <w:t>OPTIONS</w:t>
            </w:r>
          </w:p>
        </w:tc>
        <w:tc>
          <w:tcPr>
            <w:tcW w:w="1685" w:type="dxa"/>
            <w:tcBorders>
              <w:top w:val="single" w:sz="7" w:space="0" w:color="000000"/>
              <w:left w:val="single" w:sz="7" w:space="0" w:color="000000"/>
              <w:bottom w:val="single" w:sz="6" w:space="0" w:color="FFFFFF"/>
              <w:right w:val="single" w:sz="7" w:space="0" w:color="000000"/>
            </w:tcBorders>
            <w:vAlign w:val="center"/>
          </w:tcPr>
          <w:p w14:paraId="10DC6F39" w14:textId="77777777" w:rsidR="00FB795C" w:rsidRPr="009159B6" w:rsidRDefault="00FB795C">
            <w:pPr>
              <w:pStyle w:val="Tableheading"/>
              <w:jc w:val="center"/>
              <w:rPr>
                <w:lang w:val="en-GB"/>
              </w:rPr>
              <w:pPrChange w:id="3251" w:author="usuario" w:date="2020-09-01T16:53:00Z">
                <w:pPr>
                  <w:pStyle w:val="Tableheading"/>
                </w:pPr>
              </w:pPrChange>
            </w:pPr>
            <w:r w:rsidRPr="009159B6">
              <w:rPr>
                <w:lang w:val="en-GB"/>
              </w:rPr>
              <w:t>SIGNAL</w:t>
            </w:r>
          </w:p>
        </w:tc>
      </w:tr>
      <w:tr w:rsidR="00FB795C" w:rsidRPr="009159B6" w14:paraId="2475BA9F"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68B5CF43" w14:textId="77777777" w:rsidR="00FB795C" w:rsidRPr="009159B6" w:rsidRDefault="00FB795C">
            <w:pPr>
              <w:pStyle w:val="Tabletext"/>
              <w:jc w:val="center"/>
              <w:pPrChange w:id="3252" w:author="usuario" w:date="2020-09-01T16:53:00Z">
                <w:pPr>
                  <w:pStyle w:val="Tabletext"/>
                </w:pPr>
              </w:pPrChange>
            </w:pPr>
            <w:r w:rsidRPr="009159B6">
              <w:t>Discrete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21DD1EF9" w14:textId="77777777" w:rsidR="00FB795C" w:rsidRPr="009159B6" w:rsidRDefault="00FB795C">
            <w:pPr>
              <w:pStyle w:val="Tabletext"/>
              <w:jc w:val="center"/>
              <w:pPrChange w:id="3253" w:author="usuario" w:date="2020-09-01T16:53:00Z">
                <w:pPr>
                  <w:pStyle w:val="Tabletext"/>
                </w:pPr>
              </w:pPrChange>
            </w:pPr>
            <w:r w:rsidRPr="009159B6">
              <w:t>ON / OFF</w:t>
            </w:r>
          </w:p>
        </w:tc>
        <w:tc>
          <w:tcPr>
            <w:tcW w:w="1685" w:type="dxa"/>
            <w:tcBorders>
              <w:top w:val="single" w:sz="7" w:space="0" w:color="000000"/>
              <w:left w:val="single" w:sz="7" w:space="0" w:color="000000"/>
              <w:bottom w:val="single" w:sz="6" w:space="0" w:color="FFFFFF"/>
              <w:right w:val="single" w:sz="7" w:space="0" w:color="000000"/>
            </w:tcBorders>
            <w:vAlign w:val="center"/>
          </w:tcPr>
          <w:p w14:paraId="3AFA03EF" w14:textId="77777777" w:rsidR="00FB795C" w:rsidRPr="009159B6" w:rsidRDefault="00FB795C">
            <w:pPr>
              <w:pStyle w:val="Tabletext"/>
              <w:jc w:val="center"/>
              <w:pPrChange w:id="3254" w:author="usuario" w:date="2020-09-01T16:53:00Z">
                <w:pPr>
                  <w:pStyle w:val="Tabletext"/>
                </w:pPr>
              </w:pPrChange>
            </w:pPr>
            <w:r w:rsidRPr="009159B6">
              <w:t>Condition</w:t>
            </w:r>
          </w:p>
        </w:tc>
      </w:tr>
      <w:tr w:rsidR="00FB795C" w:rsidRPr="009159B6" w14:paraId="5093BBCD"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53853496" w14:textId="77777777" w:rsidR="00FB795C" w:rsidRPr="009159B6" w:rsidRDefault="00FB795C">
            <w:pPr>
              <w:pStyle w:val="Tabletext"/>
              <w:jc w:val="center"/>
              <w:rPr>
                <w:iCs/>
              </w:rPr>
              <w:pPrChange w:id="3255" w:author="usuario" w:date="2020-09-01T16:53:00Z">
                <w:pPr>
                  <w:pStyle w:val="Tabletext"/>
                </w:pPr>
              </w:pPrChange>
            </w:pPr>
            <w:r w:rsidRPr="009159B6">
              <w:rPr>
                <w:iCs/>
              </w:rPr>
              <w:t>Analogue Parameters</w:t>
            </w:r>
          </w:p>
        </w:tc>
        <w:tc>
          <w:tcPr>
            <w:tcW w:w="3976" w:type="dxa"/>
            <w:tcBorders>
              <w:top w:val="single" w:sz="7" w:space="0" w:color="000000"/>
              <w:left w:val="single" w:sz="7" w:space="0" w:color="000000"/>
              <w:bottom w:val="single" w:sz="6" w:space="0" w:color="FFFFFF"/>
              <w:right w:val="single" w:sz="6" w:space="0" w:color="FFFFFF"/>
            </w:tcBorders>
            <w:vAlign w:val="center"/>
          </w:tcPr>
          <w:p w14:paraId="383F3BA1" w14:textId="77777777" w:rsidR="00FB795C" w:rsidRPr="009159B6" w:rsidRDefault="00FB795C">
            <w:pPr>
              <w:pStyle w:val="Tabletext"/>
              <w:jc w:val="center"/>
              <w:pPrChange w:id="3256" w:author="usuario" w:date="2020-09-01T16:53:00Z">
                <w:pPr>
                  <w:pStyle w:val="Tabletext"/>
                </w:pPr>
              </w:pPrChange>
            </w:pPr>
            <w:r w:rsidRPr="009159B6">
              <w:t>Amps</w:t>
            </w:r>
          </w:p>
        </w:tc>
        <w:tc>
          <w:tcPr>
            <w:tcW w:w="1685" w:type="dxa"/>
            <w:tcBorders>
              <w:top w:val="single" w:sz="7" w:space="0" w:color="000000"/>
              <w:left w:val="single" w:sz="7" w:space="0" w:color="000000"/>
              <w:bottom w:val="single" w:sz="6" w:space="0" w:color="FFFFFF"/>
              <w:right w:val="single" w:sz="7" w:space="0" w:color="000000"/>
            </w:tcBorders>
            <w:vAlign w:val="center"/>
          </w:tcPr>
          <w:p w14:paraId="6CDF60DC" w14:textId="77777777" w:rsidR="00FB795C" w:rsidRPr="009159B6" w:rsidRDefault="00FB795C">
            <w:pPr>
              <w:pStyle w:val="Tabletext"/>
              <w:jc w:val="center"/>
              <w:pPrChange w:id="3257" w:author="usuario" w:date="2020-09-01T16:53:00Z">
                <w:pPr>
                  <w:pStyle w:val="Tabletext"/>
                </w:pPr>
              </w:pPrChange>
            </w:pPr>
            <w:r w:rsidRPr="009159B6">
              <w:t>Analogue</w:t>
            </w:r>
          </w:p>
        </w:tc>
      </w:tr>
      <w:tr w:rsidR="00FB795C" w:rsidRPr="009159B6" w14:paraId="32CAEF8C" w14:textId="77777777" w:rsidTr="00164AB3">
        <w:trPr>
          <w:trHeight w:val="340"/>
          <w:jc w:val="center"/>
        </w:trPr>
        <w:tc>
          <w:tcPr>
            <w:tcW w:w="2545" w:type="dxa"/>
            <w:tcBorders>
              <w:top w:val="single" w:sz="7" w:space="0" w:color="000000"/>
              <w:left w:val="single" w:sz="7" w:space="0" w:color="000000"/>
              <w:bottom w:val="single" w:sz="6" w:space="0" w:color="FFFFFF"/>
              <w:right w:val="single" w:sz="6" w:space="0" w:color="FFFFFF"/>
            </w:tcBorders>
            <w:vAlign w:val="center"/>
          </w:tcPr>
          <w:p w14:paraId="4E988642" w14:textId="77777777" w:rsidR="00FB795C" w:rsidRPr="009159B6" w:rsidRDefault="00FB795C">
            <w:pPr>
              <w:pStyle w:val="Tabletext"/>
              <w:jc w:val="center"/>
              <w:pPrChange w:id="3258" w:author="usuario" w:date="2020-09-01T16:53:00Z">
                <w:pPr>
                  <w:pStyle w:val="Tabletext"/>
                </w:pPr>
              </w:pPrChange>
            </w:pPr>
            <w:r w:rsidRPr="009159B6">
              <w:t>Digital Input</w:t>
            </w:r>
          </w:p>
        </w:tc>
        <w:tc>
          <w:tcPr>
            <w:tcW w:w="3976" w:type="dxa"/>
            <w:tcBorders>
              <w:top w:val="single" w:sz="7" w:space="0" w:color="000000"/>
              <w:left w:val="single" w:sz="7" w:space="0" w:color="000000"/>
              <w:bottom w:val="single" w:sz="6" w:space="0" w:color="FFFFFF"/>
              <w:right w:val="single" w:sz="6" w:space="0" w:color="FFFFFF"/>
            </w:tcBorders>
            <w:vAlign w:val="center"/>
          </w:tcPr>
          <w:p w14:paraId="4C636333" w14:textId="77777777" w:rsidR="00FB795C" w:rsidRPr="009159B6" w:rsidRDefault="00FB795C">
            <w:pPr>
              <w:pStyle w:val="Tabletext"/>
              <w:jc w:val="center"/>
              <w:pPrChange w:id="3259" w:author="usuario" w:date="2020-09-01T16:53:00Z">
                <w:pPr>
                  <w:pStyle w:val="Tabletext"/>
                </w:pPr>
              </w:pPrChange>
            </w:pPr>
            <w:r w:rsidRPr="009159B6">
              <w:t>Byte Stream</w:t>
            </w:r>
          </w:p>
        </w:tc>
        <w:tc>
          <w:tcPr>
            <w:tcW w:w="1685" w:type="dxa"/>
            <w:tcBorders>
              <w:top w:val="single" w:sz="7" w:space="0" w:color="000000"/>
              <w:left w:val="single" w:sz="7" w:space="0" w:color="000000"/>
              <w:bottom w:val="single" w:sz="6" w:space="0" w:color="FFFFFF"/>
              <w:right w:val="single" w:sz="7" w:space="0" w:color="000000"/>
            </w:tcBorders>
            <w:vAlign w:val="center"/>
          </w:tcPr>
          <w:p w14:paraId="1BE17179" w14:textId="77777777" w:rsidR="00FB795C" w:rsidRPr="009159B6" w:rsidRDefault="00FB795C">
            <w:pPr>
              <w:pStyle w:val="Tabletext"/>
              <w:jc w:val="center"/>
              <w:pPrChange w:id="3260" w:author="usuario" w:date="2020-09-01T16:53:00Z">
                <w:pPr>
                  <w:pStyle w:val="Tabletext"/>
                </w:pPr>
              </w:pPrChange>
            </w:pPr>
            <w:r w:rsidRPr="009159B6">
              <w:t>Byte Stream</w:t>
            </w:r>
          </w:p>
        </w:tc>
      </w:tr>
      <w:tr w:rsidR="00FB795C" w:rsidRPr="009159B6" w14:paraId="2E650DF8" w14:textId="77777777" w:rsidTr="00164AB3">
        <w:trPr>
          <w:trHeight w:val="340"/>
          <w:jc w:val="center"/>
        </w:trPr>
        <w:tc>
          <w:tcPr>
            <w:tcW w:w="2545" w:type="dxa"/>
            <w:tcBorders>
              <w:top w:val="single" w:sz="7" w:space="0" w:color="000000"/>
              <w:left w:val="single" w:sz="7" w:space="0" w:color="000000"/>
              <w:bottom w:val="single" w:sz="8" w:space="0" w:color="000000"/>
              <w:right w:val="single" w:sz="6" w:space="0" w:color="FFFFFF"/>
            </w:tcBorders>
            <w:vAlign w:val="center"/>
          </w:tcPr>
          <w:p w14:paraId="2E54975E" w14:textId="77777777" w:rsidR="00FB795C" w:rsidRPr="009159B6" w:rsidRDefault="00FB795C">
            <w:pPr>
              <w:pStyle w:val="Tabletext"/>
              <w:jc w:val="center"/>
              <w:pPrChange w:id="3261" w:author="usuario" w:date="2020-09-01T16:53:00Z">
                <w:pPr>
                  <w:pStyle w:val="Tabletext"/>
                </w:pPr>
              </w:pPrChange>
            </w:pPr>
            <w:r w:rsidRPr="009159B6">
              <w:t>Activation Commands</w:t>
            </w:r>
          </w:p>
        </w:tc>
        <w:tc>
          <w:tcPr>
            <w:tcW w:w="3976" w:type="dxa"/>
            <w:tcBorders>
              <w:top w:val="single" w:sz="7" w:space="0" w:color="000000"/>
              <w:left w:val="single" w:sz="7" w:space="0" w:color="000000"/>
              <w:bottom w:val="single" w:sz="8" w:space="0" w:color="000000"/>
              <w:right w:val="single" w:sz="6" w:space="0" w:color="FFFFFF"/>
            </w:tcBorders>
            <w:vAlign w:val="center"/>
          </w:tcPr>
          <w:p w14:paraId="7E3FABE4" w14:textId="77777777" w:rsidR="00FB795C" w:rsidRPr="009159B6" w:rsidRDefault="00FB795C">
            <w:pPr>
              <w:pStyle w:val="Tabletext"/>
              <w:jc w:val="center"/>
              <w:pPrChange w:id="3262" w:author="usuario" w:date="2020-09-01T16:53:00Z">
                <w:pPr>
                  <w:pStyle w:val="Tabletext"/>
                </w:pPr>
              </w:pPrChange>
            </w:pPr>
            <w:r w:rsidRPr="009159B6">
              <w:t>Discrete, Analogue, or Byte Stream</w:t>
            </w:r>
          </w:p>
        </w:tc>
        <w:tc>
          <w:tcPr>
            <w:tcW w:w="1685" w:type="dxa"/>
            <w:tcBorders>
              <w:top w:val="single" w:sz="7" w:space="0" w:color="000000"/>
              <w:left w:val="single" w:sz="7" w:space="0" w:color="000000"/>
              <w:bottom w:val="single" w:sz="8" w:space="0" w:color="000000"/>
              <w:right w:val="single" w:sz="7" w:space="0" w:color="000000"/>
            </w:tcBorders>
            <w:vAlign w:val="center"/>
          </w:tcPr>
          <w:p w14:paraId="6BB23340" w14:textId="77777777" w:rsidR="00FB795C" w:rsidRPr="009159B6" w:rsidRDefault="00FB795C">
            <w:pPr>
              <w:pStyle w:val="Tabletext"/>
              <w:jc w:val="center"/>
              <w:pPrChange w:id="3263" w:author="usuario" w:date="2020-09-01T16:53:00Z">
                <w:pPr>
                  <w:pStyle w:val="Tabletext"/>
                </w:pPr>
              </w:pPrChange>
            </w:pPr>
            <w:r w:rsidRPr="009159B6">
              <w:rPr>
                <w:iCs/>
              </w:rPr>
              <w:t>Control</w:t>
            </w:r>
          </w:p>
        </w:tc>
      </w:tr>
    </w:tbl>
    <w:p w14:paraId="6C12EBAA" w14:textId="77777777" w:rsidR="00FB795C" w:rsidRPr="009159B6" w:rsidRDefault="00FB795C">
      <w:pPr>
        <w:jc w:val="both"/>
        <w:pPrChange w:id="3264" w:author="usuario" w:date="2020-09-01T16:50:00Z">
          <w:pPr/>
        </w:pPrChange>
      </w:pPr>
    </w:p>
    <w:p w14:paraId="3C73A11D" w14:textId="77777777" w:rsidR="00FB795C" w:rsidRPr="009159B6" w:rsidRDefault="00FB795C">
      <w:pPr>
        <w:pStyle w:val="BodyText"/>
        <w:jc w:val="both"/>
        <w:pPrChange w:id="3265" w:author="usuario" w:date="2020-09-01T16:50:00Z">
          <w:pPr>
            <w:pStyle w:val="BodyText"/>
          </w:pPr>
        </w:pPrChange>
      </w:pPr>
      <w:r w:rsidRPr="009159B6">
        <w:t>Ancillary site equipment, sensors and systems may be interfaced to RTUs using analogue or digital inputs and outputs as required.  For example, fire alarm and security systems, measurement apparatus, tidal height gauges, motion sensors, etc.</w:t>
      </w:r>
    </w:p>
    <w:p w14:paraId="3AF8AE1A" w14:textId="6EA15885" w:rsidR="00FB795C" w:rsidRPr="009159B6" w:rsidRDefault="00FB795C">
      <w:pPr>
        <w:pStyle w:val="Heading1"/>
        <w:jc w:val="both"/>
        <w:pPrChange w:id="3266" w:author="usuario" w:date="2020-09-01T16:50:00Z">
          <w:pPr>
            <w:pStyle w:val="Heading1"/>
          </w:pPr>
        </w:pPrChange>
      </w:pPr>
      <w:bookmarkStart w:id="3267" w:name="_Ref462486060"/>
      <w:bookmarkStart w:id="3268" w:name="_Toc49294871"/>
      <w:commentRangeStart w:id="3269"/>
      <w:r w:rsidRPr="009159B6">
        <w:t>OUTSTATION</w:t>
      </w:r>
      <w:commentRangeEnd w:id="3269"/>
      <w:ins w:id="3270" w:author="Mariano Marpegan" w:date="2020-09-01T15:21:00Z">
        <w:r w:rsidR="000372AF" w:rsidRPr="009159B6">
          <w:t xml:space="preserve"> </w:t>
        </w:r>
      </w:ins>
      <w:del w:id="3271" w:author="Mariano Marpegan" w:date="2020-09-01T15:21:00Z">
        <w:r w:rsidR="00EA115F" w:rsidRPr="009159B6" w:rsidDel="000372AF">
          <w:rPr>
            <w:rStyle w:val="CommentReference"/>
            <w:rFonts w:asciiTheme="minorHAnsi" w:eastAsiaTheme="minorHAnsi" w:hAnsiTheme="minorHAnsi" w:cstheme="minorBidi"/>
            <w:b w:val="0"/>
            <w:bCs w:val="0"/>
            <w:caps w:val="0"/>
            <w:color w:val="auto"/>
          </w:rPr>
          <w:commentReference w:id="3269"/>
        </w:r>
        <w:r w:rsidRPr="009159B6" w:rsidDel="000372AF">
          <w:delText xml:space="preserve"> </w:delText>
        </w:r>
      </w:del>
      <w:r w:rsidRPr="009159B6">
        <w:t>EQUIPMENT</w:t>
      </w:r>
      <w:bookmarkEnd w:id="3267"/>
      <w:bookmarkEnd w:id="3268"/>
    </w:p>
    <w:p w14:paraId="2E94A532" w14:textId="77777777" w:rsidR="00FB795C" w:rsidRPr="009159B6" w:rsidRDefault="00FB795C">
      <w:pPr>
        <w:pStyle w:val="Heading1separatationline"/>
        <w:jc w:val="both"/>
        <w:pPrChange w:id="3272" w:author="usuario" w:date="2020-09-01T16:50:00Z">
          <w:pPr>
            <w:pStyle w:val="Heading1separatationline"/>
          </w:pPr>
        </w:pPrChange>
      </w:pPr>
    </w:p>
    <w:p w14:paraId="713BE9BE" w14:textId="17924004" w:rsidR="00FB795C" w:rsidRPr="009159B6" w:rsidRDefault="00FB795C" w:rsidP="00913551">
      <w:pPr>
        <w:pStyle w:val="Heading2"/>
      </w:pPr>
      <w:bookmarkStart w:id="3273" w:name="_Toc49294872"/>
      <w:r w:rsidRPr="009159B6">
        <w:t>Introduction</w:t>
      </w:r>
      <w:bookmarkEnd w:id="3273"/>
    </w:p>
    <w:p w14:paraId="2352F8C8" w14:textId="77777777" w:rsidR="00FB795C" w:rsidRPr="009159B6" w:rsidRDefault="00FB795C">
      <w:pPr>
        <w:pStyle w:val="Heading2separationline"/>
        <w:jc w:val="both"/>
        <w:pPrChange w:id="3274" w:author="usuario" w:date="2020-09-01T16:50:00Z">
          <w:pPr>
            <w:pStyle w:val="Heading2separationline"/>
          </w:pPr>
        </w:pPrChange>
      </w:pPr>
    </w:p>
    <w:p w14:paraId="2283171C" w14:textId="77777777" w:rsidR="00FB795C" w:rsidRPr="009159B6" w:rsidRDefault="00FB795C">
      <w:pPr>
        <w:pStyle w:val="BodyText"/>
        <w:jc w:val="both"/>
        <w:pPrChange w:id="3275" w:author="usuario" w:date="2020-09-01T16:50:00Z">
          <w:pPr>
            <w:pStyle w:val="BodyText"/>
          </w:pPr>
        </w:pPrChange>
      </w:pPr>
      <w:r w:rsidRPr="009159B6">
        <w:t>This section discusses the various types of control and monitoring equipment available and identifies some of the design problems that need to be considered during their selection and implementation.</w:t>
      </w:r>
    </w:p>
    <w:p w14:paraId="1A1A5508" w14:textId="4BC0C1B8" w:rsidR="00FB795C" w:rsidRPr="009159B6" w:rsidRDefault="00FB795C">
      <w:pPr>
        <w:pStyle w:val="BodyText"/>
        <w:jc w:val="both"/>
        <w:pPrChange w:id="3276" w:author="usuario" w:date="2020-09-01T16:50:00Z">
          <w:pPr>
            <w:pStyle w:val="BodyText"/>
          </w:pPr>
        </w:pPrChange>
      </w:pPr>
      <w:r w:rsidRPr="009159B6">
        <w:t>The equipment employed on station to provide the required remote control and monitoring facilities will be directly dependent on the methods us</w:t>
      </w:r>
      <w:r w:rsidR="008E02D0" w:rsidRPr="009159B6">
        <w:t xml:space="preserve">ed, as discussed in section </w:t>
      </w:r>
      <w:r w:rsidR="008E02D0" w:rsidRPr="005D1DDE">
        <w:fldChar w:fldCharType="begin"/>
      </w:r>
      <w:r w:rsidR="008E02D0" w:rsidRPr="009159B6">
        <w:instrText xml:space="preserve"> REF _Ref462577783 \r \h </w:instrText>
      </w:r>
      <w:r w:rsidR="006031D6" w:rsidRPr="009159B6">
        <w:instrText xml:space="preserve"> \* MERGEFORMAT </w:instrText>
      </w:r>
      <w:r w:rsidR="008E02D0" w:rsidRPr="005D1DDE">
        <w:rPr>
          <w:rPrChange w:id="3277" w:author="usuario" w:date="2020-09-01T16:59:00Z">
            <w:rPr/>
          </w:rPrChange>
        </w:rPr>
        <w:fldChar w:fldCharType="separate"/>
      </w:r>
      <w:r w:rsidR="008E02D0" w:rsidRPr="009159B6">
        <w:t>2.1</w:t>
      </w:r>
      <w:r w:rsidR="008E02D0" w:rsidRPr="005D1DDE">
        <w:fldChar w:fldCharType="end"/>
      </w:r>
      <w:r w:rsidRPr="009159B6">
        <w:t>.  These range from direct monitoring by the user to a fully automated AtoN where the systems are monitored and controlled remotely by a centralised base station.</w:t>
      </w:r>
    </w:p>
    <w:p w14:paraId="7F3CCECC" w14:textId="77777777" w:rsidR="00FB795C" w:rsidRPr="009159B6" w:rsidRDefault="00FB795C">
      <w:pPr>
        <w:pStyle w:val="BodyText"/>
        <w:jc w:val="both"/>
        <w:pPrChange w:id="3278" w:author="usuario" w:date="2020-09-01T16:50:00Z">
          <w:pPr>
            <w:pStyle w:val="BodyText"/>
          </w:pPr>
        </w:pPrChange>
      </w:pPr>
      <w:r w:rsidRPr="009159B6">
        <w:t>The choice of method will largely be dictated by the operational requirements, economics and available expertise.  What is appropriate in one part of the world where labour costs are low and technology is comparatively expensive, may be inappropriate where labour costs are high and technology is relatively inexpensive.</w:t>
      </w:r>
    </w:p>
    <w:p w14:paraId="5AD65F78" w14:textId="77777777" w:rsidR="00FB795C" w:rsidRPr="009159B6" w:rsidRDefault="00FB795C">
      <w:pPr>
        <w:pStyle w:val="BodyText"/>
        <w:jc w:val="both"/>
        <w:pPrChange w:id="3279" w:author="usuario" w:date="2020-09-01T16:50:00Z">
          <w:pPr>
            <w:pStyle w:val="BodyText"/>
          </w:pPr>
        </w:pPrChange>
      </w:pPr>
      <w:r w:rsidRPr="009159B6">
        <w:t>It should also be clearly understood that a primary objective of a lighthouse authority is to assure the availability of the AtoN.  Whilst well designed and implemented outstation equipment can assist in achieving this goal, a poorly designed system may be detrimental and threaten their performance.</w:t>
      </w:r>
    </w:p>
    <w:p w14:paraId="6D196611" w14:textId="3CD47C0C" w:rsidR="00FB795C" w:rsidRPr="009159B6" w:rsidRDefault="00D03E75">
      <w:pPr>
        <w:pStyle w:val="BodyText"/>
        <w:jc w:val="both"/>
        <w:pPrChange w:id="3280" w:author="usuario" w:date="2020-09-01T16:50:00Z">
          <w:pPr>
            <w:pStyle w:val="BodyText"/>
          </w:pPr>
        </w:pPrChange>
      </w:pPr>
      <w:r w:rsidRPr="009159B6">
        <w:t>As described in s</w:t>
      </w:r>
      <w:r w:rsidR="00FB795C" w:rsidRPr="009159B6">
        <w:t xml:space="preserve">ection </w:t>
      </w:r>
      <w:r w:rsidRPr="005D1DDE">
        <w:fldChar w:fldCharType="begin"/>
      </w:r>
      <w:r w:rsidRPr="009159B6">
        <w:instrText xml:space="preserve"> REF _Ref462486052 \r \h </w:instrText>
      </w:r>
      <w:r w:rsidR="006031D6" w:rsidRPr="009159B6">
        <w:instrText xml:space="preserve"> \* MERGEFORMAT </w:instrText>
      </w:r>
      <w:r w:rsidRPr="005D1DDE">
        <w:rPr>
          <w:rPrChange w:id="3281" w:author="usuario" w:date="2020-09-01T16:59:00Z">
            <w:rPr/>
          </w:rPrChange>
        </w:rPr>
        <w:fldChar w:fldCharType="separate"/>
      </w:r>
      <w:r w:rsidRPr="009159B6">
        <w:t>5</w:t>
      </w:r>
      <w:r w:rsidRPr="005D1DDE">
        <w:fldChar w:fldCharType="end"/>
      </w:r>
      <w:r w:rsidR="00FB795C" w:rsidRPr="009159B6">
        <w:t>, the information to be monitored by the outstation is dependent upon whether purely status information on the AtoN is required, or whether additional information to aid maintenance and to enable the prediction of future performance of the systems is necessary.</w:t>
      </w:r>
    </w:p>
    <w:p w14:paraId="026D9476" w14:textId="77777777" w:rsidR="00FB795C" w:rsidRPr="009159B6" w:rsidRDefault="00FB795C">
      <w:pPr>
        <w:pStyle w:val="BodyText"/>
        <w:jc w:val="both"/>
        <w:pPrChange w:id="3282" w:author="usuario" w:date="2020-09-01T16:50:00Z">
          <w:pPr>
            <w:pStyle w:val="BodyText"/>
          </w:pPr>
        </w:pPrChange>
      </w:pPr>
      <w:r w:rsidRPr="009159B6">
        <w:t>RCMS equipment should meet approved international and national standards, such as ITU and local PTT standards in as much as they are relevant to the monitoring system.</w:t>
      </w:r>
    </w:p>
    <w:p w14:paraId="40E53721" w14:textId="3643945C" w:rsidR="00FB795C" w:rsidRPr="009159B6" w:rsidRDefault="00FB795C" w:rsidP="00913551">
      <w:pPr>
        <w:pStyle w:val="Heading2"/>
      </w:pPr>
      <w:bookmarkStart w:id="3283" w:name="_Toc49294873"/>
      <w:r w:rsidRPr="009159B6">
        <w:lastRenderedPageBreak/>
        <w:t>Design Considerations</w:t>
      </w:r>
      <w:bookmarkEnd w:id="3283"/>
    </w:p>
    <w:p w14:paraId="599F4E02" w14:textId="77777777" w:rsidR="00DD06EF" w:rsidRPr="009159B6" w:rsidRDefault="00DD06EF">
      <w:pPr>
        <w:pStyle w:val="Heading2separationline"/>
        <w:jc w:val="both"/>
        <w:pPrChange w:id="3284" w:author="usuario" w:date="2020-09-01T16:50:00Z">
          <w:pPr>
            <w:pStyle w:val="Heading2separationline"/>
          </w:pPr>
        </w:pPrChange>
      </w:pPr>
    </w:p>
    <w:p w14:paraId="3480B2AD" w14:textId="77777777" w:rsidR="00FB795C" w:rsidRPr="009159B6" w:rsidRDefault="00FB795C">
      <w:pPr>
        <w:pStyle w:val="BodyText"/>
        <w:jc w:val="both"/>
        <w:pPrChange w:id="3285" w:author="usuario" w:date="2020-09-01T16:50:00Z">
          <w:pPr>
            <w:pStyle w:val="BodyText"/>
          </w:pPr>
        </w:pPrChange>
      </w:pPr>
      <w:r w:rsidRPr="009159B6">
        <w:t>With the wide range of options available for outstation equipment, there are many considerations to be taken into account before a valued judgement can be made as to which type of system is best suited for a particular application and circumstance.  For electronic systems open architecture formats should be selected to ensure that there is the maximum level of component interchangeability over the system lifecycle.</w:t>
      </w:r>
    </w:p>
    <w:p w14:paraId="48535E7B" w14:textId="4F809298" w:rsidR="00FB795C" w:rsidRPr="009159B6" w:rsidRDefault="00FB795C">
      <w:pPr>
        <w:pStyle w:val="Heading3"/>
        <w:jc w:val="both"/>
        <w:pPrChange w:id="3286" w:author="usuario" w:date="2020-09-01T16:50:00Z">
          <w:pPr>
            <w:pStyle w:val="Heading3"/>
          </w:pPr>
        </w:pPrChange>
      </w:pPr>
      <w:bookmarkStart w:id="3287" w:name="_Toc49294874"/>
      <w:r w:rsidRPr="009159B6">
        <w:t>Design Philosophy</w:t>
      </w:r>
      <w:bookmarkEnd w:id="3287"/>
    </w:p>
    <w:p w14:paraId="415C6109" w14:textId="77777777" w:rsidR="00FB795C" w:rsidRPr="009159B6" w:rsidRDefault="00FB795C">
      <w:pPr>
        <w:pStyle w:val="BodyText"/>
        <w:jc w:val="both"/>
        <w:pPrChange w:id="3288" w:author="usuario" w:date="2020-09-01T16:50:00Z">
          <w:pPr>
            <w:pStyle w:val="BodyText"/>
          </w:pPr>
        </w:pPrChange>
      </w:pPr>
      <w:r w:rsidRPr="009159B6">
        <w:t>Simplicity is often the best policy, particularly where technical expertise is limited.  Properly designed electronic systems are significantly more reliable than their electro-mechanical alternatives.  However, the effort required to develop a proven system, particularly software, should not be underestimated.  Care should be taken during software development to ensure a structured approach, thus minimising the design and commissioning effort of subsequent modifications.</w:t>
      </w:r>
    </w:p>
    <w:p w14:paraId="100373A2" w14:textId="1284B254" w:rsidR="00FB795C" w:rsidRPr="009159B6" w:rsidRDefault="00FB795C">
      <w:pPr>
        <w:pStyle w:val="Heading3"/>
        <w:jc w:val="both"/>
        <w:pPrChange w:id="3289" w:author="usuario" w:date="2020-09-01T16:50:00Z">
          <w:pPr>
            <w:pStyle w:val="Heading3"/>
          </w:pPr>
        </w:pPrChange>
      </w:pPr>
      <w:bookmarkStart w:id="3290" w:name="_Toc49294875"/>
      <w:r w:rsidRPr="009159B6">
        <w:t>Input / Output (I/O) Segregation</w:t>
      </w:r>
      <w:bookmarkEnd w:id="3290"/>
    </w:p>
    <w:p w14:paraId="6F77CDC3" w14:textId="520EBD24" w:rsidR="00FB795C" w:rsidRPr="009159B6" w:rsidRDefault="00FB795C">
      <w:pPr>
        <w:pStyle w:val="BodyText"/>
        <w:jc w:val="both"/>
        <w:rPr>
          <w:ins w:id="3291" w:author="Mariano Marpegan" w:date="2020-08-25T19:48:00Z"/>
        </w:rPr>
        <w:pPrChange w:id="3292" w:author="usuario" w:date="2020-09-01T16:50:00Z">
          <w:pPr>
            <w:pStyle w:val="BodyText"/>
          </w:pPr>
        </w:pPrChange>
      </w:pPr>
      <w:r w:rsidRPr="009159B6">
        <w:t>It is good practice to segregate control and monitoring functions such that failures that may occur in the control outputs do not affect the monitoring, leading to misleading indications.  This can be achieved by ensuring that separate (I/O) cards are used for the two functions. Isolation is invariably provided between cards, but is less common between adjacent inputs on the same card.  It is also advisable to regularly test I/O at an AtoN to confirm that an RCMS command has had the desired result.</w:t>
      </w:r>
    </w:p>
    <w:p w14:paraId="211DFF38" w14:textId="77777777" w:rsidR="00CE45BF" w:rsidRPr="0027658D" w:rsidRDefault="00CE45BF">
      <w:pPr>
        <w:pStyle w:val="BodyText"/>
        <w:jc w:val="both"/>
        <w:rPr>
          <w:ins w:id="3293" w:author="Mariano Marpegan" w:date="2020-08-25T19:48:00Z"/>
        </w:rPr>
        <w:pPrChange w:id="3294" w:author="usuario" w:date="2020-09-01T16:50:00Z">
          <w:pPr/>
        </w:pPrChange>
      </w:pPr>
      <w:ins w:id="3295" w:author="Mariano Marpegan" w:date="2020-08-25T19:48:00Z">
        <w:r w:rsidRPr="005D1DDE">
          <w:t>It is important that every device aimed to control or monitor should be parallelly linked to the energy source as well as to the rest of the circuit. Conversely, being serially linked, a failure of the device can become a failure of the AtoN signal</w:t>
        </w:r>
        <w:r w:rsidRPr="0027658D">
          <w:t xml:space="preserve">. </w:t>
        </w:r>
      </w:ins>
    </w:p>
    <w:p w14:paraId="1A7AE167" w14:textId="77777777" w:rsidR="00CE45BF" w:rsidRPr="009159B6" w:rsidRDefault="00CE45BF">
      <w:pPr>
        <w:pStyle w:val="BodyText"/>
        <w:jc w:val="both"/>
        <w:pPrChange w:id="3296" w:author="usuario" w:date="2020-09-01T16:50:00Z">
          <w:pPr>
            <w:pStyle w:val="BodyText"/>
          </w:pPr>
        </w:pPrChange>
      </w:pPr>
    </w:p>
    <w:p w14:paraId="621DAFB8" w14:textId="07BA0395" w:rsidR="00FB795C" w:rsidRPr="009159B6" w:rsidRDefault="00FB795C">
      <w:pPr>
        <w:pStyle w:val="Heading3"/>
        <w:jc w:val="both"/>
        <w:pPrChange w:id="3297" w:author="usuario" w:date="2020-09-01T16:50:00Z">
          <w:pPr>
            <w:pStyle w:val="Heading3"/>
          </w:pPr>
        </w:pPrChange>
      </w:pPr>
      <w:bookmarkStart w:id="3298" w:name="_Toc49294876"/>
      <w:r w:rsidRPr="009159B6">
        <w:t>Energy Consumption</w:t>
      </w:r>
      <w:bookmarkEnd w:id="3298"/>
    </w:p>
    <w:p w14:paraId="27EB05AE" w14:textId="58D9CDC3" w:rsidR="00FB795C" w:rsidRPr="009159B6" w:rsidRDefault="00FB795C">
      <w:pPr>
        <w:pStyle w:val="BodyText"/>
        <w:jc w:val="both"/>
        <w:pPrChange w:id="3299" w:author="usuario" w:date="2020-09-01T16:50:00Z">
          <w:pPr>
            <w:pStyle w:val="BodyText"/>
          </w:pPr>
        </w:pPrChange>
      </w:pPr>
      <w:r w:rsidRPr="009159B6">
        <w:t>A further consideration is the energy consumption of the outstation.  The RTU power requirements should be considered when there is a limited supply of power e.g. Solar power</w:t>
      </w:r>
      <w:r w:rsidR="00EE43EA" w:rsidRPr="009159B6">
        <w:t>ed AtoN.</w:t>
      </w:r>
    </w:p>
    <w:p w14:paraId="5B24FF86" w14:textId="77777777" w:rsidR="001F2DAC" w:rsidRPr="009159B6" w:rsidRDefault="00FB795C">
      <w:pPr>
        <w:pStyle w:val="BodyText"/>
        <w:jc w:val="both"/>
        <w:rPr>
          <w:ins w:id="3300" w:author="usuario" w:date="2020-09-01T16:45:00Z"/>
        </w:rPr>
        <w:pPrChange w:id="3301" w:author="usuario" w:date="2020-09-01T16:50:00Z">
          <w:pPr>
            <w:pStyle w:val="BodyText"/>
          </w:pPr>
        </w:pPrChange>
      </w:pPr>
      <w:r w:rsidRPr="009159B6">
        <w:t xml:space="preserve">The power consumption of microelectronics has reduced as it has developed and consequently the requirements of the communications system have become a major proportion of the overall energy consumption calculation. </w:t>
      </w:r>
    </w:p>
    <w:p w14:paraId="7D0A9258" w14:textId="1F82EF78" w:rsidR="001F2DAC" w:rsidRPr="009159B6" w:rsidRDefault="001F2DAC">
      <w:pPr>
        <w:pStyle w:val="BodyText"/>
        <w:jc w:val="both"/>
        <w:rPr>
          <w:ins w:id="3302" w:author="usuario" w:date="2020-09-01T16:45:00Z"/>
        </w:rPr>
        <w:pPrChange w:id="3303" w:author="usuario" w:date="2020-09-01T16:50:00Z">
          <w:pPr>
            <w:pStyle w:val="BodyText"/>
          </w:pPr>
        </w:pPrChange>
      </w:pPr>
      <w:ins w:id="3304" w:author="usuario" w:date="2020-09-01T16:45:00Z">
        <w:r w:rsidRPr="009159B6">
          <w:t>Would be more helpful if it included more numerical reference data. E.g., it says that remote monitoring should be arranged (energy) efficiently. This would of real use if it said that e.g., energy consumption of 50% (of the whole consumption of the AtoN) for monitoring is not good but 10-20% would be OK.</w:t>
        </w:r>
      </w:ins>
    </w:p>
    <w:p w14:paraId="7E45A3E6" w14:textId="356BA0F4" w:rsidR="00FB795C" w:rsidRPr="009159B6" w:rsidRDefault="00FB795C">
      <w:pPr>
        <w:pStyle w:val="BodyText"/>
        <w:jc w:val="both"/>
        <w:pPrChange w:id="3305" w:author="usuario" w:date="2020-09-01T16:50:00Z">
          <w:pPr>
            <w:pStyle w:val="BodyText"/>
          </w:pPr>
        </w:pPrChange>
      </w:pPr>
      <w:r w:rsidRPr="009159B6">
        <w:t xml:space="preserve"> Transmissions can be limited by sending only data resulting from a change of state of an RCMS input at the station. </w:t>
      </w:r>
      <w:r w:rsidR="00903FB9" w:rsidRPr="009159B6">
        <w:t xml:space="preserve"> </w:t>
      </w:r>
      <w:r w:rsidRPr="009159B6">
        <w:t xml:space="preserve">Where Maintenance and Operations Staff are required to record data at regular intervals, for example, for trending fuel consumption or battery voltage, this can be achieved by local data storage at the outstation.  </w:t>
      </w:r>
      <w:del w:id="3306" w:author="Mariano Marpegan" w:date="2020-08-25T20:56:00Z">
        <w:r w:rsidRPr="009159B6" w:rsidDel="00F05032">
          <w:delText>The data need only be transmitted to the central monitoring site when an alarm occurs, requiring intervention by Monitoring Staff</w:delText>
        </w:r>
      </w:del>
      <w:r w:rsidRPr="009159B6">
        <w:t>.</w:t>
      </w:r>
      <w:r w:rsidR="00E4375E" w:rsidRPr="009159B6">
        <w:t xml:space="preserve"> </w:t>
      </w:r>
      <w:r w:rsidRPr="009159B6">
        <w:t xml:space="preserve"> </w:t>
      </w:r>
      <w:ins w:id="3307" w:author="Mariano Marpegan" w:date="2020-08-25T20:57:00Z">
        <w:r w:rsidR="00F05032" w:rsidRPr="009159B6">
          <w:t xml:space="preserve">The data will be transmitted to the monitoring main centre as soon as the alarm sets off which requires the intervention of supervising personnel, and, according to the implementation/usage, each user will be able to download this information in a predetermined time and format. </w:t>
        </w:r>
      </w:ins>
      <w:r w:rsidRPr="009159B6">
        <w:t>In case of mission critical sites</w:t>
      </w:r>
      <w:r w:rsidR="00EE43EA" w:rsidRPr="009159B6">
        <w:t>,</w:t>
      </w:r>
      <w:r w:rsidRPr="009159B6">
        <w:t xml:space="preserve"> it may be advisable to send status messages at regular intervals to confirm operational availability of the remote site.</w:t>
      </w:r>
    </w:p>
    <w:p w14:paraId="50AD9787" w14:textId="7B93EBD0" w:rsidR="00FB795C" w:rsidRPr="009159B6" w:rsidRDefault="00FB795C">
      <w:pPr>
        <w:pStyle w:val="BodyText"/>
        <w:jc w:val="both"/>
        <w:rPr>
          <w:ins w:id="3308" w:author="Mariano Marpegan" w:date="2020-08-25T20:58:00Z"/>
        </w:rPr>
        <w:pPrChange w:id="3309" w:author="usuario" w:date="2020-09-01T16:50:00Z">
          <w:pPr>
            <w:pStyle w:val="BodyText"/>
          </w:pPr>
        </w:pPrChange>
      </w:pPr>
      <w:r w:rsidRPr="009159B6">
        <w:t>It is advisable to pay attention to RCMS behaviour during power failures and in critical backup power conditions (restarts due to battery depletion, etc</w:t>
      </w:r>
      <w:r w:rsidR="00EE43EA" w:rsidRPr="009159B6">
        <w:t>.</w:t>
      </w:r>
      <w:r w:rsidRPr="009159B6">
        <w:t>).</w:t>
      </w:r>
    </w:p>
    <w:p w14:paraId="78F9995E" w14:textId="77777777" w:rsidR="00F05032" w:rsidRPr="009159B6" w:rsidRDefault="00F05032">
      <w:pPr>
        <w:pStyle w:val="BodyText"/>
        <w:jc w:val="both"/>
        <w:rPr>
          <w:ins w:id="3310" w:author="Mariano Marpegan" w:date="2020-08-25T20:58:00Z"/>
        </w:rPr>
        <w:pPrChange w:id="3311" w:author="usuario" w:date="2020-09-01T16:50:00Z">
          <w:pPr>
            <w:pStyle w:val="BodyText"/>
          </w:pPr>
        </w:pPrChange>
      </w:pPr>
      <w:ins w:id="3312" w:author="Mariano Marpegan" w:date="2020-08-25T20:58:00Z">
        <w:r w:rsidRPr="009159B6">
          <w:t xml:space="preserve">When the monitoring is done by means of AIS, the consumption can be determined accurately depending whether it is AIS Type 1, FATDMA scheme (Fixed Access Time Division Multiple Access) or AIS Type 3, FATDMA or RATDMA scheme (Random Access Time Division Multiple Access). However, these schemes can be adjusted to independently inform Message 21 to an increased notification rate when the aid to navigation has become a danger due to the fact that it is located out of place. </w:t>
        </w:r>
      </w:ins>
    </w:p>
    <w:p w14:paraId="1A7D9E3E" w14:textId="217F3B4F" w:rsidR="00F05032" w:rsidRPr="009159B6" w:rsidRDefault="00F05032">
      <w:pPr>
        <w:pStyle w:val="BodyText"/>
        <w:jc w:val="both"/>
        <w:rPr>
          <w:ins w:id="3313" w:author="Mariano Marpegan" w:date="2020-08-25T23:59:00Z"/>
        </w:rPr>
        <w:pPrChange w:id="3314" w:author="usuario" w:date="2020-09-01T16:50:00Z">
          <w:pPr>
            <w:pStyle w:val="BodyText"/>
          </w:pPr>
        </w:pPrChange>
      </w:pPr>
      <w:ins w:id="3315" w:author="Mariano Marpegan" w:date="2020-08-25T20:58:00Z">
        <w:r w:rsidRPr="009159B6">
          <w:lastRenderedPageBreak/>
          <w:t xml:space="preserve">Likewise, it should be considered to send out Message 6 already used for the monitoring of the AtoN immediately after having sent Message 21 with the aim of minimizing the consumption for the device and so, optimize the synchronization, as well as maximizing the stand-by times. </w:t>
        </w:r>
      </w:ins>
    </w:p>
    <w:p w14:paraId="29130205" w14:textId="2A8D7EED" w:rsidR="002B2A40" w:rsidRPr="009159B6" w:rsidRDefault="002B2A40">
      <w:pPr>
        <w:pStyle w:val="BodyText"/>
        <w:jc w:val="both"/>
        <w:rPr>
          <w:ins w:id="3316" w:author="Mariano Marpegan" w:date="2020-08-25T20:58:00Z"/>
        </w:rPr>
        <w:pPrChange w:id="3317" w:author="usuario" w:date="2020-09-01T16:50:00Z">
          <w:pPr>
            <w:pStyle w:val="BodyText"/>
          </w:pPr>
        </w:pPrChange>
      </w:pPr>
      <w:ins w:id="3318" w:author="Mariano Marpegan" w:date="2020-08-26T00:00:00Z">
        <w:r w:rsidRPr="009159B6">
          <w:t>It is recommended to use self-contained devices, with an adequate level of tightness, in such a way as to minimize the exposure of the different components and their connections to environmental conditions.</w:t>
        </w:r>
      </w:ins>
    </w:p>
    <w:p w14:paraId="262724CD" w14:textId="323CA25D" w:rsidR="00301835" w:rsidRPr="009159B6" w:rsidRDefault="002B2A40">
      <w:pPr>
        <w:pStyle w:val="BodyText"/>
        <w:jc w:val="both"/>
        <w:pPrChange w:id="3319" w:author="usuario" w:date="2020-09-01T16:50:00Z">
          <w:pPr>
            <w:pStyle w:val="BodyText"/>
          </w:pPr>
        </w:pPrChange>
      </w:pPr>
      <w:ins w:id="3320" w:author="Mariano Marpegan" w:date="2020-08-26T00:03:00Z">
        <w:r w:rsidRPr="009159B6">
          <w:t>In the event that the energy requirements exceed the power capacity of the self-contained devices, it is recommended that the RCMS power supply is also implemented with an independent power source from the main circuit,</w:t>
        </w:r>
      </w:ins>
      <w:ins w:id="3321" w:author="Mariano Marpegan" w:date="2020-08-25T20:58:00Z">
        <w:r w:rsidR="00F05032" w:rsidRPr="009159B6">
          <w:t xml:space="preserve"> or else, using the isolated circuits technique; this is also valid every time there is more than one device of aids to navigation in the same signal.</w:t>
        </w:r>
      </w:ins>
    </w:p>
    <w:p w14:paraId="2E9B0251" w14:textId="6FD8DB7C" w:rsidR="00FB795C" w:rsidRPr="009159B6" w:rsidRDefault="00FB795C">
      <w:pPr>
        <w:pStyle w:val="Heading3"/>
        <w:jc w:val="both"/>
        <w:pPrChange w:id="3322" w:author="usuario" w:date="2020-09-01T16:50:00Z">
          <w:pPr>
            <w:pStyle w:val="Heading3"/>
          </w:pPr>
        </w:pPrChange>
      </w:pPr>
      <w:bookmarkStart w:id="3323" w:name="_Toc49294877"/>
      <w:r w:rsidRPr="009159B6">
        <w:t>Microprocessor Systems</w:t>
      </w:r>
      <w:bookmarkEnd w:id="3323"/>
    </w:p>
    <w:p w14:paraId="0BB4A2F6" w14:textId="77777777" w:rsidR="00FB795C" w:rsidRPr="009159B6" w:rsidRDefault="00FB795C">
      <w:pPr>
        <w:pStyle w:val="BodyText"/>
        <w:jc w:val="both"/>
        <w:pPrChange w:id="3324" w:author="usuario" w:date="2020-09-01T16:50:00Z">
          <w:pPr>
            <w:pStyle w:val="BodyText"/>
          </w:pPr>
        </w:pPrChange>
      </w:pPr>
      <w:r w:rsidRPr="009159B6">
        <w:t>Most modern control and monitoring systems contain some form of a Microcontroller.  This can range from a small 8 bit controller to a large 64 bit processor.</w:t>
      </w:r>
    </w:p>
    <w:p w14:paraId="2BDC806D" w14:textId="77777777" w:rsidR="00FB795C" w:rsidRPr="009159B6" w:rsidRDefault="00FB795C">
      <w:pPr>
        <w:pStyle w:val="BodyText"/>
        <w:jc w:val="both"/>
        <w:pPrChange w:id="3325" w:author="usuario" w:date="2020-09-01T16:50:00Z">
          <w:pPr>
            <w:pStyle w:val="BodyText"/>
          </w:pPr>
        </w:pPrChange>
      </w:pPr>
      <w:r w:rsidRPr="009159B6">
        <w:t>Over the years, due to advances in technology, the distinction between PLC’s (Programmable Logic Controller) and RTU’s (Remote Terminal Unit) has blurred, PLC’s are now capable of the control and transmission of data from remote site.</w:t>
      </w:r>
    </w:p>
    <w:p w14:paraId="45378CE5" w14:textId="77777777" w:rsidR="00FB795C" w:rsidRPr="009159B6" w:rsidRDefault="00FB795C">
      <w:pPr>
        <w:pStyle w:val="BodyText"/>
        <w:jc w:val="both"/>
        <w:pPrChange w:id="3326" w:author="usuario" w:date="2020-09-01T16:50:00Z">
          <w:pPr>
            <w:pStyle w:val="BodyText"/>
          </w:pPr>
        </w:pPrChange>
      </w:pPr>
      <w:r w:rsidRPr="009159B6">
        <w:t>Whichever system is employed, it is likely that failures will occur.  It is therefore important that the effects of these failures are minimised by implementing the ‘fail safe’ concept.  As an example, signal relays (switching low currents), interconnections and power supplies, are more likely to fail open circuit.  Therefore, a system should be designed such that in the event of failure, the AtoN remains operational and the monitoring system indicates an alarm.  However, compromises will have to be made since maintaining a relay in its energised condition may have a significant effect on the energy requirement of the power systems employed.</w:t>
      </w:r>
    </w:p>
    <w:p w14:paraId="7F2508FA" w14:textId="36B79592" w:rsidR="00FB795C" w:rsidRPr="009159B6" w:rsidRDefault="00FB795C">
      <w:pPr>
        <w:pStyle w:val="Heading3"/>
        <w:jc w:val="both"/>
        <w:pPrChange w:id="3327" w:author="usuario" w:date="2020-09-01T16:50:00Z">
          <w:pPr>
            <w:pStyle w:val="Heading3"/>
          </w:pPr>
        </w:pPrChange>
      </w:pPr>
      <w:bookmarkStart w:id="3328" w:name="_Toc49294878"/>
      <w:r w:rsidRPr="009159B6">
        <w:t>Communications</w:t>
      </w:r>
      <w:bookmarkEnd w:id="3328"/>
    </w:p>
    <w:p w14:paraId="4AD64C37" w14:textId="77777777" w:rsidR="00FB795C" w:rsidRPr="009159B6" w:rsidRDefault="00FB795C">
      <w:pPr>
        <w:pStyle w:val="BodyText"/>
        <w:jc w:val="both"/>
        <w:pPrChange w:id="3329" w:author="usuario" w:date="2020-09-01T16:50:00Z">
          <w:pPr>
            <w:pStyle w:val="BodyText"/>
          </w:pPr>
        </w:pPrChange>
      </w:pPr>
      <w:r w:rsidRPr="009159B6">
        <w:t>Control and Status information may be delivered across an RCMS network in a variety of ways.  The communications medium chosen will depend on the data speeds and volumes of the RCMS system and its distance from a main communications network.  Some of the methods of communication between an RTU and a central monitoring site include:</w:t>
      </w:r>
    </w:p>
    <w:p w14:paraId="4762CFD8" w14:textId="77777777" w:rsidR="00903FB9" w:rsidRPr="009159B6" w:rsidRDefault="00EE43EA">
      <w:pPr>
        <w:pStyle w:val="Bullet1"/>
        <w:jc w:val="both"/>
        <w:pPrChange w:id="3330" w:author="usuario" w:date="2020-09-01T16:50:00Z">
          <w:pPr>
            <w:pStyle w:val="Bullet1"/>
          </w:pPr>
        </w:pPrChange>
      </w:pPr>
      <w:r w:rsidRPr="009159B6">
        <w:t>c</w:t>
      </w:r>
      <w:r w:rsidR="00FB795C" w:rsidRPr="009159B6">
        <w:t>ontinuous communications</w:t>
      </w:r>
      <w:r w:rsidR="00903FB9" w:rsidRPr="009159B6">
        <w:t>;</w:t>
      </w:r>
    </w:p>
    <w:p w14:paraId="0F4BA405" w14:textId="5A61B56F" w:rsidR="00EE43EA" w:rsidRPr="009159B6" w:rsidRDefault="00FB795C" w:rsidP="006031D6">
      <w:pPr>
        <w:pStyle w:val="Bullet1text"/>
      </w:pPr>
      <w:r w:rsidRPr="009159B6">
        <w:t>Where there is a constant connection between an RTU and the central monitoring site</w:t>
      </w:r>
      <w:r w:rsidR="00903FB9" w:rsidRPr="009159B6">
        <w:t>.</w:t>
      </w:r>
    </w:p>
    <w:p w14:paraId="1A36BB51" w14:textId="63DFFB60" w:rsidR="00FB795C" w:rsidRPr="009159B6" w:rsidRDefault="00FB795C" w:rsidP="006031D6">
      <w:pPr>
        <w:pStyle w:val="Bullet1text"/>
      </w:pPr>
      <w:r w:rsidRPr="009159B6">
        <w:t>Either the RTU or the central monitoring site can initiate data transfer e.g. Ethernet, Leased line, Microwave links.</w:t>
      </w:r>
    </w:p>
    <w:p w14:paraId="1055E126" w14:textId="77777777" w:rsidR="00EE43EA" w:rsidRPr="009159B6" w:rsidRDefault="00EE43EA">
      <w:pPr>
        <w:pStyle w:val="Bullet1"/>
        <w:jc w:val="both"/>
        <w:pPrChange w:id="3331" w:author="usuario" w:date="2020-09-01T16:50:00Z">
          <w:pPr>
            <w:pStyle w:val="Bullet1"/>
          </w:pPr>
        </w:pPrChange>
      </w:pPr>
      <w:r w:rsidRPr="009159B6">
        <w:t>p</w:t>
      </w:r>
      <w:r w:rsidR="00FB795C" w:rsidRPr="009159B6">
        <w:t>olling discontinuous communications</w:t>
      </w:r>
      <w:r w:rsidRPr="009159B6">
        <w:t>;</w:t>
      </w:r>
    </w:p>
    <w:p w14:paraId="40BCC407" w14:textId="49AB27D3" w:rsidR="00FB795C" w:rsidRPr="009159B6" w:rsidRDefault="00FB795C" w:rsidP="006031D6">
      <w:pPr>
        <w:pStyle w:val="Bullet1text"/>
      </w:pPr>
      <w:r w:rsidRPr="009159B6">
        <w:t>The central monitoring site initiates communications to an RTU on a predefined schedule or as required by an operator.</w:t>
      </w:r>
    </w:p>
    <w:p w14:paraId="61943B50" w14:textId="77777777" w:rsidR="00EE43EA" w:rsidRPr="009159B6" w:rsidRDefault="00EE43EA">
      <w:pPr>
        <w:pStyle w:val="Bullet1"/>
        <w:jc w:val="both"/>
        <w:pPrChange w:id="3332" w:author="usuario" w:date="2020-09-01T16:50:00Z">
          <w:pPr>
            <w:pStyle w:val="Bullet1"/>
          </w:pPr>
        </w:pPrChange>
      </w:pPr>
      <w:r w:rsidRPr="009159B6">
        <w:t>s</w:t>
      </w:r>
      <w:r w:rsidR="00FB795C" w:rsidRPr="009159B6">
        <w:t>ystematic (clock and calendar based) discontinuous communications</w:t>
      </w:r>
      <w:r w:rsidRPr="009159B6">
        <w:t>;</w:t>
      </w:r>
    </w:p>
    <w:p w14:paraId="24B923D3" w14:textId="0EB45604" w:rsidR="00FB795C" w:rsidRPr="009159B6" w:rsidRDefault="00FB795C" w:rsidP="006031D6">
      <w:pPr>
        <w:pStyle w:val="Bullet1text"/>
      </w:pPr>
      <w:r w:rsidRPr="009159B6">
        <w:t>The RTU initiates communications to the base station on a predefined schedule.</w:t>
      </w:r>
    </w:p>
    <w:p w14:paraId="4076E8BD" w14:textId="77777777" w:rsidR="00EE43EA" w:rsidRPr="009159B6" w:rsidRDefault="00EE43EA">
      <w:pPr>
        <w:pStyle w:val="Bullet1"/>
        <w:jc w:val="both"/>
        <w:pPrChange w:id="3333" w:author="usuario" w:date="2020-09-01T16:50:00Z">
          <w:pPr>
            <w:pStyle w:val="Bullet1"/>
          </w:pPr>
        </w:pPrChange>
      </w:pPr>
      <w:r w:rsidRPr="009159B6">
        <w:t>e</w:t>
      </w:r>
      <w:r w:rsidR="00FB795C" w:rsidRPr="009159B6">
        <w:t>xception reporting discontinuous communications</w:t>
      </w:r>
      <w:r w:rsidRPr="009159B6">
        <w:t>;</w:t>
      </w:r>
    </w:p>
    <w:p w14:paraId="6DA022FA" w14:textId="2CCB6CB5" w:rsidR="00FB795C" w:rsidRPr="009159B6" w:rsidRDefault="00FB795C" w:rsidP="006031D6">
      <w:pPr>
        <w:pStyle w:val="Bullet1text"/>
      </w:pPr>
      <w:r w:rsidRPr="009159B6">
        <w:t>An exception can be generated by an RTU in response to a change in state of connected equipment.  A periodic exception can also be programmed into an RTU (e.g. 2 hours after sunrise and sunset).</w:t>
      </w:r>
    </w:p>
    <w:p w14:paraId="336ABC0B" w14:textId="45494A74" w:rsidR="00FB795C" w:rsidRPr="009159B6" w:rsidRDefault="00EE43EA">
      <w:pPr>
        <w:pStyle w:val="Bullet1"/>
        <w:jc w:val="both"/>
        <w:rPr>
          <w:ins w:id="3334" w:author="Mariano Marpegan" w:date="2020-08-25T20:59:00Z"/>
        </w:rPr>
        <w:pPrChange w:id="3335" w:author="usuario" w:date="2020-09-01T16:50:00Z">
          <w:pPr>
            <w:pStyle w:val="Bullet1"/>
          </w:pPr>
        </w:pPrChange>
      </w:pPr>
      <w:r w:rsidRPr="009159B6">
        <w:t>a</w:t>
      </w:r>
      <w:r w:rsidR="00FB795C" w:rsidRPr="009159B6">
        <w:t xml:space="preserve"> combination of two or more of the above.</w:t>
      </w:r>
    </w:p>
    <w:p w14:paraId="27BA270C" w14:textId="5F659E2B" w:rsidR="00F05032" w:rsidRPr="009159B6" w:rsidRDefault="00F05032">
      <w:pPr>
        <w:pStyle w:val="Bullet1"/>
        <w:numPr>
          <w:ilvl w:val="0"/>
          <w:numId w:val="0"/>
        </w:numPr>
        <w:jc w:val="both"/>
        <w:rPr>
          <w:ins w:id="3336" w:author="Mariano Marpegan" w:date="2020-08-25T20:59:00Z"/>
        </w:rPr>
        <w:pPrChange w:id="3337" w:author="usuario" w:date="2020-09-01T16:50:00Z">
          <w:pPr>
            <w:pStyle w:val="Bullet1"/>
            <w:numPr>
              <w:numId w:val="0"/>
            </w:numPr>
            <w:ind w:left="0" w:firstLine="0"/>
          </w:pPr>
        </w:pPrChange>
      </w:pPr>
    </w:p>
    <w:p w14:paraId="10D68B86" w14:textId="0F8B5972" w:rsidR="00F05032" w:rsidRPr="009159B6" w:rsidRDefault="00F05032">
      <w:pPr>
        <w:pStyle w:val="Heading3"/>
        <w:jc w:val="both"/>
        <w:rPr>
          <w:ins w:id="3338" w:author="Mariano Marpegan" w:date="2020-08-25T21:00:00Z"/>
          <w:rPrChange w:id="3339" w:author="usuario" w:date="2020-09-01T16:59:00Z">
            <w:rPr>
              <w:ins w:id="3340" w:author="Mariano Marpegan" w:date="2020-08-25T21:00:00Z"/>
              <w:color w:val="FF0000"/>
              <w:sz w:val="22"/>
            </w:rPr>
          </w:rPrChange>
        </w:rPr>
        <w:pPrChange w:id="3341" w:author="usuario" w:date="2020-09-01T16:50:00Z">
          <w:pPr/>
        </w:pPrChange>
      </w:pPr>
      <w:bookmarkStart w:id="3342" w:name="_Toc49294879"/>
      <w:ins w:id="3343" w:author="Mariano Marpegan" w:date="2020-08-25T21:00:00Z">
        <w:r w:rsidRPr="009159B6">
          <w:rPr>
            <w:rPrChange w:id="3344" w:author="usuario" w:date="2020-09-01T16:59:00Z">
              <w:rPr>
                <w:b/>
                <w:bCs/>
                <w:smallCaps/>
                <w:color w:val="FF0000"/>
              </w:rPr>
            </w:rPrChange>
          </w:rPr>
          <w:lastRenderedPageBreak/>
          <w:t>(NEW) HARDWARE PROTECTION</w:t>
        </w:r>
        <w:bookmarkEnd w:id="3342"/>
      </w:ins>
    </w:p>
    <w:p w14:paraId="11B34715" w14:textId="77777777" w:rsidR="00F05032" w:rsidRPr="0027658D" w:rsidRDefault="00F05032">
      <w:pPr>
        <w:pStyle w:val="BodyText"/>
        <w:jc w:val="both"/>
        <w:rPr>
          <w:ins w:id="3345" w:author="Mariano Marpegan" w:date="2020-08-25T21:00:00Z"/>
        </w:rPr>
        <w:pPrChange w:id="3346" w:author="usuario" w:date="2020-09-01T16:50:00Z">
          <w:pPr/>
        </w:pPrChange>
      </w:pPr>
      <w:ins w:id="3347" w:author="Mariano Marpegan" w:date="2020-08-25T21:00:00Z">
        <w:r w:rsidRPr="009159B6">
          <w:t>The considerations regarding the hardware and circuits protections are no less important than ground conductors, lightning conductors, leaks, overcurrent</w:t>
        </w:r>
        <w:r w:rsidRPr="005D1DDE">
          <w:t xml:space="preserve">, device </w:t>
        </w:r>
        <w:r w:rsidRPr="0027658D">
          <w:t>water-tightness and temperature variations.</w:t>
        </w:r>
      </w:ins>
    </w:p>
    <w:p w14:paraId="4C8E3830" w14:textId="287F7D4D" w:rsidR="00F05032" w:rsidRPr="009159B6" w:rsidDel="00F05032" w:rsidRDefault="00F05032">
      <w:pPr>
        <w:pStyle w:val="Heading2"/>
        <w:rPr>
          <w:del w:id="3348" w:author="Mariano Marpegan" w:date="2020-08-25T21:01:00Z"/>
        </w:rPr>
        <w:pPrChange w:id="3349" w:author="Peter Dobson" w:date="2020-10-14T13:16:00Z">
          <w:pPr>
            <w:pStyle w:val="Bullet1"/>
          </w:pPr>
        </w:pPrChange>
      </w:pPr>
    </w:p>
    <w:p w14:paraId="20BCC924" w14:textId="6DB2720E" w:rsidR="00FB795C" w:rsidRPr="009159B6" w:rsidRDefault="00FB795C">
      <w:pPr>
        <w:pStyle w:val="Heading2"/>
      </w:pPr>
      <w:bookmarkStart w:id="3350" w:name="_Ref462486232"/>
      <w:bookmarkStart w:id="3351" w:name="_Toc49294880"/>
      <w:r w:rsidRPr="009159B6">
        <w:t>Local Monitoring</w:t>
      </w:r>
      <w:bookmarkEnd w:id="3350"/>
      <w:bookmarkEnd w:id="3351"/>
    </w:p>
    <w:p w14:paraId="71CE83A9" w14:textId="77777777" w:rsidR="002626C8" w:rsidRPr="009159B6" w:rsidRDefault="002626C8">
      <w:pPr>
        <w:pStyle w:val="Heading2separationline"/>
        <w:jc w:val="both"/>
        <w:pPrChange w:id="3352" w:author="usuario" w:date="2020-09-01T16:50:00Z">
          <w:pPr>
            <w:pStyle w:val="Heading2separationline"/>
          </w:pPr>
        </w:pPrChange>
      </w:pPr>
    </w:p>
    <w:p w14:paraId="057D2713" w14:textId="1A9DDEE9" w:rsidR="00FB795C" w:rsidRPr="009159B6" w:rsidRDefault="00FB795C">
      <w:pPr>
        <w:pStyle w:val="Heading3"/>
        <w:jc w:val="both"/>
        <w:pPrChange w:id="3353" w:author="usuario" w:date="2020-09-01T16:50:00Z">
          <w:pPr>
            <w:pStyle w:val="Heading3"/>
          </w:pPr>
        </w:pPrChange>
      </w:pPr>
      <w:bookmarkStart w:id="3354" w:name="_Toc49294881"/>
      <w:r w:rsidRPr="009159B6">
        <w:t>Status Indications</w:t>
      </w:r>
      <w:bookmarkEnd w:id="3354"/>
    </w:p>
    <w:p w14:paraId="2D50B1D6" w14:textId="77777777" w:rsidR="00FB795C" w:rsidRPr="009159B6" w:rsidRDefault="00FB795C">
      <w:pPr>
        <w:pStyle w:val="BodyText"/>
        <w:jc w:val="both"/>
        <w:pPrChange w:id="3355" w:author="usuario" w:date="2020-09-01T16:50:00Z">
          <w:pPr>
            <w:pStyle w:val="BodyText"/>
          </w:pPr>
        </w:pPrChange>
      </w:pPr>
      <w:r w:rsidRPr="009159B6">
        <w:t>Status information may be displayed in its simplest form by indicators on the control equipment, indicating whether the AtoN is ON, OFF or FAILED.  Where multiple systems are employed this information may be relayed to a local control point and displayed on an annunciation panel.</w:t>
      </w:r>
    </w:p>
    <w:p w14:paraId="0BC31F7C" w14:textId="77777777" w:rsidR="00FB795C" w:rsidRPr="009159B6" w:rsidRDefault="00FB795C">
      <w:pPr>
        <w:pStyle w:val="BodyText"/>
        <w:jc w:val="both"/>
        <w:pPrChange w:id="3356" w:author="usuario" w:date="2020-09-01T16:50:00Z">
          <w:pPr>
            <w:pStyle w:val="BodyText"/>
          </w:pPr>
        </w:pPrChange>
      </w:pPr>
      <w:r w:rsidRPr="009159B6">
        <w:t>This type of display is ideal for local monitoring, since it facilitates the management of events and alarms, whereby:</w:t>
      </w:r>
    </w:p>
    <w:p w14:paraId="579B8920" w14:textId="33B27C21" w:rsidR="00FB795C" w:rsidRPr="009159B6" w:rsidRDefault="0004603E">
      <w:pPr>
        <w:pStyle w:val="Bullet1"/>
        <w:jc w:val="both"/>
        <w:pPrChange w:id="3357" w:author="usuario" w:date="2020-09-01T16:50:00Z">
          <w:pPr>
            <w:pStyle w:val="Bullet1"/>
          </w:pPr>
        </w:pPrChange>
      </w:pPr>
      <w:r w:rsidRPr="009159B6">
        <w:t>a</w:t>
      </w:r>
      <w:r w:rsidR="00FB795C" w:rsidRPr="009159B6">
        <w:t xml:space="preserve"> change-of-state of the system has to be accepted in order t</w:t>
      </w:r>
      <w:r w:rsidRPr="009159B6">
        <w:t>o silence the audible alarm</w:t>
      </w:r>
      <w:r w:rsidR="00FB795C" w:rsidRPr="009159B6">
        <w:t>;</w:t>
      </w:r>
    </w:p>
    <w:p w14:paraId="04E8697E" w14:textId="71902976" w:rsidR="00FB795C" w:rsidRPr="009159B6" w:rsidRDefault="0004603E">
      <w:pPr>
        <w:pStyle w:val="Bullet1"/>
        <w:jc w:val="both"/>
        <w:pPrChange w:id="3358" w:author="usuario" w:date="2020-09-01T16:50:00Z">
          <w:pPr>
            <w:pStyle w:val="Bullet1"/>
          </w:pPr>
        </w:pPrChange>
      </w:pPr>
      <w:r w:rsidRPr="009159B6">
        <w:t>a</w:t>
      </w:r>
      <w:r w:rsidR="00FB795C" w:rsidRPr="009159B6">
        <w:t xml:space="preserve"> visual indication is displayed until it is reset at the source and then cleared from the display.</w:t>
      </w:r>
    </w:p>
    <w:p w14:paraId="6323CA95" w14:textId="6150DA99" w:rsidR="00FB795C" w:rsidRPr="009159B6" w:rsidRDefault="00FB795C">
      <w:pPr>
        <w:pStyle w:val="Heading3"/>
        <w:jc w:val="both"/>
        <w:pPrChange w:id="3359" w:author="usuario" w:date="2020-09-01T16:50:00Z">
          <w:pPr>
            <w:pStyle w:val="Heading3"/>
          </w:pPr>
        </w:pPrChange>
      </w:pPr>
      <w:bookmarkStart w:id="3360" w:name="_Toc49294882"/>
      <w:r w:rsidRPr="009159B6">
        <w:t>Maintenance</w:t>
      </w:r>
      <w:bookmarkEnd w:id="3360"/>
    </w:p>
    <w:p w14:paraId="6F1F9EBA" w14:textId="77777777" w:rsidR="00FB795C" w:rsidRPr="009159B6" w:rsidRDefault="00FB795C">
      <w:pPr>
        <w:pStyle w:val="BodyText"/>
        <w:jc w:val="both"/>
        <w:pPrChange w:id="3361" w:author="usuario" w:date="2020-09-01T16:50:00Z">
          <w:pPr>
            <w:pStyle w:val="BodyText"/>
          </w:pPr>
        </w:pPrChange>
      </w:pPr>
      <w:r w:rsidRPr="009159B6">
        <w:t>Further information can be made available to assist the maintenance of equipment by indications on equipment modules or electronic circuit boards.  These may consist of small light emitting diodes (LED) at strategic points within the circuit indicating the operational status of the board; whether it is functioning or not.  Staff can then carry out front line maintenance by board replacement minimising the downtime of the equipment and maximising availability.</w:t>
      </w:r>
    </w:p>
    <w:p w14:paraId="2B19354A" w14:textId="75DF0CE6" w:rsidR="00FB795C" w:rsidRPr="009159B6" w:rsidRDefault="00FB795C" w:rsidP="00913551">
      <w:pPr>
        <w:pStyle w:val="Heading2"/>
      </w:pPr>
      <w:bookmarkStart w:id="3362" w:name="_Toc49294883"/>
      <w:r w:rsidRPr="009159B6">
        <w:t>Remote Control and Monitoring</w:t>
      </w:r>
      <w:bookmarkEnd w:id="3362"/>
    </w:p>
    <w:p w14:paraId="08FED449" w14:textId="77777777" w:rsidR="0004603E" w:rsidRPr="009159B6" w:rsidRDefault="0004603E">
      <w:pPr>
        <w:pStyle w:val="Heading2separationline"/>
        <w:jc w:val="both"/>
        <w:pPrChange w:id="3363" w:author="usuario" w:date="2020-09-01T16:50:00Z">
          <w:pPr>
            <w:pStyle w:val="Heading2separationline"/>
          </w:pPr>
        </w:pPrChange>
      </w:pPr>
    </w:p>
    <w:p w14:paraId="011E2B22" w14:textId="77777777" w:rsidR="00FB795C" w:rsidRPr="009159B6" w:rsidRDefault="00FB795C">
      <w:pPr>
        <w:pStyle w:val="BodyText"/>
        <w:jc w:val="both"/>
        <w:pPrChange w:id="3364" w:author="usuario" w:date="2020-09-01T16:50:00Z">
          <w:pPr>
            <w:pStyle w:val="BodyText"/>
          </w:pPr>
        </w:pPrChange>
      </w:pPr>
      <w:r w:rsidRPr="009159B6">
        <w:t>Over the years remote monitoring has developed from dedicated hardware solutions utilising relays and simple indicator lamps, through to re-programmable Microcontroller based equipment.</w:t>
      </w:r>
    </w:p>
    <w:p w14:paraId="7D696342" w14:textId="77777777" w:rsidR="00FB795C" w:rsidRPr="009159B6" w:rsidRDefault="00FB795C">
      <w:pPr>
        <w:pStyle w:val="BodyText"/>
        <w:jc w:val="both"/>
        <w:pPrChange w:id="3365" w:author="usuario" w:date="2020-09-01T16:50:00Z">
          <w:pPr>
            <w:pStyle w:val="BodyText"/>
          </w:pPr>
        </w:pPrChange>
      </w:pPr>
      <w:r w:rsidRPr="009159B6">
        <w:t>As all modern systems are invariably Microcontroller based, the earlier systems are not discussed further in this Guideline.  The key systems discussed are:</w:t>
      </w:r>
    </w:p>
    <w:p w14:paraId="4F11C5C0" w14:textId="3322AA65" w:rsidR="00FB795C" w:rsidRPr="009159B6" w:rsidRDefault="00FB795C">
      <w:pPr>
        <w:pStyle w:val="Bullet1"/>
        <w:jc w:val="both"/>
        <w:pPrChange w:id="3366" w:author="usuario" w:date="2020-09-01T16:50:00Z">
          <w:pPr>
            <w:pStyle w:val="Bullet1"/>
          </w:pPr>
        </w:pPrChange>
      </w:pPr>
      <w:r w:rsidRPr="009159B6">
        <w:t>Supervisory Control and Data Acquisition system (SCADA);</w:t>
      </w:r>
    </w:p>
    <w:p w14:paraId="77DC35FB" w14:textId="53EFAF2B" w:rsidR="00FB795C" w:rsidRPr="009159B6" w:rsidRDefault="00FB795C">
      <w:pPr>
        <w:pStyle w:val="Bullet1"/>
        <w:jc w:val="both"/>
        <w:pPrChange w:id="3367" w:author="usuario" w:date="2020-09-01T16:50:00Z">
          <w:pPr>
            <w:pStyle w:val="Bullet1"/>
          </w:pPr>
        </w:pPrChange>
      </w:pPr>
      <w:r w:rsidRPr="009159B6">
        <w:t>Automatic identification System (AIS);</w:t>
      </w:r>
    </w:p>
    <w:p w14:paraId="560FD937" w14:textId="3DD0C212" w:rsidR="00FB795C" w:rsidRPr="009159B6" w:rsidRDefault="0004603E">
      <w:pPr>
        <w:pStyle w:val="Bullet1"/>
        <w:jc w:val="both"/>
        <w:pPrChange w:id="3368" w:author="usuario" w:date="2020-09-01T16:50:00Z">
          <w:pPr>
            <w:pStyle w:val="Bullet1"/>
          </w:pPr>
        </w:pPrChange>
      </w:pPr>
      <w:r w:rsidRPr="009159B6">
        <w:t>m</w:t>
      </w:r>
      <w:r w:rsidR="00FB795C" w:rsidRPr="009159B6">
        <w:t>obile interrogation systems.</w:t>
      </w:r>
    </w:p>
    <w:p w14:paraId="390CF6B6" w14:textId="0CB1FAB1" w:rsidR="00FB795C" w:rsidRPr="009159B6" w:rsidRDefault="00FB795C">
      <w:pPr>
        <w:pStyle w:val="Heading3"/>
        <w:jc w:val="both"/>
        <w:pPrChange w:id="3369" w:author="usuario" w:date="2020-09-01T16:50:00Z">
          <w:pPr>
            <w:pStyle w:val="Heading3"/>
          </w:pPr>
        </w:pPrChange>
      </w:pPr>
      <w:bookmarkStart w:id="3370" w:name="_Toc49294884"/>
      <w:r w:rsidRPr="009159B6">
        <w:t>SCADA systems</w:t>
      </w:r>
      <w:bookmarkEnd w:id="3370"/>
    </w:p>
    <w:p w14:paraId="416174E4" w14:textId="77777777" w:rsidR="00FB795C" w:rsidRPr="009159B6" w:rsidRDefault="00FB795C">
      <w:pPr>
        <w:pStyle w:val="BodyText"/>
        <w:jc w:val="both"/>
        <w:pPrChange w:id="3371" w:author="usuario" w:date="2020-09-01T16:50:00Z">
          <w:pPr>
            <w:pStyle w:val="BodyText"/>
          </w:pPr>
        </w:pPrChange>
      </w:pPr>
      <w:r w:rsidRPr="009159B6">
        <w:t xml:space="preserve">Modern (SCADA) systems allow the integration of multiple data streams from PLCs, RTU’s and other devices.  The information from these devices can be stored or displayed locally or at a remote central monitoring site. </w:t>
      </w:r>
    </w:p>
    <w:p w14:paraId="52CE2153" w14:textId="77777777" w:rsidR="00FB795C" w:rsidRPr="009159B6" w:rsidRDefault="00FB795C">
      <w:pPr>
        <w:pStyle w:val="BodyText"/>
        <w:jc w:val="both"/>
        <w:pPrChange w:id="3372" w:author="usuario" w:date="2020-09-01T16:50:00Z">
          <w:pPr>
            <w:pStyle w:val="BodyText"/>
          </w:pPr>
        </w:pPrChange>
      </w:pPr>
      <w:r w:rsidRPr="009159B6">
        <w:t>Sophisticated computer graphics packages are available which enable information to be displayed to suit individual user requirements.  By simplifying the displayed information using appropriate screen design for the user interface to indicate the status of systems, monitoring can be undertaken by non-technical staff, whilst retaining all the information within the system for access by technically proficient Engineering and Maintenance Staff.</w:t>
      </w:r>
    </w:p>
    <w:p w14:paraId="48E14677" w14:textId="77777777" w:rsidR="00FB795C" w:rsidRPr="009159B6" w:rsidRDefault="00FB795C">
      <w:pPr>
        <w:pStyle w:val="BodyText"/>
        <w:jc w:val="both"/>
        <w:pPrChange w:id="3373" w:author="usuario" w:date="2020-09-01T16:50:00Z">
          <w:pPr>
            <w:pStyle w:val="BodyText"/>
          </w:pPr>
        </w:pPrChange>
      </w:pPr>
      <w:r w:rsidRPr="009159B6">
        <w:t>With the data available on a computer at the base station it becomes possible to integrate other activities into the system enabling planned maintenance and report generation.  By connection to a suitable network further integration is possible with for example, the hydrographic service and vessel transit systems.</w:t>
      </w:r>
    </w:p>
    <w:p w14:paraId="055930DB" w14:textId="77777777" w:rsidR="00FB795C" w:rsidRPr="009159B6" w:rsidRDefault="00FB795C">
      <w:pPr>
        <w:pStyle w:val="BodyText"/>
        <w:jc w:val="both"/>
        <w:pPrChange w:id="3374" w:author="usuario" w:date="2020-09-01T16:50:00Z">
          <w:pPr>
            <w:pStyle w:val="BodyText"/>
          </w:pPr>
        </w:pPrChange>
      </w:pPr>
      <w:r w:rsidRPr="009159B6">
        <w:t>Most modern SCADA applications can now interpret Object Linking and Embedding for Process Control (OPC) data.  This means that an OPC enabled application can now connect multiple OPC compatible systems.  This can be used where an AIS system can send and receive data from a SCADA system and vice versa, reducing the number of user interfaces required.</w:t>
      </w:r>
    </w:p>
    <w:p w14:paraId="49B3EB12" w14:textId="77777777" w:rsidR="00FB795C" w:rsidRPr="009159B6" w:rsidRDefault="00FB795C">
      <w:pPr>
        <w:pStyle w:val="BodyText"/>
        <w:jc w:val="both"/>
        <w:pPrChange w:id="3375" w:author="usuario" w:date="2020-09-01T16:50:00Z">
          <w:pPr>
            <w:pStyle w:val="BodyText"/>
          </w:pPr>
        </w:pPrChange>
      </w:pPr>
      <w:r w:rsidRPr="009159B6">
        <w:lastRenderedPageBreak/>
        <w:t>Over the years SCADA communication protocols have evolved.  Starting at the basic Modbus and proprietary protocols up to the modern IP based protocols such DNP-3 and IEC60870-5.  This has meant a move away from vendor specific protocols to more open source protocols, meaning a greater compatibility between SCADA software and hardware.</w:t>
      </w:r>
    </w:p>
    <w:p w14:paraId="164DDD25" w14:textId="22EB1D16" w:rsidR="00FB795C" w:rsidRPr="009159B6" w:rsidRDefault="00FB795C">
      <w:pPr>
        <w:pStyle w:val="Heading4"/>
        <w:jc w:val="both"/>
        <w:pPrChange w:id="3376" w:author="usuario" w:date="2020-09-01T16:50:00Z">
          <w:pPr>
            <w:pStyle w:val="Heading4"/>
          </w:pPr>
        </w:pPrChange>
      </w:pPr>
      <w:r w:rsidRPr="009159B6">
        <w:t>PLC Acquisition and Control System</w:t>
      </w:r>
    </w:p>
    <w:p w14:paraId="4429927B" w14:textId="77777777" w:rsidR="00FB795C" w:rsidRPr="009159B6" w:rsidRDefault="00FB795C">
      <w:pPr>
        <w:pStyle w:val="BodyText"/>
        <w:jc w:val="both"/>
        <w:pPrChange w:id="3377" w:author="usuario" w:date="2020-09-01T16:50:00Z">
          <w:pPr>
            <w:pStyle w:val="BodyText"/>
          </w:pPr>
        </w:pPrChange>
      </w:pPr>
      <w:r w:rsidRPr="009159B6">
        <w:t>Programmable Logic Controllers, PLC’s usually comprise several programmable modules in a rack-mounted enclosure.  The modules are connected to a Central Processing Unit (CPU) module.  The CPU coordinates the data transfer to and from the various modules.</w:t>
      </w:r>
    </w:p>
    <w:p w14:paraId="09E561D0" w14:textId="28614D2F" w:rsidR="00FB795C" w:rsidRPr="009159B6" w:rsidRDefault="00FB795C">
      <w:pPr>
        <w:pStyle w:val="BodyText"/>
        <w:jc w:val="both"/>
        <w:pPrChange w:id="3378" w:author="usuario" w:date="2020-09-01T16:50:00Z">
          <w:pPr>
            <w:pStyle w:val="BodyText"/>
          </w:pPr>
        </w:pPrChange>
      </w:pPr>
      <w:r w:rsidRPr="009159B6">
        <w:t>The CPU module is software programmable, so various control algorithms can be developed.  All the programmable information is usually stored in non-vol</w:t>
      </w:r>
      <w:r w:rsidR="00E4375E" w:rsidRPr="009159B6">
        <w:t>atile memory on the CPU module.</w:t>
      </w:r>
    </w:p>
    <w:p w14:paraId="3FE615F8" w14:textId="77777777" w:rsidR="00FB795C" w:rsidRPr="009159B6" w:rsidRDefault="00FB795C">
      <w:pPr>
        <w:pStyle w:val="BodyText"/>
        <w:jc w:val="both"/>
        <w:pPrChange w:id="3379" w:author="usuario" w:date="2020-09-01T16:50:00Z">
          <w:pPr>
            <w:pStyle w:val="BodyText"/>
          </w:pPr>
        </w:pPrChange>
      </w:pPr>
      <w:r w:rsidRPr="009159B6">
        <w:t>Most modern PLC’s also contain a communications module for connection to a SCADA system.  The communication module transmits and receives data from the central monitoring site or another PLC.</w:t>
      </w:r>
    </w:p>
    <w:p w14:paraId="78E5A7C7" w14:textId="30C7A517" w:rsidR="00FB795C" w:rsidRPr="009159B6" w:rsidRDefault="00FB795C">
      <w:pPr>
        <w:pStyle w:val="Heading4"/>
        <w:jc w:val="both"/>
        <w:pPrChange w:id="3380" w:author="usuario" w:date="2020-09-01T16:50:00Z">
          <w:pPr>
            <w:pStyle w:val="Heading4"/>
          </w:pPr>
        </w:pPrChange>
      </w:pPr>
      <w:r w:rsidRPr="009159B6">
        <w:t>RTU Data Acquisition and Control System</w:t>
      </w:r>
    </w:p>
    <w:p w14:paraId="1D627196" w14:textId="2BE5C962" w:rsidR="00FB795C" w:rsidRPr="009159B6" w:rsidRDefault="00FB795C">
      <w:pPr>
        <w:pStyle w:val="BodyText"/>
        <w:jc w:val="both"/>
        <w:pPrChange w:id="3381" w:author="usuario" w:date="2020-09-01T16:50:00Z">
          <w:pPr>
            <w:pStyle w:val="BodyText"/>
          </w:pPr>
        </w:pPrChange>
      </w:pPr>
      <w:r w:rsidRPr="009159B6">
        <w:t>Over the years the distinction between RTUs and PLCs has blurred.</w:t>
      </w:r>
      <w:r w:rsidR="00E4375E" w:rsidRPr="009159B6">
        <w:t xml:space="preserve"> </w:t>
      </w:r>
      <w:r w:rsidRPr="009159B6">
        <w:t xml:space="preserve"> Most mod</w:t>
      </w:r>
      <w:r w:rsidR="00E4375E" w:rsidRPr="009159B6">
        <w:t>ern RTU</w:t>
      </w:r>
      <w:r w:rsidRPr="009159B6">
        <w:t xml:space="preserve"> also allow for the development of control algorithms, just as most modern PLCs can accommodate a communications module.</w:t>
      </w:r>
    </w:p>
    <w:p w14:paraId="64AC375F" w14:textId="1AFCFC7D" w:rsidR="00FB795C" w:rsidRPr="009159B6" w:rsidRDefault="00FB795C">
      <w:pPr>
        <w:pStyle w:val="BodyText"/>
        <w:jc w:val="both"/>
        <w:pPrChange w:id="3382" w:author="usuario" w:date="2020-09-01T16:50:00Z">
          <w:pPr>
            <w:pStyle w:val="BodyText"/>
          </w:pPr>
        </w:pPrChange>
      </w:pPr>
      <w:r w:rsidRPr="009159B6">
        <w:t xml:space="preserve">An RTU generally comprises a CPU and a number of I/O cards. </w:t>
      </w:r>
      <w:r w:rsidR="00E4375E" w:rsidRPr="009159B6">
        <w:t xml:space="preserve"> </w:t>
      </w:r>
      <w:r w:rsidRPr="009159B6">
        <w:t xml:space="preserve">The CPU transmits and receives information between its I/O cards and the central monitoring site. </w:t>
      </w:r>
      <w:r w:rsidR="00E4375E" w:rsidRPr="009159B6">
        <w:t xml:space="preserve"> </w:t>
      </w:r>
      <w:r w:rsidRPr="009159B6">
        <w:t>An RTU can have a smaller form and a lower power requirement when compared to a PLC.</w:t>
      </w:r>
    </w:p>
    <w:p w14:paraId="3DD513F9" w14:textId="766F0885" w:rsidR="00FB795C" w:rsidRPr="009159B6" w:rsidRDefault="00FB795C">
      <w:pPr>
        <w:pStyle w:val="BodyText"/>
        <w:jc w:val="both"/>
        <w:pPrChange w:id="3383" w:author="usuario" w:date="2020-09-01T16:50:00Z">
          <w:pPr>
            <w:pStyle w:val="BodyText"/>
          </w:pPr>
        </w:pPrChange>
      </w:pPr>
      <w:r w:rsidRPr="009159B6">
        <w:t xml:space="preserve">An RTU can have a permanent connection to a central monitoring site or have a discontinuous link, such as PSTN or GSM. </w:t>
      </w:r>
      <w:r w:rsidR="00E4375E" w:rsidRPr="009159B6">
        <w:t xml:space="preserve"> </w:t>
      </w:r>
      <w:r w:rsidRPr="009159B6">
        <w:t>An RTU should enter a low powered sleep mode while waiting for a change in state of an I/O signal.</w:t>
      </w:r>
    </w:p>
    <w:p w14:paraId="326C16D8" w14:textId="761543DC" w:rsidR="00FB795C" w:rsidRPr="009159B6" w:rsidRDefault="00FB795C">
      <w:pPr>
        <w:pStyle w:val="Heading3"/>
        <w:jc w:val="both"/>
        <w:pPrChange w:id="3384" w:author="usuario" w:date="2020-09-01T16:50:00Z">
          <w:pPr>
            <w:pStyle w:val="Heading3"/>
          </w:pPr>
        </w:pPrChange>
      </w:pPr>
      <w:bookmarkStart w:id="3385" w:name="_Toc49294885"/>
      <w:r w:rsidRPr="009159B6">
        <w:t>Automatic Identification System (AIS)</w:t>
      </w:r>
      <w:bookmarkEnd w:id="3385"/>
    </w:p>
    <w:p w14:paraId="22793F09" w14:textId="3214A50D" w:rsidR="00F05032" w:rsidRPr="00B7144F" w:rsidRDefault="00FB795C">
      <w:pPr>
        <w:pStyle w:val="BodyText"/>
        <w:jc w:val="both"/>
        <w:rPr>
          <w:ins w:id="3386" w:author="Mariano Marpegan" w:date="2020-08-25T21:03:00Z"/>
        </w:rPr>
        <w:pPrChange w:id="3387" w:author="usuario" w:date="2020-09-01T16:50:00Z">
          <w:pPr/>
        </w:pPrChange>
      </w:pPr>
      <w:r w:rsidRPr="005D1DDE">
        <w:t>When used on an AtoN, AIS can provide basic information on the functionality of the AtoN to the mariner.  The AIS system i</w:t>
      </w:r>
      <w:r w:rsidRPr="0027658D">
        <w:t>nstalled on an AtoN can transmit a variety of different AIS message types, no control messages are provided.</w:t>
      </w:r>
      <w:ins w:id="3388" w:author="Mariano Marpegan" w:date="2020-08-25T21:05:00Z">
        <w:r w:rsidR="00F05032" w:rsidRPr="00781079">
          <w:t xml:space="preserve"> </w:t>
        </w:r>
      </w:ins>
      <w:ins w:id="3389" w:author="Mariano Marpegan" w:date="2020-08-25T21:03:00Z">
        <w:r w:rsidR="00F05032" w:rsidRPr="00B7144F">
          <w:t>Guideline No. 1062 provides an explanation of these messages.</w:t>
        </w:r>
      </w:ins>
    </w:p>
    <w:p w14:paraId="144080EF" w14:textId="725CAA9E" w:rsidR="00F05032" w:rsidRPr="00CB18CE" w:rsidRDefault="00F05032">
      <w:pPr>
        <w:pStyle w:val="Tablecaption"/>
        <w:jc w:val="center"/>
        <w:rPr>
          <w:ins w:id="3390" w:author="Mariano Marpegan" w:date="2020-08-25T21:03:00Z"/>
        </w:rPr>
        <w:pPrChange w:id="3391" w:author="usuario" w:date="2020-09-01T16:53:00Z">
          <w:pPr/>
        </w:pPrChange>
      </w:pPr>
      <w:bookmarkStart w:id="3392" w:name="_Toc49294947"/>
      <w:ins w:id="3393" w:author="Mariano Marpegan" w:date="2020-08-25T21:05:00Z">
        <w:r w:rsidRPr="00B43F30">
          <w:t>AIS Message description</w:t>
        </w:r>
      </w:ins>
      <w:bookmarkEnd w:id="3392"/>
    </w:p>
    <w:tbl>
      <w:tblPr>
        <w:tblStyle w:val="TableGrid"/>
        <w:tblW w:w="0" w:type="auto"/>
        <w:jc w:val="center"/>
        <w:tblLook w:val="04A0" w:firstRow="1" w:lastRow="0" w:firstColumn="1" w:lastColumn="0" w:noHBand="0" w:noVBand="1"/>
        <w:tblPrChange w:id="3394" w:author="Mariano Marpegan" w:date="2020-08-25T21:03:00Z">
          <w:tblPr>
            <w:tblStyle w:val="TableGrid"/>
            <w:tblW w:w="0" w:type="auto"/>
            <w:tblLook w:val="04A0" w:firstRow="1" w:lastRow="0" w:firstColumn="1" w:lastColumn="0" w:noHBand="0" w:noVBand="1"/>
          </w:tblPr>
        </w:tblPrChange>
      </w:tblPr>
      <w:tblGrid>
        <w:gridCol w:w="1413"/>
        <w:gridCol w:w="7415"/>
        <w:tblGridChange w:id="3395">
          <w:tblGrid>
            <w:gridCol w:w="1413"/>
            <w:gridCol w:w="7415"/>
          </w:tblGrid>
        </w:tblGridChange>
      </w:tblGrid>
      <w:tr w:rsidR="00F05032" w:rsidRPr="009159B6" w14:paraId="37AFC36B" w14:textId="77777777" w:rsidTr="00F05032">
        <w:trPr>
          <w:jc w:val="center"/>
          <w:ins w:id="3396"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397"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2074119D" w14:textId="77777777" w:rsidR="00F05032" w:rsidRPr="009159B6" w:rsidRDefault="00F05032">
            <w:pPr>
              <w:spacing w:line="240" w:lineRule="auto"/>
              <w:jc w:val="center"/>
              <w:rPr>
                <w:ins w:id="3398" w:author="Mariano Marpegan" w:date="2020-08-25T21:03:00Z"/>
                <w:sz w:val="22"/>
                <w:rPrChange w:id="3399" w:author="usuario" w:date="2020-09-01T16:59:00Z">
                  <w:rPr>
                    <w:ins w:id="3400" w:author="Mariano Marpegan" w:date="2020-08-25T21:03:00Z"/>
                  </w:rPr>
                </w:rPrChange>
              </w:rPr>
              <w:pPrChange w:id="3401" w:author="usuario" w:date="2020-09-01T16:53:00Z">
                <w:pPr>
                  <w:spacing w:line="240" w:lineRule="auto"/>
                </w:pPr>
              </w:pPrChange>
            </w:pPr>
            <w:ins w:id="3402" w:author="Mariano Marpegan" w:date="2020-08-25T21:03:00Z">
              <w:r w:rsidRPr="009159B6">
                <w:rPr>
                  <w:sz w:val="22"/>
                  <w:rPrChange w:id="3403" w:author="usuario" w:date="2020-09-01T16:59:00Z">
                    <w:rPr/>
                  </w:rPrChange>
                </w:rPr>
                <w:t>AIS Message</w:t>
              </w:r>
            </w:ins>
          </w:p>
        </w:tc>
        <w:tc>
          <w:tcPr>
            <w:tcW w:w="7415" w:type="dxa"/>
            <w:tcBorders>
              <w:top w:val="single" w:sz="4" w:space="0" w:color="auto"/>
              <w:left w:val="single" w:sz="4" w:space="0" w:color="auto"/>
              <w:bottom w:val="single" w:sz="4" w:space="0" w:color="auto"/>
              <w:right w:val="single" w:sz="4" w:space="0" w:color="auto"/>
            </w:tcBorders>
            <w:hideMark/>
            <w:tcPrChange w:id="3404"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FD4899B" w14:textId="77777777" w:rsidR="00F05032" w:rsidRPr="009159B6" w:rsidRDefault="00F05032">
            <w:pPr>
              <w:spacing w:line="240" w:lineRule="auto"/>
              <w:jc w:val="center"/>
              <w:rPr>
                <w:ins w:id="3405" w:author="Mariano Marpegan" w:date="2020-08-25T21:03:00Z"/>
                <w:sz w:val="22"/>
                <w:rPrChange w:id="3406" w:author="usuario" w:date="2020-09-01T16:59:00Z">
                  <w:rPr>
                    <w:ins w:id="3407" w:author="Mariano Marpegan" w:date="2020-08-25T21:03:00Z"/>
                  </w:rPr>
                </w:rPrChange>
              </w:rPr>
              <w:pPrChange w:id="3408" w:author="usuario" w:date="2020-09-01T16:53:00Z">
                <w:pPr>
                  <w:spacing w:line="240" w:lineRule="auto"/>
                </w:pPr>
              </w:pPrChange>
            </w:pPr>
            <w:ins w:id="3409" w:author="Mariano Marpegan" w:date="2020-08-25T21:03:00Z">
              <w:r w:rsidRPr="009159B6">
                <w:rPr>
                  <w:sz w:val="22"/>
                  <w:rPrChange w:id="3410" w:author="usuario" w:date="2020-09-01T16:59:00Z">
                    <w:rPr/>
                  </w:rPrChange>
                </w:rPr>
                <w:t>Description</w:t>
              </w:r>
            </w:ins>
          </w:p>
        </w:tc>
      </w:tr>
      <w:tr w:rsidR="00F05032" w:rsidRPr="009159B6" w14:paraId="54214E9D" w14:textId="77777777" w:rsidTr="00F05032">
        <w:trPr>
          <w:jc w:val="center"/>
          <w:ins w:id="3411"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412"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6CE8BDFB" w14:textId="77777777" w:rsidR="00F05032" w:rsidRPr="009159B6" w:rsidRDefault="00F05032" w:rsidP="00444E79">
            <w:pPr>
              <w:spacing w:line="240" w:lineRule="auto"/>
              <w:jc w:val="center"/>
              <w:rPr>
                <w:ins w:id="3413" w:author="Mariano Marpegan" w:date="2020-08-25T21:03:00Z"/>
                <w:sz w:val="22"/>
                <w:rPrChange w:id="3414" w:author="usuario" w:date="2020-09-01T16:59:00Z">
                  <w:rPr>
                    <w:ins w:id="3415" w:author="Mariano Marpegan" w:date="2020-08-25T21:03:00Z"/>
                  </w:rPr>
                </w:rPrChange>
              </w:rPr>
            </w:pPr>
            <w:ins w:id="3416" w:author="Mariano Marpegan" w:date="2020-08-25T21:03:00Z">
              <w:r w:rsidRPr="009159B6">
                <w:rPr>
                  <w:sz w:val="22"/>
                  <w:rPrChange w:id="3417" w:author="usuario" w:date="2020-09-01T16:59:00Z">
                    <w:rPr/>
                  </w:rPrChange>
                </w:rPr>
                <w:t>21</w:t>
              </w:r>
            </w:ins>
          </w:p>
        </w:tc>
        <w:tc>
          <w:tcPr>
            <w:tcW w:w="7415" w:type="dxa"/>
            <w:tcBorders>
              <w:top w:val="single" w:sz="4" w:space="0" w:color="auto"/>
              <w:left w:val="single" w:sz="4" w:space="0" w:color="auto"/>
              <w:bottom w:val="single" w:sz="4" w:space="0" w:color="auto"/>
              <w:right w:val="single" w:sz="4" w:space="0" w:color="auto"/>
            </w:tcBorders>
            <w:hideMark/>
            <w:tcPrChange w:id="3418"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7CD256B" w14:textId="77777777" w:rsidR="00F05032" w:rsidRPr="009159B6" w:rsidRDefault="00F05032">
            <w:pPr>
              <w:spacing w:line="240" w:lineRule="auto"/>
              <w:jc w:val="center"/>
              <w:rPr>
                <w:ins w:id="3419" w:author="Mariano Marpegan" w:date="2020-08-25T21:03:00Z"/>
                <w:sz w:val="22"/>
                <w:rPrChange w:id="3420" w:author="usuario" w:date="2020-09-01T16:59:00Z">
                  <w:rPr>
                    <w:ins w:id="3421" w:author="Mariano Marpegan" w:date="2020-08-25T21:03:00Z"/>
                  </w:rPr>
                </w:rPrChange>
              </w:rPr>
              <w:pPrChange w:id="3422" w:author="usuario" w:date="2020-09-01T16:53:00Z">
                <w:pPr>
                  <w:spacing w:line="240" w:lineRule="auto"/>
                </w:pPr>
              </w:pPrChange>
            </w:pPr>
            <w:ins w:id="3423" w:author="Mariano Marpegan" w:date="2020-08-25T21:03:00Z">
              <w:r w:rsidRPr="009159B6">
                <w:rPr>
                  <w:sz w:val="22"/>
                  <w:rPrChange w:id="3424" w:author="usuario" w:date="2020-09-01T16:59:00Z">
                    <w:rPr/>
                  </w:rPrChange>
                </w:rPr>
                <w:t>Aids to Navigation report</w:t>
              </w:r>
            </w:ins>
          </w:p>
        </w:tc>
      </w:tr>
      <w:tr w:rsidR="00F05032" w:rsidRPr="009159B6" w14:paraId="2AF6C05E" w14:textId="77777777" w:rsidTr="00F05032">
        <w:trPr>
          <w:jc w:val="center"/>
          <w:ins w:id="3425"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426"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1CD1C796" w14:textId="77777777" w:rsidR="00F05032" w:rsidRPr="009159B6" w:rsidRDefault="00F05032" w:rsidP="00444E79">
            <w:pPr>
              <w:spacing w:line="240" w:lineRule="auto"/>
              <w:jc w:val="center"/>
              <w:rPr>
                <w:ins w:id="3427" w:author="Mariano Marpegan" w:date="2020-08-25T21:03:00Z"/>
                <w:sz w:val="22"/>
                <w:rPrChange w:id="3428" w:author="usuario" w:date="2020-09-01T16:59:00Z">
                  <w:rPr>
                    <w:ins w:id="3429" w:author="Mariano Marpegan" w:date="2020-08-25T21:03:00Z"/>
                  </w:rPr>
                </w:rPrChange>
              </w:rPr>
            </w:pPr>
            <w:ins w:id="3430" w:author="Mariano Marpegan" w:date="2020-08-25T21:03:00Z">
              <w:r w:rsidRPr="009159B6">
                <w:rPr>
                  <w:sz w:val="22"/>
                  <w:rPrChange w:id="3431" w:author="usuario" w:date="2020-09-01T16:59:00Z">
                    <w:rPr/>
                  </w:rPrChange>
                </w:rPr>
                <w:t>21</w:t>
              </w:r>
            </w:ins>
          </w:p>
        </w:tc>
        <w:tc>
          <w:tcPr>
            <w:tcW w:w="7415" w:type="dxa"/>
            <w:tcBorders>
              <w:top w:val="single" w:sz="4" w:space="0" w:color="auto"/>
              <w:left w:val="single" w:sz="4" w:space="0" w:color="auto"/>
              <w:bottom w:val="single" w:sz="4" w:space="0" w:color="auto"/>
              <w:right w:val="single" w:sz="4" w:space="0" w:color="auto"/>
            </w:tcBorders>
            <w:hideMark/>
            <w:tcPrChange w:id="3432"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6E28435" w14:textId="77777777" w:rsidR="00F05032" w:rsidRPr="009159B6" w:rsidRDefault="00F05032">
            <w:pPr>
              <w:spacing w:line="240" w:lineRule="auto"/>
              <w:jc w:val="center"/>
              <w:rPr>
                <w:ins w:id="3433" w:author="Mariano Marpegan" w:date="2020-08-25T21:03:00Z"/>
                <w:sz w:val="22"/>
                <w:rPrChange w:id="3434" w:author="usuario" w:date="2020-09-01T16:59:00Z">
                  <w:rPr>
                    <w:ins w:id="3435" w:author="Mariano Marpegan" w:date="2020-08-25T21:03:00Z"/>
                  </w:rPr>
                </w:rPrChange>
              </w:rPr>
              <w:pPrChange w:id="3436" w:author="usuario" w:date="2020-09-01T16:53:00Z">
                <w:pPr>
                  <w:spacing w:line="240" w:lineRule="auto"/>
                </w:pPr>
              </w:pPrChange>
            </w:pPr>
            <w:ins w:id="3437" w:author="Mariano Marpegan" w:date="2020-08-25T21:03:00Z">
              <w:r w:rsidRPr="009159B6">
                <w:rPr>
                  <w:sz w:val="22"/>
                  <w:rPrChange w:id="3438" w:author="usuario" w:date="2020-09-01T16:59:00Z">
                    <w:rPr/>
                  </w:rPrChange>
                </w:rPr>
                <w:t>(8)Regional bits to report the operating condition/state of a radar beacon and of a flashlight.</w:t>
              </w:r>
            </w:ins>
          </w:p>
        </w:tc>
      </w:tr>
      <w:tr w:rsidR="00F05032" w:rsidRPr="009159B6" w14:paraId="4B230A84" w14:textId="77777777" w:rsidTr="00F05032">
        <w:trPr>
          <w:jc w:val="center"/>
          <w:ins w:id="3439"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440"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573EAB31" w14:textId="77777777" w:rsidR="00F05032" w:rsidRPr="009159B6" w:rsidRDefault="00F05032" w:rsidP="00444E79">
            <w:pPr>
              <w:spacing w:line="240" w:lineRule="auto"/>
              <w:jc w:val="center"/>
              <w:rPr>
                <w:ins w:id="3441" w:author="Mariano Marpegan" w:date="2020-08-25T21:03:00Z"/>
                <w:sz w:val="22"/>
                <w:rPrChange w:id="3442" w:author="usuario" w:date="2020-09-01T16:59:00Z">
                  <w:rPr>
                    <w:ins w:id="3443" w:author="Mariano Marpegan" w:date="2020-08-25T21:03:00Z"/>
                  </w:rPr>
                </w:rPrChange>
              </w:rPr>
            </w:pPr>
            <w:ins w:id="3444" w:author="Mariano Marpegan" w:date="2020-08-25T21:03:00Z">
              <w:r w:rsidRPr="009159B6">
                <w:rPr>
                  <w:sz w:val="22"/>
                  <w:rPrChange w:id="3445" w:author="usuario" w:date="2020-09-01T16:59:00Z">
                    <w:rPr/>
                  </w:rPrChange>
                </w:rPr>
                <w:t>6</w:t>
              </w:r>
            </w:ins>
          </w:p>
        </w:tc>
        <w:tc>
          <w:tcPr>
            <w:tcW w:w="7415" w:type="dxa"/>
            <w:tcBorders>
              <w:top w:val="single" w:sz="4" w:space="0" w:color="auto"/>
              <w:left w:val="single" w:sz="4" w:space="0" w:color="auto"/>
              <w:bottom w:val="single" w:sz="4" w:space="0" w:color="auto"/>
              <w:right w:val="single" w:sz="4" w:space="0" w:color="auto"/>
            </w:tcBorders>
            <w:hideMark/>
            <w:tcPrChange w:id="3446"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A3A56DD" w14:textId="552A369A" w:rsidR="00F05032" w:rsidRPr="009159B6" w:rsidRDefault="00F05032">
            <w:pPr>
              <w:spacing w:line="240" w:lineRule="auto"/>
              <w:jc w:val="center"/>
              <w:rPr>
                <w:ins w:id="3447" w:author="Mariano Marpegan" w:date="2020-08-25T21:03:00Z"/>
                <w:sz w:val="22"/>
                <w:rPrChange w:id="3448" w:author="usuario" w:date="2020-09-01T16:59:00Z">
                  <w:rPr>
                    <w:ins w:id="3449" w:author="Mariano Marpegan" w:date="2020-08-25T21:03:00Z"/>
                  </w:rPr>
                </w:rPrChange>
              </w:rPr>
              <w:pPrChange w:id="3450" w:author="usuario" w:date="2020-09-01T16:53:00Z">
                <w:pPr>
                  <w:spacing w:line="240" w:lineRule="auto"/>
                </w:pPr>
              </w:pPrChange>
            </w:pPr>
            <w:ins w:id="3451" w:author="Mariano Marpegan" w:date="2020-08-25T21:03:00Z">
              <w:r w:rsidRPr="009159B6">
                <w:rPr>
                  <w:sz w:val="22"/>
                  <w:rPrChange w:id="3452" w:author="usuario" w:date="2020-09-01T16:59:00Z">
                    <w:rPr/>
                  </w:rPrChange>
                </w:rPr>
                <w:t xml:space="preserve">Binary message oriented to </w:t>
              </w:r>
            </w:ins>
            <w:ins w:id="3453" w:author="Mariano Marpegan" w:date="2020-08-26T00:07:00Z">
              <w:r w:rsidR="00803FF2" w:rsidRPr="009159B6">
                <w:rPr>
                  <w:sz w:val="22"/>
                </w:rPr>
                <w:t>monitor</w:t>
              </w:r>
            </w:ins>
            <w:ins w:id="3454" w:author="Mariano Marpegan" w:date="2020-08-25T21:03:00Z">
              <w:r w:rsidRPr="009159B6">
                <w:rPr>
                  <w:sz w:val="22"/>
                  <w:rPrChange w:id="3455" w:author="usuario" w:date="2020-09-01T16:59:00Z">
                    <w:rPr/>
                  </w:rPrChange>
                </w:rPr>
                <w:t xml:space="preserve"> the </w:t>
              </w:r>
            </w:ins>
            <w:ins w:id="3456" w:author="Mariano Marpegan" w:date="2020-08-26T00:08:00Z">
              <w:r w:rsidR="00803FF2" w:rsidRPr="009159B6">
                <w:rPr>
                  <w:sz w:val="22"/>
                </w:rPr>
                <w:t xml:space="preserve">status of </w:t>
              </w:r>
            </w:ins>
            <w:ins w:id="3457" w:author="Mariano Marpegan" w:date="2020-08-25T21:03:00Z">
              <w:r w:rsidRPr="009159B6">
                <w:rPr>
                  <w:sz w:val="22"/>
                  <w:rPrChange w:id="3458" w:author="usuario" w:date="2020-09-01T16:59:00Z">
                    <w:rPr/>
                  </w:rPrChange>
                </w:rPr>
                <w:t>AtoN</w:t>
              </w:r>
            </w:ins>
          </w:p>
        </w:tc>
      </w:tr>
      <w:tr w:rsidR="00F05032" w:rsidRPr="009159B6" w14:paraId="6D07F436" w14:textId="77777777" w:rsidTr="00F05032">
        <w:trPr>
          <w:jc w:val="center"/>
          <w:ins w:id="3459"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460"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1A574691" w14:textId="77777777" w:rsidR="00F05032" w:rsidRPr="009159B6" w:rsidRDefault="00F05032" w:rsidP="00444E79">
            <w:pPr>
              <w:spacing w:line="240" w:lineRule="auto"/>
              <w:jc w:val="center"/>
              <w:rPr>
                <w:ins w:id="3461" w:author="Mariano Marpegan" w:date="2020-08-25T21:03:00Z"/>
                <w:sz w:val="22"/>
                <w:rPrChange w:id="3462" w:author="usuario" w:date="2020-09-01T16:59:00Z">
                  <w:rPr>
                    <w:ins w:id="3463" w:author="Mariano Marpegan" w:date="2020-08-25T21:03:00Z"/>
                  </w:rPr>
                </w:rPrChange>
              </w:rPr>
            </w:pPr>
            <w:ins w:id="3464" w:author="Mariano Marpegan" w:date="2020-08-25T21:03:00Z">
              <w:r w:rsidRPr="009159B6">
                <w:rPr>
                  <w:sz w:val="22"/>
                  <w:rPrChange w:id="3465" w:author="usuario" w:date="2020-09-01T16:59:00Z">
                    <w:rPr/>
                  </w:rPrChange>
                </w:rPr>
                <w:t>8</w:t>
              </w:r>
            </w:ins>
          </w:p>
        </w:tc>
        <w:tc>
          <w:tcPr>
            <w:tcW w:w="7415" w:type="dxa"/>
            <w:tcBorders>
              <w:top w:val="single" w:sz="4" w:space="0" w:color="auto"/>
              <w:left w:val="single" w:sz="4" w:space="0" w:color="auto"/>
              <w:bottom w:val="single" w:sz="4" w:space="0" w:color="auto"/>
              <w:right w:val="single" w:sz="4" w:space="0" w:color="auto"/>
            </w:tcBorders>
            <w:hideMark/>
            <w:tcPrChange w:id="3466"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213AEFA3" w14:textId="77777777" w:rsidR="00F05032" w:rsidRPr="009159B6" w:rsidRDefault="00F05032">
            <w:pPr>
              <w:spacing w:line="240" w:lineRule="auto"/>
              <w:jc w:val="center"/>
              <w:rPr>
                <w:ins w:id="3467" w:author="Mariano Marpegan" w:date="2020-08-25T21:03:00Z"/>
                <w:sz w:val="22"/>
                <w:rPrChange w:id="3468" w:author="usuario" w:date="2020-09-01T16:59:00Z">
                  <w:rPr>
                    <w:ins w:id="3469" w:author="Mariano Marpegan" w:date="2020-08-25T21:03:00Z"/>
                  </w:rPr>
                </w:rPrChange>
              </w:rPr>
              <w:pPrChange w:id="3470" w:author="usuario" w:date="2020-09-01T16:53:00Z">
                <w:pPr>
                  <w:spacing w:line="240" w:lineRule="auto"/>
                </w:pPr>
              </w:pPrChange>
            </w:pPr>
            <w:ins w:id="3471" w:author="Mariano Marpegan" w:date="2020-08-25T21:03:00Z">
              <w:r w:rsidRPr="009159B6">
                <w:rPr>
                  <w:sz w:val="22"/>
                  <w:rPrChange w:id="3472" w:author="usuario" w:date="2020-09-01T16:59:00Z">
                    <w:rPr/>
                  </w:rPrChange>
                </w:rPr>
                <w:t>Broadcast binary information message – Met/Hydro</w:t>
              </w:r>
            </w:ins>
          </w:p>
        </w:tc>
      </w:tr>
      <w:tr w:rsidR="00F05032" w:rsidRPr="009159B6" w14:paraId="6BB35758" w14:textId="77777777" w:rsidTr="00F05032">
        <w:trPr>
          <w:jc w:val="center"/>
          <w:ins w:id="3473"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474"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6530BE11" w14:textId="77777777" w:rsidR="00F05032" w:rsidRPr="009159B6" w:rsidRDefault="00F05032" w:rsidP="00444E79">
            <w:pPr>
              <w:spacing w:line="240" w:lineRule="auto"/>
              <w:jc w:val="center"/>
              <w:rPr>
                <w:ins w:id="3475" w:author="Mariano Marpegan" w:date="2020-08-25T21:03:00Z"/>
                <w:sz w:val="22"/>
                <w:rPrChange w:id="3476" w:author="usuario" w:date="2020-09-01T16:59:00Z">
                  <w:rPr>
                    <w:ins w:id="3477" w:author="Mariano Marpegan" w:date="2020-08-25T21:03:00Z"/>
                  </w:rPr>
                </w:rPrChange>
              </w:rPr>
            </w:pPr>
            <w:ins w:id="3478" w:author="Mariano Marpegan" w:date="2020-08-25T21:03:00Z">
              <w:r w:rsidRPr="009159B6">
                <w:rPr>
                  <w:sz w:val="22"/>
                  <w:rPrChange w:id="3479" w:author="usuario" w:date="2020-09-01T16:59:00Z">
                    <w:rPr/>
                  </w:rPrChange>
                </w:rPr>
                <w:t>12</w:t>
              </w:r>
            </w:ins>
          </w:p>
        </w:tc>
        <w:tc>
          <w:tcPr>
            <w:tcW w:w="7415" w:type="dxa"/>
            <w:tcBorders>
              <w:top w:val="single" w:sz="4" w:space="0" w:color="auto"/>
              <w:left w:val="single" w:sz="4" w:space="0" w:color="auto"/>
              <w:bottom w:val="single" w:sz="4" w:space="0" w:color="auto"/>
              <w:right w:val="single" w:sz="4" w:space="0" w:color="auto"/>
            </w:tcBorders>
            <w:hideMark/>
            <w:tcPrChange w:id="3480"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19F87529" w14:textId="77777777" w:rsidR="00F05032" w:rsidRPr="009159B6" w:rsidRDefault="00F05032">
            <w:pPr>
              <w:spacing w:line="240" w:lineRule="auto"/>
              <w:jc w:val="center"/>
              <w:rPr>
                <w:ins w:id="3481" w:author="Mariano Marpegan" w:date="2020-08-25T21:03:00Z"/>
                <w:sz w:val="22"/>
                <w:rPrChange w:id="3482" w:author="usuario" w:date="2020-09-01T16:59:00Z">
                  <w:rPr>
                    <w:ins w:id="3483" w:author="Mariano Marpegan" w:date="2020-08-25T21:03:00Z"/>
                  </w:rPr>
                </w:rPrChange>
              </w:rPr>
              <w:pPrChange w:id="3484" w:author="usuario" w:date="2020-09-01T16:53:00Z">
                <w:pPr>
                  <w:spacing w:line="240" w:lineRule="auto"/>
                </w:pPr>
              </w:pPrChange>
            </w:pPr>
            <w:ins w:id="3485" w:author="Mariano Marpegan" w:date="2020-08-25T21:03:00Z">
              <w:r w:rsidRPr="009159B6">
                <w:rPr>
                  <w:sz w:val="22"/>
                  <w:rPrChange w:id="3486" w:author="usuario" w:date="2020-09-01T16:59:00Z">
                    <w:rPr/>
                  </w:rPrChange>
                </w:rPr>
                <w:t>Message oriented and related to safety</w:t>
              </w:r>
            </w:ins>
          </w:p>
        </w:tc>
      </w:tr>
      <w:tr w:rsidR="00F05032" w:rsidRPr="009159B6" w14:paraId="52C39CDA" w14:textId="77777777" w:rsidTr="00F05032">
        <w:trPr>
          <w:jc w:val="center"/>
          <w:ins w:id="3487" w:author="Mariano Marpegan" w:date="2020-08-25T21:03:00Z"/>
        </w:trPr>
        <w:tc>
          <w:tcPr>
            <w:tcW w:w="1413" w:type="dxa"/>
            <w:tcBorders>
              <w:top w:val="single" w:sz="4" w:space="0" w:color="auto"/>
              <w:left w:val="single" w:sz="4" w:space="0" w:color="auto"/>
              <w:bottom w:val="single" w:sz="4" w:space="0" w:color="auto"/>
              <w:right w:val="single" w:sz="4" w:space="0" w:color="auto"/>
            </w:tcBorders>
            <w:hideMark/>
            <w:tcPrChange w:id="3488" w:author="Mariano Marpegan" w:date="2020-08-25T21:03:00Z">
              <w:tcPr>
                <w:tcW w:w="1413" w:type="dxa"/>
                <w:tcBorders>
                  <w:top w:val="single" w:sz="4" w:space="0" w:color="auto"/>
                  <w:left w:val="single" w:sz="4" w:space="0" w:color="auto"/>
                  <w:bottom w:val="single" w:sz="4" w:space="0" w:color="auto"/>
                  <w:right w:val="single" w:sz="4" w:space="0" w:color="auto"/>
                </w:tcBorders>
                <w:hideMark/>
              </w:tcPr>
            </w:tcPrChange>
          </w:tcPr>
          <w:p w14:paraId="5A2AC6AD" w14:textId="77777777" w:rsidR="00F05032" w:rsidRPr="009159B6" w:rsidRDefault="00F05032" w:rsidP="00444E79">
            <w:pPr>
              <w:spacing w:line="240" w:lineRule="auto"/>
              <w:jc w:val="center"/>
              <w:rPr>
                <w:ins w:id="3489" w:author="Mariano Marpegan" w:date="2020-08-25T21:03:00Z"/>
                <w:sz w:val="22"/>
                <w:rPrChange w:id="3490" w:author="usuario" w:date="2020-09-01T16:59:00Z">
                  <w:rPr>
                    <w:ins w:id="3491" w:author="Mariano Marpegan" w:date="2020-08-25T21:03:00Z"/>
                  </w:rPr>
                </w:rPrChange>
              </w:rPr>
            </w:pPr>
            <w:ins w:id="3492" w:author="Mariano Marpegan" w:date="2020-08-25T21:03:00Z">
              <w:r w:rsidRPr="009159B6">
                <w:rPr>
                  <w:sz w:val="22"/>
                  <w:rPrChange w:id="3493" w:author="usuario" w:date="2020-09-01T16:59:00Z">
                    <w:rPr/>
                  </w:rPrChange>
                </w:rPr>
                <w:t>14</w:t>
              </w:r>
            </w:ins>
          </w:p>
        </w:tc>
        <w:tc>
          <w:tcPr>
            <w:tcW w:w="7415" w:type="dxa"/>
            <w:tcBorders>
              <w:top w:val="single" w:sz="4" w:space="0" w:color="auto"/>
              <w:left w:val="single" w:sz="4" w:space="0" w:color="auto"/>
              <w:bottom w:val="single" w:sz="4" w:space="0" w:color="auto"/>
              <w:right w:val="single" w:sz="4" w:space="0" w:color="auto"/>
            </w:tcBorders>
            <w:hideMark/>
            <w:tcPrChange w:id="3494" w:author="Mariano Marpegan" w:date="2020-08-25T21:03:00Z">
              <w:tcPr>
                <w:tcW w:w="7415" w:type="dxa"/>
                <w:tcBorders>
                  <w:top w:val="single" w:sz="4" w:space="0" w:color="auto"/>
                  <w:left w:val="single" w:sz="4" w:space="0" w:color="auto"/>
                  <w:bottom w:val="single" w:sz="4" w:space="0" w:color="auto"/>
                  <w:right w:val="single" w:sz="4" w:space="0" w:color="auto"/>
                </w:tcBorders>
                <w:hideMark/>
              </w:tcPr>
            </w:tcPrChange>
          </w:tcPr>
          <w:p w14:paraId="3614B07E" w14:textId="77777777" w:rsidR="00F05032" w:rsidRPr="009159B6" w:rsidRDefault="00F05032">
            <w:pPr>
              <w:spacing w:line="240" w:lineRule="auto"/>
              <w:jc w:val="center"/>
              <w:rPr>
                <w:ins w:id="3495" w:author="Mariano Marpegan" w:date="2020-08-25T21:03:00Z"/>
                <w:sz w:val="22"/>
                <w:rPrChange w:id="3496" w:author="usuario" w:date="2020-09-01T16:59:00Z">
                  <w:rPr>
                    <w:ins w:id="3497" w:author="Mariano Marpegan" w:date="2020-08-25T21:03:00Z"/>
                  </w:rPr>
                </w:rPrChange>
              </w:rPr>
              <w:pPrChange w:id="3498" w:author="usuario" w:date="2020-09-01T16:53:00Z">
                <w:pPr>
                  <w:spacing w:line="240" w:lineRule="auto"/>
                </w:pPr>
              </w:pPrChange>
            </w:pPr>
            <w:ins w:id="3499" w:author="Mariano Marpegan" w:date="2020-08-25T21:03:00Z">
              <w:r w:rsidRPr="009159B6">
                <w:rPr>
                  <w:sz w:val="22"/>
                  <w:rPrChange w:id="3500" w:author="usuario" w:date="2020-09-01T16:59:00Z">
                    <w:rPr/>
                  </w:rPrChange>
                </w:rPr>
                <w:t>Text message oriented and related to safety</w:t>
              </w:r>
            </w:ins>
          </w:p>
        </w:tc>
      </w:tr>
    </w:tbl>
    <w:p w14:paraId="6C5AAB30" w14:textId="77777777" w:rsidR="00F05032" w:rsidRPr="009159B6" w:rsidRDefault="00F05032">
      <w:pPr>
        <w:pStyle w:val="BodyText"/>
        <w:jc w:val="both"/>
        <w:pPrChange w:id="3501" w:author="usuario" w:date="2020-09-01T16:50:00Z">
          <w:pPr>
            <w:pStyle w:val="BodyText"/>
          </w:pPr>
        </w:pPrChange>
      </w:pPr>
    </w:p>
    <w:p w14:paraId="40CBE72C" w14:textId="77777777" w:rsidR="0004603E" w:rsidRPr="009159B6" w:rsidRDefault="00FB795C">
      <w:pPr>
        <w:pStyle w:val="Bullet1"/>
        <w:jc w:val="both"/>
        <w:pPrChange w:id="3502" w:author="usuario" w:date="2020-09-01T16:50:00Z">
          <w:pPr>
            <w:pStyle w:val="Bullet1"/>
          </w:pPr>
        </w:pPrChange>
      </w:pPr>
      <w:r w:rsidRPr="009159B6">
        <w:t>Message type 21 is the primary AtoN information message</w:t>
      </w:r>
      <w:r w:rsidR="0004603E" w:rsidRPr="009159B6">
        <w:t>;</w:t>
      </w:r>
    </w:p>
    <w:p w14:paraId="7981D974" w14:textId="737BF4A5" w:rsidR="00FB795C" w:rsidRPr="009159B6" w:rsidRDefault="00FB795C" w:rsidP="006031D6">
      <w:pPr>
        <w:pStyle w:val="Bullet1text"/>
      </w:pPr>
      <w:r w:rsidRPr="009159B6">
        <w:t>This message provides details of the identity, position and status of the AtoN and will warn the mariner if any of the AtoN functions are not performing correctly.  A set of 8 bits is available for transmitting light st</w:t>
      </w:r>
      <w:r w:rsidR="00E4375E" w:rsidRPr="009159B6">
        <w:t>atus and condition information</w:t>
      </w:r>
      <w:ins w:id="3503" w:author="Mariano Marpegan" w:date="2020-08-25T21:08:00Z">
        <w:r w:rsidR="00455F7D" w:rsidRPr="009159B6">
          <w:t>, as well as the radar beacon stat</w:t>
        </w:r>
      </w:ins>
      <w:ins w:id="3504" w:author="Mariano Marpegan" w:date="2020-08-25T21:15:00Z">
        <w:r w:rsidR="00CE1DBC" w:rsidRPr="009159B6">
          <w:t>us</w:t>
        </w:r>
      </w:ins>
      <w:ins w:id="3505" w:author="Mariano Marpegan" w:date="2020-08-25T21:08:00Z">
        <w:r w:rsidR="00455F7D" w:rsidRPr="009159B6">
          <w:t xml:space="preserve"> and operating condition of the AIS</w:t>
        </w:r>
      </w:ins>
      <w:r w:rsidR="00E4375E" w:rsidRPr="009159B6">
        <w:t>.</w:t>
      </w:r>
    </w:p>
    <w:p w14:paraId="64CB1507" w14:textId="77777777" w:rsidR="0004603E" w:rsidRPr="009159B6" w:rsidRDefault="00FB795C">
      <w:pPr>
        <w:pStyle w:val="Bullet1"/>
        <w:jc w:val="both"/>
        <w:pPrChange w:id="3506" w:author="usuario" w:date="2020-09-01T16:50:00Z">
          <w:pPr>
            <w:pStyle w:val="Bullet1"/>
          </w:pPr>
        </w:pPrChange>
      </w:pPr>
      <w:r w:rsidRPr="009159B6">
        <w:t>Message type 6 can be used to transmit additional status information from the AtoN</w:t>
      </w:r>
      <w:r w:rsidR="0004603E" w:rsidRPr="009159B6">
        <w:t>;</w:t>
      </w:r>
    </w:p>
    <w:p w14:paraId="0580212B" w14:textId="6157870B" w:rsidR="00FB795C" w:rsidRPr="009159B6" w:rsidRDefault="00FB795C" w:rsidP="006031D6">
      <w:pPr>
        <w:pStyle w:val="Bullet1text"/>
      </w:pPr>
      <w:r w:rsidRPr="009159B6">
        <w:t xml:space="preserve">This can include Battery voltage, </w:t>
      </w:r>
      <w:ins w:id="3507" w:author="Mariano Marpegan" w:date="2020-08-26T00:06:00Z">
        <w:r w:rsidR="00803FF2" w:rsidRPr="009159B6">
          <w:t xml:space="preserve">current solar panel, sensor collision, </w:t>
        </w:r>
      </w:ins>
      <w:r w:rsidRPr="009159B6">
        <w:t>Racon status and position status</w:t>
      </w:r>
      <w:ins w:id="3508" w:author="Mariano Marpegan" w:date="2020-08-25T21:09:00Z">
        <w:r w:rsidR="00455F7D" w:rsidRPr="009159B6">
          <w:t xml:space="preserve">, </w:t>
        </w:r>
      </w:ins>
      <w:ins w:id="3509" w:author="Mariano Marpegan" w:date="2020-08-25T21:11:00Z">
        <w:r w:rsidR="00041F9D" w:rsidRPr="009159B6">
          <w:t>amon</w:t>
        </w:r>
      </w:ins>
      <w:ins w:id="3510" w:author="Mariano Marpegan" w:date="2020-08-25T21:12:00Z">
        <w:r w:rsidR="00041F9D" w:rsidRPr="009159B6">
          <w:t xml:space="preserve">g </w:t>
        </w:r>
      </w:ins>
      <w:ins w:id="3511" w:author="Mariano Marpegan" w:date="2020-08-25T21:09:00Z">
        <w:r w:rsidR="00455F7D" w:rsidRPr="009159B6">
          <w:t>others</w:t>
        </w:r>
      </w:ins>
      <w:r w:rsidRPr="009159B6">
        <w:t>.</w:t>
      </w:r>
    </w:p>
    <w:p w14:paraId="35EB934A" w14:textId="77777777" w:rsidR="0004603E" w:rsidRPr="009159B6" w:rsidRDefault="00FB795C">
      <w:pPr>
        <w:pStyle w:val="Bullet1"/>
        <w:jc w:val="both"/>
        <w:pPrChange w:id="3512" w:author="usuario" w:date="2020-09-01T16:50:00Z">
          <w:pPr>
            <w:pStyle w:val="Bullet1"/>
          </w:pPr>
        </w:pPrChange>
      </w:pPr>
      <w:r w:rsidRPr="009159B6">
        <w:t>Message 8 can be used to transmit Meteorological and Hydrological Data.</w:t>
      </w:r>
    </w:p>
    <w:p w14:paraId="1F852300" w14:textId="26232864" w:rsidR="00FB795C" w:rsidRPr="009159B6" w:rsidRDefault="00FB795C" w:rsidP="006031D6">
      <w:pPr>
        <w:pStyle w:val="Bullet1text"/>
        <w:rPr>
          <w:ins w:id="3513" w:author="Mariano Marpegan" w:date="2020-08-25T21:12:00Z"/>
        </w:rPr>
      </w:pPr>
      <w:r w:rsidRPr="009159B6">
        <w:lastRenderedPageBreak/>
        <w:t>Sensors on the AtoN, or in the immediate area, provide this data to the AIS</w:t>
      </w:r>
      <w:ins w:id="3514" w:author="Mariano Marpegan" w:date="2020-08-25T21:16:00Z">
        <w:r w:rsidR="00CE1DBC" w:rsidRPr="009159B6">
          <w:t>-</w:t>
        </w:r>
      </w:ins>
      <w:del w:id="3515" w:author="Mariano Marpegan" w:date="2020-08-25T21:16:00Z">
        <w:r w:rsidRPr="009159B6" w:rsidDel="00CE1DBC">
          <w:delText xml:space="preserve"> </w:delText>
        </w:r>
      </w:del>
      <w:r w:rsidRPr="009159B6">
        <w:t>AtoN Station, or a local Base Station, to be broadcast in the internationally agreed Message 8 format.</w:t>
      </w:r>
    </w:p>
    <w:p w14:paraId="7E1F2942" w14:textId="77777777" w:rsidR="00041F9D" w:rsidRPr="0027658D" w:rsidRDefault="00041F9D">
      <w:pPr>
        <w:pStyle w:val="Bullet1"/>
        <w:jc w:val="both"/>
        <w:rPr>
          <w:ins w:id="3516" w:author="Mariano Marpegan" w:date="2020-08-25T21:12:00Z"/>
        </w:rPr>
        <w:pPrChange w:id="3517" w:author="usuario" w:date="2020-09-01T16:50:00Z">
          <w:pPr>
            <w:pStyle w:val="ListParagraph"/>
            <w:numPr>
              <w:numId w:val="54"/>
            </w:numPr>
            <w:ind w:hanging="360"/>
          </w:pPr>
        </w:pPrChange>
      </w:pPr>
      <w:ins w:id="3518" w:author="Mariano Marpegan" w:date="2020-08-25T21:12:00Z">
        <w:r w:rsidRPr="005D1DDE">
          <w:t>Message 14 is a safety message; it is a text which was previously adjusted for the moment in which the buoy is placed outside its position or</w:t>
        </w:r>
        <w:r w:rsidRPr="0027658D">
          <w:t xml:space="preserve"> when the AtoN is failing.</w:t>
        </w:r>
      </w:ins>
    </w:p>
    <w:p w14:paraId="38E674BF" w14:textId="77777777" w:rsidR="00041F9D" w:rsidRPr="009159B6" w:rsidRDefault="00041F9D" w:rsidP="006031D6">
      <w:pPr>
        <w:pStyle w:val="Bullet1text"/>
      </w:pPr>
    </w:p>
    <w:p w14:paraId="519C6934" w14:textId="2A023FC8" w:rsidR="00FB795C" w:rsidRPr="009159B6" w:rsidRDefault="00FB795C">
      <w:pPr>
        <w:pStyle w:val="BodyText"/>
        <w:jc w:val="both"/>
        <w:pPrChange w:id="3519" w:author="usuario" w:date="2020-09-01T16:50:00Z">
          <w:pPr>
            <w:pStyle w:val="BodyText"/>
          </w:pPr>
        </w:pPrChange>
      </w:pPr>
      <w:r w:rsidRPr="009159B6">
        <w:t xml:space="preserve">A network of AIS remote base stations can provide a means of monitoring the integrity of transmitted AIS messages.  The remote base stations can forward their information to a central monitoring site for storage and display.  Refer to IALA Recommendation A-126 for details of </w:t>
      </w:r>
      <w:ins w:id="3520" w:author="Mariano Marpegan" w:date="2020-08-25T21:15:00Z">
        <w:r w:rsidR="00CE1DBC" w:rsidRPr="009159B6">
          <w:t>AIS-</w:t>
        </w:r>
      </w:ins>
      <w:r w:rsidRPr="009159B6">
        <w:t xml:space="preserve">AtoN </w:t>
      </w:r>
      <w:del w:id="3521" w:author="Mariano Marpegan" w:date="2020-08-25T21:15:00Z">
        <w:r w:rsidRPr="009159B6" w:rsidDel="00CE1DBC">
          <w:delText xml:space="preserve">AIS </w:delText>
        </w:r>
      </w:del>
      <w:r w:rsidRPr="009159B6">
        <w:t>operation.</w:t>
      </w:r>
    </w:p>
    <w:p w14:paraId="787CBE30" w14:textId="6FAA5DDC" w:rsidR="00FB795C" w:rsidRPr="009159B6" w:rsidRDefault="00FB795C">
      <w:pPr>
        <w:pStyle w:val="Heading3"/>
        <w:jc w:val="both"/>
        <w:pPrChange w:id="3522" w:author="usuario" w:date="2020-09-01T16:50:00Z">
          <w:pPr>
            <w:pStyle w:val="Heading3"/>
          </w:pPr>
        </w:pPrChange>
      </w:pPr>
      <w:bookmarkStart w:id="3523" w:name="_Toc49294886"/>
      <w:r w:rsidRPr="009159B6">
        <w:t>Mobile Interrogation Systems</w:t>
      </w:r>
      <w:bookmarkEnd w:id="3523"/>
    </w:p>
    <w:p w14:paraId="64993085" w14:textId="77777777" w:rsidR="00FB795C" w:rsidRPr="009159B6" w:rsidRDefault="00FB795C">
      <w:pPr>
        <w:pStyle w:val="BodyText"/>
        <w:jc w:val="both"/>
        <w:pPrChange w:id="3524" w:author="usuario" w:date="2020-09-01T16:50:00Z">
          <w:pPr>
            <w:pStyle w:val="BodyText"/>
          </w:pPr>
        </w:pPrChange>
      </w:pPr>
      <w:r w:rsidRPr="009159B6">
        <w:t>A mobile interrogation system can be used by a passing buoy tender or local Attendant to check the status and condition of small AtoN and buoys.  A low energy transceiver, installed on an AtoN, can be interrogated by a hand-held interrogator to report parameters such as lampchanger position and battery voltage.  A control channel can be used for test purposes.  These systems may also log data, such as AtoN energy consumption or PV solar energy generated, to assist Maintenance Staff.</w:t>
      </w:r>
    </w:p>
    <w:p w14:paraId="63E74C89" w14:textId="75DFA759" w:rsidR="00FB795C" w:rsidRPr="009159B6" w:rsidRDefault="00FB795C">
      <w:pPr>
        <w:pStyle w:val="Heading1"/>
        <w:jc w:val="both"/>
        <w:pPrChange w:id="3525" w:author="usuario" w:date="2020-09-01T16:50:00Z">
          <w:pPr>
            <w:pStyle w:val="Heading1"/>
          </w:pPr>
        </w:pPrChange>
      </w:pPr>
      <w:bookmarkStart w:id="3526" w:name="_Toc49294887"/>
      <w:r w:rsidRPr="009159B6">
        <w:t>COMMUNICATION LINKS</w:t>
      </w:r>
      <w:bookmarkEnd w:id="3526"/>
    </w:p>
    <w:p w14:paraId="2023E6DD" w14:textId="77777777" w:rsidR="0004603E" w:rsidRPr="009159B6" w:rsidRDefault="0004603E">
      <w:pPr>
        <w:pStyle w:val="Heading1separatationline"/>
        <w:jc w:val="both"/>
        <w:pPrChange w:id="3527" w:author="usuario" w:date="2020-09-01T16:50:00Z">
          <w:pPr>
            <w:pStyle w:val="Heading1separatationline"/>
          </w:pPr>
        </w:pPrChange>
      </w:pPr>
    </w:p>
    <w:p w14:paraId="3B700507" w14:textId="1C5C648F" w:rsidR="00FB795C" w:rsidRPr="009159B6" w:rsidRDefault="00FB795C" w:rsidP="00913551">
      <w:pPr>
        <w:pStyle w:val="Heading2"/>
      </w:pPr>
      <w:bookmarkStart w:id="3528" w:name="_Toc49294888"/>
      <w:r w:rsidRPr="009159B6">
        <w:t>General</w:t>
      </w:r>
      <w:bookmarkEnd w:id="3528"/>
    </w:p>
    <w:p w14:paraId="1F8A853D" w14:textId="77777777" w:rsidR="0004603E" w:rsidRPr="009159B6" w:rsidRDefault="0004603E">
      <w:pPr>
        <w:pStyle w:val="Heading2separationline"/>
        <w:jc w:val="both"/>
        <w:pPrChange w:id="3529" w:author="usuario" w:date="2020-09-01T16:50:00Z">
          <w:pPr>
            <w:pStyle w:val="Heading2separationline"/>
          </w:pPr>
        </w:pPrChange>
      </w:pPr>
    </w:p>
    <w:p w14:paraId="73987F62" w14:textId="3C5BC983" w:rsidR="0004603E" w:rsidRPr="009159B6" w:rsidRDefault="00FB795C">
      <w:pPr>
        <w:pStyle w:val="BodyText"/>
        <w:jc w:val="both"/>
        <w:pPrChange w:id="3530" w:author="usuario" w:date="2020-09-01T16:50:00Z">
          <w:pPr>
            <w:pStyle w:val="BodyText"/>
          </w:pPr>
        </w:pPrChange>
      </w:pPr>
      <w:r w:rsidRPr="009159B6">
        <w:t>This section summarises the various communications media that may be used singly or in combinations to connect from a remote site to a control centre.  The final selection of services will be dependent upon investment and running costs that are area specific, and the requirements for availability and data rate that require further detailed engineering studies.</w:t>
      </w:r>
    </w:p>
    <w:p w14:paraId="179DCB89" w14:textId="20262CFC" w:rsidR="00FB795C" w:rsidRPr="009159B6" w:rsidRDefault="00FB795C" w:rsidP="00913551">
      <w:pPr>
        <w:pStyle w:val="Heading2"/>
      </w:pPr>
      <w:bookmarkStart w:id="3531" w:name="_Toc49294889"/>
      <w:r w:rsidRPr="009159B6">
        <w:t>Planning</w:t>
      </w:r>
      <w:bookmarkEnd w:id="3531"/>
    </w:p>
    <w:p w14:paraId="284E8A9F" w14:textId="77777777" w:rsidR="0004603E" w:rsidRPr="009159B6" w:rsidRDefault="0004603E">
      <w:pPr>
        <w:pStyle w:val="Heading2separationline"/>
        <w:jc w:val="both"/>
        <w:pPrChange w:id="3532" w:author="usuario" w:date="2020-09-01T16:50:00Z">
          <w:pPr>
            <w:pStyle w:val="Heading2separationline"/>
          </w:pPr>
        </w:pPrChange>
      </w:pPr>
    </w:p>
    <w:p w14:paraId="1B9613B9" w14:textId="134F6A71" w:rsidR="00FB795C" w:rsidRPr="009159B6" w:rsidRDefault="00FB795C">
      <w:pPr>
        <w:pStyle w:val="BodyText"/>
        <w:jc w:val="both"/>
        <w:rPr>
          <w:ins w:id="3533" w:author="Mariano Marpegan" w:date="2020-08-25T21:13:00Z"/>
        </w:rPr>
        <w:pPrChange w:id="3534" w:author="usuario" w:date="2020-09-01T16:50:00Z">
          <w:pPr>
            <w:pStyle w:val="BodyText"/>
          </w:pPr>
        </w:pPrChange>
      </w:pPr>
      <w:r w:rsidRPr="009159B6">
        <w:t>When planning a communications system, a link analysis should be prepared to ensure that the type of link selected is sufficiently capable in terms of reliability, information quality, capacity and integrity, for the system it will serve.  Attention must also be paid to the capacity of the power supply to ensure that sufficient power is available to operate the system in both the low demand of routine operation, as well as the heavy demand of repeated failure transmissions and control centre interrogations.  The final choice of communications system is often an economic one.</w:t>
      </w:r>
    </w:p>
    <w:p w14:paraId="472B4423" w14:textId="77777777" w:rsidR="00CE1DBC" w:rsidRPr="0027658D" w:rsidRDefault="00CE1DBC">
      <w:pPr>
        <w:pStyle w:val="BodyText"/>
        <w:jc w:val="both"/>
        <w:rPr>
          <w:ins w:id="3535" w:author="Mariano Marpegan" w:date="2020-08-25T21:14:00Z"/>
        </w:rPr>
        <w:pPrChange w:id="3536" w:author="usuario" w:date="2020-09-01T16:50:00Z">
          <w:pPr/>
        </w:pPrChange>
      </w:pPr>
      <w:ins w:id="3537" w:author="Mariano Marpegan" w:date="2020-08-25T21:14:00Z">
        <w:r w:rsidRPr="005D1DDE">
          <w:t>Planning will depend on several factors. However, the most important ones are described as follows:</w:t>
        </w:r>
      </w:ins>
    </w:p>
    <w:p w14:paraId="61E1C1D6" w14:textId="77777777" w:rsidR="00CE1DBC" w:rsidRPr="00781079" w:rsidRDefault="00CE1DBC">
      <w:pPr>
        <w:pStyle w:val="Bullet1"/>
        <w:jc w:val="both"/>
        <w:rPr>
          <w:ins w:id="3538" w:author="Mariano Marpegan" w:date="2020-08-25T21:14:00Z"/>
        </w:rPr>
        <w:pPrChange w:id="3539" w:author="usuario" w:date="2020-09-01T16:50:00Z">
          <w:pPr>
            <w:pStyle w:val="ListParagraph"/>
            <w:numPr>
              <w:numId w:val="54"/>
            </w:numPr>
            <w:ind w:hanging="360"/>
          </w:pPr>
        </w:pPrChange>
      </w:pPr>
      <w:ins w:id="3540" w:author="Mariano Marpegan" w:date="2020-08-25T21:14:00Z">
        <w:r w:rsidRPr="00781079">
          <w:t>Physical distance between the AtoNs to be monitored and its monitoring centre</w:t>
        </w:r>
      </w:ins>
    </w:p>
    <w:p w14:paraId="2CD627C1" w14:textId="77777777" w:rsidR="00CE1DBC" w:rsidRPr="00296CA7" w:rsidRDefault="00CE1DBC">
      <w:pPr>
        <w:pStyle w:val="Bullet1"/>
        <w:jc w:val="both"/>
        <w:rPr>
          <w:ins w:id="3541" w:author="Mariano Marpegan" w:date="2020-08-25T21:14:00Z"/>
        </w:rPr>
        <w:pPrChange w:id="3542" w:author="usuario" w:date="2020-09-01T16:50:00Z">
          <w:pPr>
            <w:pStyle w:val="ListParagraph"/>
            <w:numPr>
              <w:numId w:val="54"/>
            </w:numPr>
            <w:ind w:hanging="360"/>
          </w:pPr>
        </w:pPrChange>
      </w:pPr>
      <w:ins w:id="3543" w:author="Mariano Marpegan" w:date="2020-08-25T21:14:00Z">
        <w:r w:rsidRPr="00CB18CE">
          <w:t>Operating rel</w:t>
        </w:r>
        <w:r w:rsidRPr="00296CA7">
          <w:t>evance and priority to keep the AtoNs permanently operating</w:t>
        </w:r>
      </w:ins>
    </w:p>
    <w:p w14:paraId="2EBFD801" w14:textId="77777777" w:rsidR="00CE1DBC" w:rsidRPr="00391C38" w:rsidRDefault="00CE1DBC">
      <w:pPr>
        <w:pStyle w:val="Bullet1"/>
        <w:jc w:val="both"/>
        <w:rPr>
          <w:ins w:id="3544" w:author="Mariano Marpegan" w:date="2020-08-25T21:14:00Z"/>
        </w:rPr>
        <w:pPrChange w:id="3545" w:author="usuario" w:date="2020-09-01T16:50:00Z">
          <w:pPr>
            <w:pStyle w:val="ListParagraph"/>
            <w:numPr>
              <w:numId w:val="54"/>
            </w:numPr>
            <w:ind w:hanging="360"/>
          </w:pPr>
        </w:pPrChange>
      </w:pPr>
      <w:ins w:id="3546" w:author="Mariano Marpegan" w:date="2020-08-25T21:14:00Z">
        <w:r w:rsidRPr="00913551">
          <w:t>Quantity and class/type of variants to be informed from each AtoN</w:t>
        </w:r>
      </w:ins>
    </w:p>
    <w:p w14:paraId="10CE5D62" w14:textId="77777777" w:rsidR="00CE1DBC" w:rsidRPr="00B55C39" w:rsidRDefault="00CE1DBC">
      <w:pPr>
        <w:pStyle w:val="Bullet1"/>
        <w:jc w:val="both"/>
        <w:rPr>
          <w:ins w:id="3547" w:author="Mariano Marpegan" w:date="2020-08-25T21:14:00Z"/>
        </w:rPr>
        <w:pPrChange w:id="3548" w:author="usuario" w:date="2020-09-01T16:50:00Z">
          <w:pPr>
            <w:pStyle w:val="ListParagraph"/>
            <w:numPr>
              <w:numId w:val="54"/>
            </w:numPr>
            <w:ind w:hanging="360"/>
          </w:pPr>
        </w:pPrChange>
      </w:pPr>
      <w:ins w:id="3549" w:author="Mariano Marpegan" w:date="2020-08-25T21:14:00Z">
        <w:r w:rsidRPr="00B55C39">
          <w:t>Communication systems available in the geographic area/space</w:t>
        </w:r>
      </w:ins>
    </w:p>
    <w:p w14:paraId="57E122DC" w14:textId="77777777" w:rsidR="00CE1DBC" w:rsidRPr="00F43A3D" w:rsidRDefault="00CE1DBC">
      <w:pPr>
        <w:pStyle w:val="Bullet1"/>
        <w:jc w:val="both"/>
        <w:rPr>
          <w:ins w:id="3550" w:author="Mariano Marpegan" w:date="2020-08-25T21:14:00Z"/>
        </w:rPr>
        <w:pPrChange w:id="3551" w:author="usuario" w:date="2020-09-01T16:50:00Z">
          <w:pPr>
            <w:pStyle w:val="ListParagraph"/>
            <w:numPr>
              <w:numId w:val="54"/>
            </w:numPr>
            <w:ind w:hanging="360"/>
          </w:pPr>
        </w:pPrChange>
      </w:pPr>
      <w:ins w:id="3552" w:author="Mariano Marpegan" w:date="2020-08-25T21:14:00Z">
        <w:r w:rsidRPr="00F43A3D">
          <w:t>Attempts to share crucial reports with vessels and ships in the area</w:t>
        </w:r>
      </w:ins>
    </w:p>
    <w:p w14:paraId="73033CD7" w14:textId="77777777" w:rsidR="00CE1DBC" w:rsidRPr="00305115" w:rsidRDefault="00CE1DBC">
      <w:pPr>
        <w:pStyle w:val="Bullet1"/>
        <w:jc w:val="both"/>
        <w:rPr>
          <w:ins w:id="3553" w:author="Mariano Marpegan" w:date="2020-08-25T21:14:00Z"/>
        </w:rPr>
        <w:pPrChange w:id="3554" w:author="usuario" w:date="2020-09-01T16:50:00Z">
          <w:pPr>
            <w:pStyle w:val="ListParagraph"/>
            <w:numPr>
              <w:numId w:val="54"/>
            </w:numPr>
            <w:ind w:hanging="360"/>
          </w:pPr>
        </w:pPrChange>
      </w:pPr>
      <w:ins w:id="3555" w:author="Mariano Marpegan" w:date="2020-08-25T21:14:00Z">
        <w:r w:rsidRPr="00305115">
          <w:t>Area topography</w:t>
        </w:r>
      </w:ins>
    </w:p>
    <w:p w14:paraId="5E420C06" w14:textId="77777777" w:rsidR="00CE1DBC" w:rsidRPr="00D3436E" w:rsidRDefault="00CE1DBC">
      <w:pPr>
        <w:pStyle w:val="Bullet1"/>
        <w:jc w:val="both"/>
        <w:rPr>
          <w:ins w:id="3556" w:author="Mariano Marpegan" w:date="2020-08-25T21:14:00Z"/>
        </w:rPr>
        <w:pPrChange w:id="3557" w:author="usuario" w:date="2020-09-01T16:50:00Z">
          <w:pPr>
            <w:pStyle w:val="ListParagraph"/>
            <w:numPr>
              <w:numId w:val="54"/>
            </w:numPr>
            <w:ind w:hanging="360"/>
          </w:pPr>
        </w:pPrChange>
      </w:pPr>
      <w:ins w:id="3558" w:author="Mariano Marpegan" w:date="2020-08-25T21:14:00Z">
        <w:r w:rsidRPr="00D3436E">
          <w:t>Durability expectations of the system to be installed</w:t>
        </w:r>
      </w:ins>
    </w:p>
    <w:p w14:paraId="26D42F34" w14:textId="77777777" w:rsidR="00CE1DBC" w:rsidRPr="00DF39C5" w:rsidRDefault="00CE1DBC">
      <w:pPr>
        <w:pStyle w:val="Bullet1"/>
        <w:jc w:val="both"/>
        <w:rPr>
          <w:ins w:id="3559" w:author="Mariano Marpegan" w:date="2020-08-25T21:14:00Z"/>
        </w:rPr>
        <w:pPrChange w:id="3560" w:author="usuario" w:date="2020-09-01T16:50:00Z">
          <w:pPr>
            <w:pStyle w:val="ListParagraph"/>
            <w:numPr>
              <w:numId w:val="54"/>
            </w:numPr>
            <w:ind w:hanging="360"/>
          </w:pPr>
        </w:pPrChange>
      </w:pPr>
      <w:ins w:id="3561" w:author="Mariano Marpegan" w:date="2020-08-25T21:14:00Z">
        <w:r w:rsidRPr="00DF39C5">
          <w:t>Communication systems setting and its architecture (use of repeaters)</w:t>
        </w:r>
      </w:ins>
    </w:p>
    <w:p w14:paraId="35239C62" w14:textId="77777777" w:rsidR="00CE1DBC" w:rsidRPr="00357BCB" w:rsidRDefault="00CE1DBC">
      <w:pPr>
        <w:pStyle w:val="Bullet1"/>
        <w:jc w:val="both"/>
        <w:rPr>
          <w:ins w:id="3562" w:author="Mariano Marpegan" w:date="2020-08-25T21:14:00Z"/>
        </w:rPr>
        <w:pPrChange w:id="3563" w:author="usuario" w:date="2020-09-01T16:50:00Z">
          <w:pPr>
            <w:pStyle w:val="ListParagraph"/>
            <w:numPr>
              <w:numId w:val="54"/>
            </w:numPr>
            <w:ind w:hanging="360"/>
          </w:pPr>
        </w:pPrChange>
      </w:pPr>
      <w:ins w:id="3564" w:author="Mariano Marpegan" w:date="2020-08-25T21:14:00Z">
        <w:r w:rsidRPr="00357BCB">
          <w:t>Support infrastructure already existing in other systems which can be used in ours such as antenna towers, data evacuation node by means of available TCP/IP</w:t>
        </w:r>
      </w:ins>
    </w:p>
    <w:p w14:paraId="323321CF" w14:textId="3913DCB1" w:rsidR="00CE1DBC" w:rsidRPr="009159B6" w:rsidRDefault="00CE1DBC">
      <w:pPr>
        <w:pStyle w:val="Bullet1"/>
        <w:jc w:val="both"/>
        <w:rPr>
          <w:ins w:id="3565" w:author="Mariano Marpegan" w:date="2020-08-26T00:11:00Z"/>
        </w:rPr>
        <w:pPrChange w:id="3566" w:author="usuario" w:date="2020-09-01T16:50:00Z">
          <w:pPr>
            <w:pStyle w:val="Bullet1"/>
          </w:pPr>
        </w:pPrChange>
      </w:pPr>
      <w:ins w:id="3567" w:author="Mariano Marpegan" w:date="2020-08-25T21:14:00Z">
        <w:r w:rsidRPr="009159B6">
          <w:t xml:space="preserve">Data network complexity, only one remote AtoN reporting to only one monitoring centre or several AtoNs reporting to only one monitoring centre, or, several AtoNs reporting to several monitoring centres and/or </w:t>
        </w:r>
        <w:r w:rsidRPr="009159B6">
          <w:lastRenderedPageBreak/>
          <w:t>other</w:t>
        </w:r>
      </w:ins>
      <w:ins w:id="3568" w:author="Mariano Marpegan" w:date="2020-08-25T21:17:00Z">
        <w:r w:rsidRPr="009159B6">
          <w:t xml:space="preserve"> </w:t>
        </w:r>
      </w:ins>
      <w:ins w:id="3569" w:author="Mariano Marpegan" w:date="2020-08-25T21:14:00Z">
        <w:r w:rsidRPr="009159B6">
          <w:t>users who also require the information, por example, port authorities, maintenance groups, personnel in charge of the maritime traffic, personnel in charge of weather conditions and forecast.</w:t>
        </w:r>
      </w:ins>
    </w:p>
    <w:p w14:paraId="09050090" w14:textId="71B3F195" w:rsidR="00803FF2" w:rsidRPr="009159B6" w:rsidRDefault="00803FF2">
      <w:pPr>
        <w:pStyle w:val="Bullet1"/>
        <w:jc w:val="both"/>
        <w:rPr>
          <w:ins w:id="3570" w:author="Mariano Marpegan" w:date="2020-08-26T00:11:00Z"/>
        </w:rPr>
        <w:pPrChange w:id="3571" w:author="usuario" w:date="2020-09-01T16:50:00Z">
          <w:pPr>
            <w:pStyle w:val="Bullet1"/>
          </w:pPr>
        </w:pPrChange>
      </w:pPr>
      <w:ins w:id="3572" w:author="Mariano Marpegan" w:date="2020-08-26T00:11:00Z">
        <w:r w:rsidRPr="009159B6">
          <w:t>Availability of spare parts</w:t>
        </w:r>
      </w:ins>
    </w:p>
    <w:p w14:paraId="4A064E16" w14:textId="2B0916A7" w:rsidR="00803FF2" w:rsidRPr="00B7144F" w:rsidRDefault="00803FF2">
      <w:pPr>
        <w:pStyle w:val="Bullet1"/>
        <w:jc w:val="both"/>
        <w:rPr>
          <w:ins w:id="3573" w:author="Mariano Marpegan" w:date="2020-08-25T21:14:00Z"/>
        </w:rPr>
        <w:pPrChange w:id="3574" w:author="usuario" w:date="2020-09-01T16:50:00Z">
          <w:pPr>
            <w:pStyle w:val="ListParagraph"/>
            <w:numPr>
              <w:numId w:val="54"/>
            </w:numPr>
            <w:ind w:hanging="360"/>
          </w:pPr>
        </w:pPrChange>
      </w:pPr>
      <w:ins w:id="3575" w:author="Mariano Marpegan" w:date="2020-08-26T00:11:00Z">
        <w:r w:rsidRPr="005D1DDE">
          <w:t>Availability of qui</w:t>
        </w:r>
        <w:r w:rsidRPr="0027658D">
          <w:t>ck technical supp</w:t>
        </w:r>
        <w:r w:rsidRPr="00781079">
          <w:t>ort at system installation area</w:t>
        </w:r>
      </w:ins>
    </w:p>
    <w:p w14:paraId="68B33323" w14:textId="77777777" w:rsidR="00CE1DBC" w:rsidRPr="009159B6" w:rsidRDefault="00CE1DBC">
      <w:pPr>
        <w:pStyle w:val="BodyText"/>
        <w:jc w:val="both"/>
        <w:pPrChange w:id="3576" w:author="usuario" w:date="2020-09-01T16:50:00Z">
          <w:pPr>
            <w:pStyle w:val="BodyText"/>
          </w:pPr>
        </w:pPrChange>
      </w:pPr>
    </w:p>
    <w:p w14:paraId="677F6896" w14:textId="6828BC0B" w:rsidR="00FB795C" w:rsidRPr="009159B6" w:rsidRDefault="00FB795C" w:rsidP="00913551">
      <w:pPr>
        <w:pStyle w:val="Heading2"/>
      </w:pPr>
      <w:bookmarkStart w:id="3577" w:name="_Toc49294890"/>
      <w:r w:rsidRPr="009159B6">
        <w:t>Energy Consumption</w:t>
      </w:r>
      <w:bookmarkEnd w:id="3577"/>
    </w:p>
    <w:p w14:paraId="7DC2DA5E" w14:textId="77777777" w:rsidR="0004603E" w:rsidRPr="009159B6" w:rsidRDefault="0004603E">
      <w:pPr>
        <w:pStyle w:val="Heading2separationline"/>
        <w:jc w:val="both"/>
        <w:pPrChange w:id="3578" w:author="usuario" w:date="2020-09-01T16:50:00Z">
          <w:pPr>
            <w:pStyle w:val="Heading2separationline"/>
          </w:pPr>
        </w:pPrChange>
      </w:pPr>
    </w:p>
    <w:p w14:paraId="1DDC2E2B" w14:textId="7242592D" w:rsidR="00FB795C" w:rsidRPr="009159B6" w:rsidRDefault="00FB795C">
      <w:pPr>
        <w:pStyle w:val="BodyText"/>
        <w:jc w:val="both"/>
        <w:rPr>
          <w:ins w:id="3579" w:author="Mariano Marpegan" w:date="2020-08-25T21:19:00Z"/>
        </w:rPr>
        <w:pPrChange w:id="3580" w:author="usuario" w:date="2020-09-01T16:50:00Z">
          <w:pPr>
            <w:pStyle w:val="BodyText"/>
          </w:pPr>
        </w:pPrChange>
      </w:pPr>
      <w:r w:rsidRPr="009159B6">
        <w:t>Estimation of energy consumption is usually based on assumptions of daily transmit time and is calculated in watt-hours/day (W-hr/day).  The outstation is usually designed to cease attempts to communicate after a number of failed tries.</w:t>
      </w:r>
    </w:p>
    <w:p w14:paraId="2ADD366A" w14:textId="77777777" w:rsidR="00CE1DBC" w:rsidRPr="0027658D" w:rsidRDefault="00CE1DBC">
      <w:pPr>
        <w:pStyle w:val="BodyText"/>
        <w:jc w:val="both"/>
        <w:rPr>
          <w:ins w:id="3581" w:author="Mariano Marpegan" w:date="2020-08-25T21:20:00Z"/>
        </w:rPr>
        <w:pPrChange w:id="3582" w:author="usuario" w:date="2020-09-01T16:50:00Z">
          <w:pPr/>
        </w:pPrChange>
      </w:pPr>
      <w:ins w:id="3583" w:author="Mariano Marpegan" w:date="2020-08-25T21:20:00Z">
        <w:r w:rsidRPr="005D1DDE">
          <w:t>It refers to the 6.2.3 Energy consumption of the remote unit.</w:t>
        </w:r>
      </w:ins>
    </w:p>
    <w:p w14:paraId="037D3782" w14:textId="77777777" w:rsidR="00CE1DBC" w:rsidRPr="00391C38" w:rsidRDefault="00CE1DBC">
      <w:pPr>
        <w:pStyle w:val="BodyText"/>
        <w:jc w:val="both"/>
        <w:rPr>
          <w:ins w:id="3584" w:author="Mariano Marpegan" w:date="2020-08-25T21:20:00Z"/>
        </w:rPr>
        <w:pPrChange w:id="3585" w:author="usuario" w:date="2020-09-01T16:50:00Z">
          <w:pPr/>
        </w:pPrChange>
      </w:pPr>
      <w:ins w:id="3586" w:author="Mariano Marpegan" w:date="2020-08-25T21:20:00Z">
        <w:r w:rsidRPr="00CB18CE">
          <w:t>When the monitoring is done by means of AIS, the consumption can be determined accurately depending whether it is AIS Type 1, FATDMA scheme (Fixed Access Time D</w:t>
        </w:r>
        <w:r w:rsidRPr="00296CA7">
          <w:t>ivision Multiple Access) or AIS Type 3, FATDMA or RATDMA scheme (Random Access Time Division Multiple Access). However, these schemes can be adjusted to independently inform Message 21 to an increased notification rate when the aid to navigation has become</w:t>
        </w:r>
        <w:r w:rsidRPr="00913551">
          <w:t xml:space="preserve"> a danger due to the fact that it is </w:t>
        </w:r>
        <w:r w:rsidRPr="00391C38">
          <w:t xml:space="preserve">located out of place. </w:t>
        </w:r>
      </w:ins>
    </w:p>
    <w:p w14:paraId="7663FCB2" w14:textId="2F94E553" w:rsidR="00CE1DBC" w:rsidRPr="009159B6" w:rsidRDefault="00CE1DBC">
      <w:pPr>
        <w:pStyle w:val="BodyText"/>
        <w:jc w:val="both"/>
        <w:pPrChange w:id="3587" w:author="usuario" w:date="2020-09-01T16:50:00Z">
          <w:pPr>
            <w:pStyle w:val="BodyText"/>
          </w:pPr>
        </w:pPrChange>
      </w:pPr>
      <w:ins w:id="3588" w:author="Mariano Marpegan" w:date="2020-08-25T21:20:00Z">
        <w:r w:rsidRPr="009159B6">
          <w:t xml:space="preserve">Likewise, it should be considered to send out Message 6 already used for the monitoring of the AtoN immediately after having sent Message 21 with the aim of minimizing the consumption for the device and so, optimize the synchronization, as well as maximizing the stand-by times. </w:t>
        </w:r>
      </w:ins>
    </w:p>
    <w:p w14:paraId="6BCDAE92" w14:textId="77777777" w:rsidR="00B43F30" w:rsidRPr="005D1DDE" w:rsidRDefault="00B43F30" w:rsidP="00B43F30">
      <w:pPr>
        <w:pStyle w:val="Heading3"/>
        <w:rPr>
          <w:ins w:id="3589" w:author="Peter Dobson" w:date="2020-10-12T10:32:00Z"/>
        </w:rPr>
      </w:pPr>
      <w:bookmarkStart w:id="3590" w:name="_Toc49294891"/>
      <w:ins w:id="3591" w:author="Peter Dobson" w:date="2020-10-12T10:32:00Z">
        <w:r w:rsidRPr="005D1DDE">
          <w:t>Technologic monitoring</w:t>
        </w:r>
      </w:ins>
    </w:p>
    <w:p w14:paraId="4CAF1212" w14:textId="77777777" w:rsidR="00B43F30" w:rsidRDefault="00B43F30" w:rsidP="00B43F30">
      <w:pPr>
        <w:pStyle w:val="BodyText"/>
        <w:jc w:val="both"/>
        <w:rPr>
          <w:ins w:id="3592" w:author="Peter Dobson" w:date="2020-10-12T10:32:00Z"/>
        </w:rPr>
      </w:pPr>
      <w:ins w:id="3593" w:author="Peter Dobson" w:date="2020-10-12T10:32:00Z">
        <w:r w:rsidRPr="005D1DDE">
          <w:t>(it is suggested that a technologic item should be created).</w:t>
        </w:r>
      </w:ins>
    </w:p>
    <w:p w14:paraId="73552044" w14:textId="77777777" w:rsidR="00B43F30" w:rsidRPr="005D1DDE" w:rsidRDefault="00B43F30" w:rsidP="00B43F30">
      <w:pPr>
        <w:pStyle w:val="BodyText"/>
        <w:jc w:val="both"/>
        <w:rPr>
          <w:ins w:id="3594" w:author="Peter Dobson" w:date="2020-10-12T10:32:00Z"/>
        </w:rPr>
      </w:pPr>
      <w:ins w:id="3595" w:author="Peter Dobson" w:date="2020-10-12T10:32:00Z">
        <w:r>
          <w:t>Think about the techniques to remotes</w:t>
        </w:r>
      </w:ins>
    </w:p>
    <w:p w14:paraId="08035056" w14:textId="77777777" w:rsidR="00B43F30" w:rsidRDefault="00B43F30" w:rsidP="00913551">
      <w:pPr>
        <w:pStyle w:val="Heading2"/>
        <w:rPr>
          <w:ins w:id="3596" w:author="Peter Dobson" w:date="2020-10-12T10:32:00Z"/>
        </w:rPr>
      </w:pPr>
    </w:p>
    <w:p w14:paraId="22E3DBC6" w14:textId="1890E1E1" w:rsidR="00FB795C" w:rsidRPr="009159B6" w:rsidRDefault="00FB795C" w:rsidP="00391C38">
      <w:pPr>
        <w:pStyle w:val="Heading2"/>
      </w:pPr>
      <w:r w:rsidRPr="009159B6">
        <w:t>Types of Communications Links</w:t>
      </w:r>
      <w:bookmarkEnd w:id="3590"/>
    </w:p>
    <w:p w14:paraId="1A72FE98" w14:textId="77777777" w:rsidR="00FB795C" w:rsidRPr="009159B6" w:rsidRDefault="00FB795C">
      <w:pPr>
        <w:pStyle w:val="BodyText"/>
        <w:jc w:val="both"/>
        <w:pPrChange w:id="3597" w:author="usuario" w:date="2020-09-01T16:50:00Z">
          <w:pPr>
            <w:pStyle w:val="BodyText"/>
          </w:pPr>
        </w:pPrChange>
      </w:pPr>
      <w:r w:rsidRPr="009159B6">
        <w:t>There are essentially five main types of communications link:</w:t>
      </w:r>
    </w:p>
    <w:p w14:paraId="489DC185" w14:textId="7D454470" w:rsidR="00FB795C" w:rsidRPr="009159B6" w:rsidRDefault="0004603E">
      <w:pPr>
        <w:pStyle w:val="Bullet1"/>
        <w:jc w:val="both"/>
        <w:pPrChange w:id="3598" w:author="usuario" w:date="2020-09-01T16:50:00Z">
          <w:pPr>
            <w:pStyle w:val="Bullet1"/>
          </w:pPr>
        </w:pPrChange>
      </w:pPr>
      <w:r w:rsidRPr="009159B6">
        <w:t>p</w:t>
      </w:r>
      <w:r w:rsidR="00FB795C" w:rsidRPr="009159B6">
        <w:t xml:space="preserve">ublic and </w:t>
      </w:r>
      <w:r w:rsidRPr="009159B6">
        <w:t>p</w:t>
      </w:r>
      <w:r w:rsidR="00FB795C" w:rsidRPr="009159B6">
        <w:t xml:space="preserve">rivate </w:t>
      </w:r>
      <w:r w:rsidRPr="009159B6">
        <w:t>n</w:t>
      </w:r>
      <w:r w:rsidR="00FB795C" w:rsidRPr="009159B6">
        <w:t>etworks;</w:t>
      </w:r>
    </w:p>
    <w:p w14:paraId="6715DCE9" w14:textId="655F6D3A" w:rsidR="00FB795C" w:rsidRPr="009159B6" w:rsidRDefault="0004603E">
      <w:pPr>
        <w:pStyle w:val="Bullet1"/>
        <w:jc w:val="both"/>
        <w:pPrChange w:id="3599" w:author="usuario" w:date="2020-09-01T16:50:00Z">
          <w:pPr>
            <w:pStyle w:val="Bullet1"/>
          </w:pPr>
        </w:pPrChange>
      </w:pPr>
      <w:r w:rsidRPr="009159B6">
        <w:t>r</w:t>
      </w:r>
      <w:r w:rsidR="00FB795C" w:rsidRPr="009159B6">
        <w:t>adio</w:t>
      </w:r>
      <w:r w:rsidRPr="009159B6">
        <w:t xml:space="preserve"> l</w:t>
      </w:r>
      <w:r w:rsidR="00FB795C" w:rsidRPr="009159B6">
        <w:t>inks;</w:t>
      </w:r>
    </w:p>
    <w:p w14:paraId="4CC8CF6E" w14:textId="18EE43AE" w:rsidR="00FB795C" w:rsidRPr="009159B6" w:rsidRDefault="0004603E">
      <w:pPr>
        <w:pStyle w:val="Bullet1"/>
        <w:jc w:val="both"/>
        <w:pPrChange w:id="3600" w:author="usuario" w:date="2020-09-01T16:50:00Z">
          <w:pPr>
            <w:pStyle w:val="Bullet1"/>
          </w:pPr>
        </w:pPrChange>
      </w:pPr>
      <w:r w:rsidRPr="009159B6">
        <w:t>c</w:t>
      </w:r>
      <w:r w:rsidR="00FB795C" w:rsidRPr="009159B6">
        <w:t xml:space="preserve">ellular </w:t>
      </w:r>
      <w:r w:rsidRPr="009159B6">
        <w:t>t</w:t>
      </w:r>
      <w:r w:rsidR="00FB795C" w:rsidRPr="009159B6">
        <w:t xml:space="preserve">elephone </w:t>
      </w:r>
      <w:r w:rsidRPr="009159B6">
        <w:t>s</w:t>
      </w:r>
      <w:r w:rsidR="00FB795C" w:rsidRPr="009159B6">
        <w:t>ystems;</w:t>
      </w:r>
    </w:p>
    <w:p w14:paraId="4ECA814E" w14:textId="07A73C7C" w:rsidR="00FB795C" w:rsidRPr="009159B6" w:rsidRDefault="0004603E">
      <w:pPr>
        <w:pStyle w:val="Bullet1"/>
        <w:jc w:val="both"/>
        <w:pPrChange w:id="3601" w:author="usuario" w:date="2020-09-01T16:50:00Z">
          <w:pPr>
            <w:pStyle w:val="Bullet1"/>
          </w:pPr>
        </w:pPrChange>
      </w:pPr>
      <w:r w:rsidRPr="009159B6">
        <w:t>s</w:t>
      </w:r>
      <w:r w:rsidR="00FB795C" w:rsidRPr="009159B6">
        <w:t xml:space="preserve">atellite </w:t>
      </w:r>
      <w:r w:rsidRPr="009159B6">
        <w:t>c</w:t>
      </w:r>
      <w:r w:rsidR="00FB795C" w:rsidRPr="009159B6">
        <w:t xml:space="preserve">ommunication </w:t>
      </w:r>
      <w:r w:rsidRPr="009159B6">
        <w:t>s</w:t>
      </w:r>
      <w:r w:rsidR="00FB795C" w:rsidRPr="009159B6">
        <w:t>ystems;</w:t>
      </w:r>
    </w:p>
    <w:p w14:paraId="49CF7F14" w14:textId="35C82575" w:rsidR="00FB795C" w:rsidRPr="009159B6" w:rsidRDefault="0004603E">
      <w:pPr>
        <w:pStyle w:val="Bullet1"/>
        <w:jc w:val="both"/>
        <w:pPrChange w:id="3602" w:author="usuario" w:date="2020-09-01T16:50:00Z">
          <w:pPr>
            <w:pStyle w:val="Bullet1"/>
          </w:pPr>
        </w:pPrChange>
      </w:pPr>
      <w:r w:rsidRPr="009159B6">
        <w:t>v</w:t>
      </w:r>
      <w:r w:rsidR="00FB795C" w:rsidRPr="009159B6">
        <w:t>isual.</w:t>
      </w:r>
    </w:p>
    <w:p w14:paraId="384AF1C4" w14:textId="5A51CD1F" w:rsidR="00FB795C" w:rsidRPr="009159B6" w:rsidRDefault="00FB795C">
      <w:pPr>
        <w:pStyle w:val="Heading3"/>
        <w:jc w:val="both"/>
        <w:pPrChange w:id="3603" w:author="usuario" w:date="2020-09-01T16:50:00Z">
          <w:pPr>
            <w:pStyle w:val="Heading3"/>
          </w:pPr>
        </w:pPrChange>
      </w:pPr>
      <w:bookmarkStart w:id="3604" w:name="_Toc49294892"/>
      <w:r w:rsidRPr="009159B6">
        <w:t>Public and Private Networks</w:t>
      </w:r>
      <w:bookmarkEnd w:id="3604"/>
    </w:p>
    <w:p w14:paraId="2E29BB54" w14:textId="77777777" w:rsidR="00FB795C" w:rsidRPr="009159B6" w:rsidRDefault="00FB795C">
      <w:pPr>
        <w:pStyle w:val="BodyText"/>
        <w:jc w:val="both"/>
        <w:pPrChange w:id="3605" w:author="usuario" w:date="2020-09-01T16:50:00Z">
          <w:pPr>
            <w:pStyle w:val="BodyText"/>
          </w:pPr>
        </w:pPrChange>
      </w:pPr>
      <w:r w:rsidRPr="009159B6">
        <w:t>Public and Private Networks include PSTN, Ethernet, Internet, Owned or Non-leased Private Circuits and ISDN.</w:t>
      </w:r>
    </w:p>
    <w:p w14:paraId="1204582A" w14:textId="0F371361" w:rsidR="00FB795C" w:rsidRPr="009159B6" w:rsidRDefault="00FB795C">
      <w:pPr>
        <w:pStyle w:val="Heading3"/>
        <w:jc w:val="both"/>
        <w:pPrChange w:id="3606" w:author="usuario" w:date="2020-09-01T16:50:00Z">
          <w:pPr>
            <w:pStyle w:val="Heading3"/>
          </w:pPr>
        </w:pPrChange>
      </w:pPr>
      <w:bookmarkStart w:id="3607" w:name="_Toc49294893"/>
      <w:r w:rsidRPr="009159B6">
        <w:t>Radio Links</w:t>
      </w:r>
      <w:bookmarkEnd w:id="3607"/>
    </w:p>
    <w:p w14:paraId="4BB70425" w14:textId="7DBD277D" w:rsidR="00FB795C" w:rsidRPr="009159B6" w:rsidRDefault="00FB795C">
      <w:pPr>
        <w:pStyle w:val="BodyText"/>
        <w:jc w:val="both"/>
        <w:rPr>
          <w:ins w:id="3608" w:author="Mariano Marpegan" w:date="2020-08-25T21:22:00Z"/>
        </w:rPr>
        <w:pPrChange w:id="3609" w:author="usuario" w:date="2020-09-01T16:50:00Z">
          <w:pPr>
            <w:pStyle w:val="BodyText"/>
          </w:pPr>
        </w:pPrChange>
      </w:pPr>
      <w:r w:rsidRPr="009159B6">
        <w:t>Radio links are generally available utilising Medium Frequency (MF), High Frequency (HF), Very High Frequency (VHF) (e.g. AIS), Ultra High Frequency (UHF) and Microwave Frequencies.  Direct Satellites Links are an application of microwave links.</w:t>
      </w:r>
    </w:p>
    <w:p w14:paraId="5CA0CF02" w14:textId="7742CEFD" w:rsidR="00CE1DBC" w:rsidRPr="009159B6" w:rsidRDefault="00CE1DBC">
      <w:pPr>
        <w:pStyle w:val="BodyText"/>
        <w:jc w:val="both"/>
        <w:rPr>
          <w:ins w:id="3610" w:author="Mariano Marpegan" w:date="2020-08-26T00:13:00Z"/>
        </w:rPr>
        <w:pPrChange w:id="3611" w:author="usuario" w:date="2020-09-01T16:50:00Z">
          <w:pPr>
            <w:pStyle w:val="BodyText"/>
          </w:pPr>
        </w:pPrChange>
      </w:pPr>
      <w:ins w:id="3612" w:author="Mariano Marpegan" w:date="2020-08-25T21:22:00Z">
        <w:r w:rsidRPr="009159B6">
          <w:t>These systems can have an inexpensive/cheap initial investment. However, the geographical range of these radios is restricted since the frequencies which these systems use are higher than marine VHF and, therefore, their communications are sent by means of a directed or directional data bundle/bundle of information; because of this, they are considered to be impractical for using them in an AtoN which is constantly moving, such as buoys, which are expected to reach a maximum length of 4NM. In addition to this, it necessary to highlight that its message or report will only be for internal use and it cannot be spread among seafarer, similarly to those reports sent by GSM.</w:t>
        </w:r>
      </w:ins>
    </w:p>
    <w:p w14:paraId="590BB4CC" w14:textId="3886CF0A" w:rsidR="00803FF2" w:rsidRPr="0027658D" w:rsidRDefault="00803FF2">
      <w:pPr>
        <w:pStyle w:val="Heading3"/>
        <w:jc w:val="both"/>
        <w:rPr>
          <w:ins w:id="3613" w:author="Mariano Marpegan" w:date="2020-08-26T00:14:00Z"/>
        </w:rPr>
        <w:pPrChange w:id="3614" w:author="usuario" w:date="2020-09-01T16:50:00Z">
          <w:pPr>
            <w:pStyle w:val="BodyText"/>
          </w:pPr>
        </w:pPrChange>
      </w:pPr>
      <w:bookmarkStart w:id="3615" w:name="_Toc49294894"/>
      <w:ins w:id="3616" w:author="Mariano Marpegan" w:date="2020-08-26T00:14:00Z">
        <w:r w:rsidRPr="005D1DDE">
          <w:lastRenderedPageBreak/>
          <w:t>AIS</w:t>
        </w:r>
        <w:bookmarkEnd w:id="3615"/>
      </w:ins>
    </w:p>
    <w:p w14:paraId="26C1747F" w14:textId="6D1A5122" w:rsidR="00803FF2" w:rsidRPr="009159B6" w:rsidDel="00803FF2" w:rsidRDefault="00F30BBC">
      <w:pPr>
        <w:pStyle w:val="BodyText"/>
        <w:jc w:val="both"/>
        <w:rPr>
          <w:del w:id="3617" w:author="Mariano Marpegan" w:date="2020-08-26T00:17:00Z"/>
        </w:rPr>
        <w:pPrChange w:id="3618" w:author="usuario" w:date="2020-09-01T16:50:00Z">
          <w:pPr>
            <w:pStyle w:val="BodyText"/>
          </w:pPr>
        </w:pPrChange>
      </w:pPr>
      <w:ins w:id="3619" w:author="Mariano Marpegan" w:date="2020-08-26T00:22:00Z">
        <w:r w:rsidRPr="009159B6">
          <w:t>It is worth a particular section the AIS communication system due to its special utility, both for the monitoring of AtoNs, and because it allows selecting relevant information to communicate to the mariner. Although in terms of range, an AIS AtoN can be limited to a range of 8 to 10 MN, in the design of the system and combining AIS type 1 transmission equipment, and AIS type 3 equipment that works as repeaters, can generate an extensive coverage.</w:t>
        </w:r>
      </w:ins>
    </w:p>
    <w:p w14:paraId="4726E4D2" w14:textId="4EEF200B" w:rsidR="00FB795C" w:rsidRPr="009159B6" w:rsidRDefault="00FB795C">
      <w:pPr>
        <w:pStyle w:val="Heading3"/>
        <w:jc w:val="both"/>
        <w:pPrChange w:id="3620" w:author="usuario" w:date="2020-09-01T16:50:00Z">
          <w:pPr>
            <w:pStyle w:val="Heading3"/>
          </w:pPr>
        </w:pPrChange>
      </w:pPr>
      <w:bookmarkStart w:id="3621" w:name="_Toc49294895"/>
      <w:r w:rsidRPr="009159B6">
        <w:t>Cellular Telephone Systems</w:t>
      </w:r>
      <w:bookmarkEnd w:id="3621"/>
    </w:p>
    <w:p w14:paraId="3A251CEA" w14:textId="5A31A2DE" w:rsidR="00FB795C" w:rsidRPr="009159B6" w:rsidRDefault="00FB795C">
      <w:pPr>
        <w:pStyle w:val="BodyText"/>
        <w:jc w:val="both"/>
        <w:pPrChange w:id="3622" w:author="usuario" w:date="2020-09-01T16:50:00Z">
          <w:pPr>
            <w:pStyle w:val="BodyText"/>
          </w:pPr>
        </w:pPrChange>
      </w:pPr>
      <w:r w:rsidRPr="009159B6">
        <w:t>Cellular communications can be broken down into the following generations or standards: 2G (GSM, GPRS, EDGE), 3G (CDMA, HSDPA), 4G (WiMax)</w:t>
      </w:r>
      <w:ins w:id="3623" w:author="Mariano Marpegan" w:date="2020-08-25T21:24:00Z">
        <w:r w:rsidR="00A76F36" w:rsidRPr="009159B6">
          <w:t>, 5G in the near future</w:t>
        </w:r>
      </w:ins>
      <w:r w:rsidRPr="009159B6">
        <w:t>.</w:t>
      </w:r>
    </w:p>
    <w:p w14:paraId="3CD30191" w14:textId="07E8A95A" w:rsidR="00FB795C" w:rsidRPr="009159B6" w:rsidRDefault="00FB795C">
      <w:pPr>
        <w:pStyle w:val="BodyText"/>
        <w:jc w:val="both"/>
        <w:rPr>
          <w:ins w:id="3624" w:author="Mariano Marpegan" w:date="2020-08-25T21:25:00Z"/>
        </w:rPr>
        <w:pPrChange w:id="3625" w:author="usuario" w:date="2020-09-01T16:50:00Z">
          <w:pPr>
            <w:pStyle w:val="BodyText"/>
          </w:pPr>
        </w:pPrChange>
      </w:pPr>
      <w:r w:rsidRPr="009159B6">
        <w:t>Cellular telephone systems can be used to provide facilities ranging from basic on/off switching to complete site control and monitoring.  The availability for and speed of, data transmissions, on cellular networks may vary from system to system.  Coverage, especially to seaward, may not be complete.</w:t>
      </w:r>
    </w:p>
    <w:p w14:paraId="32B7C5F0" w14:textId="77777777" w:rsidR="00A76F36" w:rsidRPr="0027658D" w:rsidRDefault="00A76F36">
      <w:pPr>
        <w:pStyle w:val="BodyText"/>
        <w:jc w:val="both"/>
        <w:rPr>
          <w:ins w:id="3626" w:author="Mariano Marpegan" w:date="2020-08-25T21:25:00Z"/>
        </w:rPr>
        <w:pPrChange w:id="3627" w:author="usuario" w:date="2020-09-01T16:50:00Z">
          <w:pPr/>
        </w:pPrChange>
      </w:pPr>
      <w:ins w:id="3628" w:author="Mariano Marpegan" w:date="2020-08-25T21:25:00Z">
        <w:r w:rsidRPr="005D1DDE">
          <w:t>One of the biggest disadvantages this system ha</w:t>
        </w:r>
        <w:r w:rsidRPr="0027658D">
          <w:t>s, similarly to the radio links system, is that its alarms and reports will not reach the maritime user and they will only be useful for the operation and signal system maintenance personnel.</w:t>
        </w:r>
      </w:ins>
    </w:p>
    <w:p w14:paraId="03B58B34" w14:textId="77777777" w:rsidR="00A76F36" w:rsidRPr="009159B6" w:rsidRDefault="00A76F36">
      <w:pPr>
        <w:pStyle w:val="BodyText"/>
        <w:jc w:val="both"/>
        <w:pPrChange w:id="3629" w:author="usuario" w:date="2020-09-01T16:50:00Z">
          <w:pPr>
            <w:pStyle w:val="BodyText"/>
          </w:pPr>
        </w:pPrChange>
      </w:pPr>
    </w:p>
    <w:p w14:paraId="05EFF93C" w14:textId="46AD1B7D" w:rsidR="00FB795C" w:rsidRPr="009159B6" w:rsidRDefault="00FB795C">
      <w:pPr>
        <w:pStyle w:val="Heading3"/>
        <w:jc w:val="both"/>
        <w:pPrChange w:id="3630" w:author="usuario" w:date="2020-09-01T16:50:00Z">
          <w:pPr>
            <w:pStyle w:val="Heading3"/>
          </w:pPr>
        </w:pPrChange>
      </w:pPr>
      <w:bookmarkStart w:id="3631" w:name="_Toc49294896"/>
      <w:r w:rsidRPr="009159B6">
        <w:t>Satellite Communications Systems</w:t>
      </w:r>
      <w:bookmarkEnd w:id="3631"/>
    </w:p>
    <w:p w14:paraId="6239394D" w14:textId="3359ABAD" w:rsidR="00FB795C" w:rsidRPr="009159B6" w:rsidRDefault="00FB795C">
      <w:pPr>
        <w:pStyle w:val="BodyText"/>
        <w:jc w:val="both"/>
        <w:rPr>
          <w:ins w:id="3632" w:author="Mariano Marpegan" w:date="2020-08-25T21:26:00Z"/>
        </w:rPr>
        <w:pPrChange w:id="3633" w:author="usuario" w:date="2020-09-01T16:50:00Z">
          <w:pPr>
            <w:pStyle w:val="BodyText"/>
          </w:pPr>
        </w:pPrChange>
      </w:pPr>
      <w:r w:rsidRPr="009159B6">
        <w:t>A number of operators offer services for data transmission via satellites that can be used to provide all the requirements of a remote control and monitoring system.  The cost of data transfer has come down significantly in recent years, making it a more feasible communications option.</w:t>
      </w:r>
    </w:p>
    <w:p w14:paraId="2EA630DE" w14:textId="4FBCF424" w:rsidR="00191E5B" w:rsidRPr="00391C38" w:rsidRDefault="00191E5B">
      <w:pPr>
        <w:pStyle w:val="BodyText"/>
        <w:jc w:val="both"/>
        <w:rPr>
          <w:ins w:id="3634" w:author="Mariano Marpegan" w:date="2020-08-25T21:26:00Z"/>
        </w:rPr>
        <w:pPrChange w:id="3635" w:author="usuario" w:date="2020-09-01T16:50:00Z">
          <w:pPr/>
        </w:pPrChange>
      </w:pPr>
      <w:ins w:id="3636" w:author="Mariano Marpegan" w:date="2020-08-25T21:26:00Z">
        <w:r w:rsidRPr="005D1DDE">
          <w:t xml:space="preserve">The satellite links for the data broadcast </w:t>
        </w:r>
      </w:ins>
      <w:ins w:id="3637" w:author="Mariano Marpegan" w:date="2020-08-26T00:24:00Z">
        <w:r w:rsidR="00D34178" w:rsidRPr="0027658D">
          <w:t>can</w:t>
        </w:r>
      </w:ins>
      <w:ins w:id="3638" w:author="Mariano Marpegan" w:date="2020-08-25T21:26:00Z">
        <w:r w:rsidRPr="00781079">
          <w:t xml:space="preserve"> depend on fixed satellites</w:t>
        </w:r>
      </w:ins>
      <w:ins w:id="3639" w:author="Mariano Marpegan" w:date="2020-08-26T00:26:00Z">
        <w:r w:rsidR="00D34178" w:rsidRPr="00B7144F">
          <w:t xml:space="preserve"> (orbit LEO or </w:t>
        </w:r>
      </w:ins>
      <w:ins w:id="3640" w:author="Mariano Marpegan" w:date="2020-08-25T21:26:00Z">
        <w:r w:rsidRPr="00B7144F">
          <w:t>geostationary) which, as a matter of fact, rotate at the same speed as the globe to keep themselves on a steady pos</w:t>
        </w:r>
        <w:r w:rsidRPr="00CB18CE">
          <w:t xml:space="preserve">ition. Furthermore, it is necessary to have the support of a satellites network in order to provide a coverage which grants the communication with the AtoN. Similarly, </w:t>
        </w:r>
      </w:ins>
      <w:ins w:id="3641" w:author="Mariano Marpegan" w:date="2020-08-26T00:27:00Z">
        <w:r w:rsidR="00D34178" w:rsidRPr="00296CA7">
          <w:t xml:space="preserve">in </w:t>
        </w:r>
      </w:ins>
      <w:ins w:id="3642" w:author="Mariano Marpegan" w:date="2020-08-25T21:26:00Z">
        <w:r w:rsidRPr="00296CA7">
          <w:t>the monitoring systems which use GSM or radio links, the connections which have a sat</w:t>
        </w:r>
        <w:r w:rsidRPr="00913551">
          <w:t>ellite module do not allow the immediate supply of information to vessels placed in the area, and they are also charged monthly due to its usage.</w:t>
        </w:r>
      </w:ins>
    </w:p>
    <w:p w14:paraId="121BDA13" w14:textId="77777777" w:rsidR="00191E5B" w:rsidRPr="009159B6" w:rsidRDefault="00191E5B">
      <w:pPr>
        <w:pStyle w:val="BodyText"/>
        <w:jc w:val="both"/>
        <w:pPrChange w:id="3643" w:author="usuario" w:date="2020-09-01T16:50:00Z">
          <w:pPr>
            <w:pStyle w:val="BodyText"/>
          </w:pPr>
        </w:pPrChange>
      </w:pPr>
    </w:p>
    <w:p w14:paraId="48583C41" w14:textId="7A046DE9" w:rsidR="00FB795C" w:rsidRPr="009159B6" w:rsidRDefault="00FB795C">
      <w:pPr>
        <w:pStyle w:val="Heading3"/>
        <w:jc w:val="both"/>
        <w:pPrChange w:id="3644" w:author="usuario" w:date="2020-09-01T16:50:00Z">
          <w:pPr>
            <w:pStyle w:val="Heading3"/>
          </w:pPr>
        </w:pPrChange>
      </w:pPr>
      <w:bookmarkStart w:id="3645" w:name="_Toc49294897"/>
      <w:r w:rsidRPr="009159B6">
        <w:t>Visual Communications</w:t>
      </w:r>
      <w:bookmarkEnd w:id="3645"/>
    </w:p>
    <w:p w14:paraId="7C0C580F" w14:textId="77777777" w:rsidR="00FB795C" w:rsidRPr="009159B6" w:rsidRDefault="00FB795C">
      <w:pPr>
        <w:pStyle w:val="BodyText"/>
        <w:jc w:val="both"/>
        <w:pPrChange w:id="3646" w:author="usuario" w:date="2020-09-01T16:50:00Z">
          <w:pPr>
            <w:pStyle w:val="BodyText"/>
          </w:pPr>
        </w:pPrChange>
      </w:pPr>
      <w:r w:rsidRPr="009159B6">
        <w:t>Visual communications can be used in monitoring where a person is on duty near enough to see the AtoN or indicator lights.</w:t>
      </w:r>
    </w:p>
    <w:p w14:paraId="009B3E79" w14:textId="16F98C3E" w:rsidR="00FB795C" w:rsidRPr="009159B6" w:rsidRDefault="00FB795C">
      <w:pPr>
        <w:pStyle w:val="Heading1"/>
        <w:jc w:val="both"/>
        <w:pPrChange w:id="3647" w:author="usuario" w:date="2020-09-01T16:50:00Z">
          <w:pPr>
            <w:pStyle w:val="Heading1"/>
          </w:pPr>
        </w:pPrChange>
      </w:pPr>
      <w:bookmarkStart w:id="3648" w:name="_Toc49294898"/>
      <w:r w:rsidRPr="009159B6">
        <w:t>DISPLAY, STORAGE &amp; CONTROL</w:t>
      </w:r>
      <w:bookmarkEnd w:id="3648"/>
    </w:p>
    <w:p w14:paraId="7E85DF17" w14:textId="77777777" w:rsidR="0004603E" w:rsidRPr="009159B6" w:rsidRDefault="0004603E">
      <w:pPr>
        <w:pStyle w:val="Heading1separatationline"/>
        <w:jc w:val="both"/>
        <w:pPrChange w:id="3649" w:author="usuario" w:date="2020-09-01T16:50:00Z">
          <w:pPr>
            <w:pStyle w:val="Heading1separatationline"/>
          </w:pPr>
        </w:pPrChange>
      </w:pPr>
    </w:p>
    <w:p w14:paraId="5EB867B8" w14:textId="70CC7AE0" w:rsidR="00FB795C" w:rsidRPr="009159B6" w:rsidRDefault="00FB795C" w:rsidP="00913551">
      <w:pPr>
        <w:pStyle w:val="Heading2"/>
      </w:pPr>
      <w:bookmarkStart w:id="3650" w:name="_Toc49294899"/>
      <w:r w:rsidRPr="009159B6">
        <w:t>Introduction</w:t>
      </w:r>
      <w:bookmarkEnd w:id="3650"/>
    </w:p>
    <w:p w14:paraId="6F92D796" w14:textId="77777777" w:rsidR="0004603E" w:rsidRPr="009159B6" w:rsidRDefault="0004603E">
      <w:pPr>
        <w:pStyle w:val="Heading2separationline"/>
        <w:jc w:val="both"/>
        <w:pPrChange w:id="3651" w:author="usuario" w:date="2020-09-01T16:50:00Z">
          <w:pPr>
            <w:pStyle w:val="Heading2separationline"/>
          </w:pPr>
        </w:pPrChange>
      </w:pPr>
    </w:p>
    <w:p w14:paraId="636FEDC9" w14:textId="77777777" w:rsidR="00FB795C" w:rsidRPr="009159B6" w:rsidRDefault="00FB795C">
      <w:pPr>
        <w:pStyle w:val="BodyText"/>
        <w:jc w:val="both"/>
        <w:pPrChange w:id="3652" w:author="usuario" w:date="2020-09-01T16:50:00Z">
          <w:pPr>
            <w:pStyle w:val="BodyText"/>
          </w:pPr>
        </w:pPrChange>
      </w:pPr>
      <w:r w:rsidRPr="009159B6">
        <w:t>Display and storage will be dependent upon the sophistication of the type of control and monitoring used.  This may range from manual collection of data recorded on paper logs to fully automatic electronic monitoring systems where data will be retained and archived on electronic media.</w:t>
      </w:r>
    </w:p>
    <w:p w14:paraId="58022B8F" w14:textId="5127EC72" w:rsidR="00FB795C" w:rsidRPr="009159B6" w:rsidRDefault="0004603E">
      <w:pPr>
        <w:pStyle w:val="BodyText"/>
        <w:jc w:val="both"/>
        <w:pPrChange w:id="3653" w:author="usuario" w:date="2020-09-01T16:50:00Z">
          <w:pPr>
            <w:pStyle w:val="BodyText"/>
          </w:pPr>
        </w:pPrChange>
      </w:pPr>
      <w:r w:rsidRPr="009159B6">
        <w:t>Sections</w:t>
      </w:r>
      <w:r w:rsidR="00FB795C" w:rsidRPr="009159B6">
        <w:t xml:space="preserve"> </w:t>
      </w:r>
      <w:r w:rsidRPr="005D1DDE">
        <w:fldChar w:fldCharType="begin"/>
      </w:r>
      <w:r w:rsidRPr="009159B6">
        <w:instrText xml:space="preserve"> REF _Ref462486052 \r \h  \* MERGEFORMAT </w:instrText>
      </w:r>
      <w:r w:rsidRPr="005D1DDE">
        <w:rPr>
          <w:rPrChange w:id="3654" w:author="usuario" w:date="2020-09-01T16:59:00Z">
            <w:rPr/>
          </w:rPrChange>
        </w:rPr>
        <w:fldChar w:fldCharType="separate"/>
      </w:r>
      <w:r w:rsidRPr="009159B6">
        <w:t>5</w:t>
      </w:r>
      <w:r w:rsidRPr="005D1DDE">
        <w:fldChar w:fldCharType="end"/>
      </w:r>
      <w:r w:rsidR="00FB795C" w:rsidRPr="009159B6">
        <w:t xml:space="preserve"> and </w:t>
      </w:r>
      <w:r w:rsidRPr="005D1DDE">
        <w:fldChar w:fldCharType="begin"/>
      </w:r>
      <w:r w:rsidRPr="009159B6">
        <w:instrText xml:space="preserve"> REF _Ref462486060 \r \h  \* MERGEFORMAT </w:instrText>
      </w:r>
      <w:r w:rsidRPr="005D1DDE">
        <w:rPr>
          <w:rPrChange w:id="3655" w:author="usuario" w:date="2020-09-01T16:59:00Z">
            <w:rPr/>
          </w:rPrChange>
        </w:rPr>
        <w:fldChar w:fldCharType="separate"/>
      </w:r>
      <w:r w:rsidRPr="009159B6">
        <w:t>6</w:t>
      </w:r>
      <w:r w:rsidRPr="005D1DDE">
        <w:fldChar w:fldCharType="end"/>
      </w:r>
      <w:r w:rsidR="00FB795C" w:rsidRPr="009159B6">
        <w:t xml:space="preserve"> give details of the parameters to be monitored and the equipment to be used.  No matter which system is employed, whether it be log sheets, visual indicators or electronic media, data should be displayed clearly and unambiguously.  It is normal practice to store data to assist in maintenance and event analysis.  It should be stored to facilitate its quick and easy retrieval whilst ensuring its preservation.  The method and length of storage are dependent on the</w:t>
      </w:r>
      <w:r w:rsidRPr="009159B6">
        <w:t xml:space="preserve"> requirements of the Authority.</w:t>
      </w:r>
    </w:p>
    <w:p w14:paraId="664DEA3C" w14:textId="03A6C542" w:rsidR="00FB795C" w:rsidRPr="009159B6" w:rsidRDefault="00FB795C" w:rsidP="00913551">
      <w:pPr>
        <w:pStyle w:val="Heading2"/>
      </w:pPr>
      <w:bookmarkStart w:id="3656" w:name="_Toc49294900"/>
      <w:r w:rsidRPr="009159B6">
        <w:t>Display</w:t>
      </w:r>
      <w:bookmarkEnd w:id="3656"/>
    </w:p>
    <w:p w14:paraId="2FEA2169" w14:textId="77777777" w:rsidR="0004603E" w:rsidRPr="009159B6" w:rsidRDefault="0004603E">
      <w:pPr>
        <w:pStyle w:val="Heading2separationline"/>
        <w:jc w:val="both"/>
        <w:pPrChange w:id="3657" w:author="usuario" w:date="2020-09-01T16:50:00Z">
          <w:pPr>
            <w:pStyle w:val="Heading2separationline"/>
          </w:pPr>
        </w:pPrChange>
      </w:pPr>
    </w:p>
    <w:p w14:paraId="561FDF1B" w14:textId="77777777" w:rsidR="00FB795C" w:rsidRPr="009159B6" w:rsidRDefault="00FB795C">
      <w:pPr>
        <w:pStyle w:val="BodyText"/>
        <w:jc w:val="both"/>
        <w:pPrChange w:id="3658" w:author="usuario" w:date="2020-09-01T16:50:00Z">
          <w:pPr>
            <w:pStyle w:val="BodyText"/>
          </w:pPr>
        </w:pPrChange>
      </w:pPr>
      <w:r w:rsidRPr="009159B6">
        <w:t>There are various types of display which fall into the following categories:</w:t>
      </w:r>
    </w:p>
    <w:p w14:paraId="1FBEEA73" w14:textId="493D123B" w:rsidR="00FB795C" w:rsidRPr="009159B6" w:rsidRDefault="0004603E">
      <w:pPr>
        <w:pStyle w:val="Bullet1"/>
        <w:jc w:val="both"/>
        <w:pPrChange w:id="3659" w:author="usuario" w:date="2020-09-01T16:50:00Z">
          <w:pPr>
            <w:pStyle w:val="Bullet1"/>
          </w:pPr>
        </w:pPrChange>
      </w:pPr>
      <w:r w:rsidRPr="009159B6">
        <w:lastRenderedPageBreak/>
        <w:t>v</w:t>
      </w:r>
      <w:r w:rsidR="00FB795C" w:rsidRPr="009159B6">
        <w:t>isual indicators;</w:t>
      </w:r>
    </w:p>
    <w:p w14:paraId="7A34F6DF" w14:textId="2E36ECB7" w:rsidR="00FB795C" w:rsidRPr="009159B6" w:rsidRDefault="0004603E">
      <w:pPr>
        <w:pStyle w:val="Bullet1"/>
        <w:jc w:val="both"/>
        <w:pPrChange w:id="3660" w:author="usuario" w:date="2020-09-01T16:50:00Z">
          <w:pPr>
            <w:pStyle w:val="Bullet1"/>
          </w:pPr>
        </w:pPrChange>
      </w:pPr>
      <w:r w:rsidRPr="009159B6">
        <w:t>a</w:t>
      </w:r>
      <w:r w:rsidR="00FB795C" w:rsidRPr="009159B6">
        <w:t>nnunciator panels;</w:t>
      </w:r>
    </w:p>
    <w:p w14:paraId="5CEFB296" w14:textId="0C240731" w:rsidR="00FB795C" w:rsidRPr="009159B6" w:rsidRDefault="00FB795C">
      <w:pPr>
        <w:pStyle w:val="Bullet1"/>
        <w:jc w:val="both"/>
        <w:pPrChange w:id="3661" w:author="usuario" w:date="2020-09-01T16:50:00Z">
          <w:pPr>
            <w:pStyle w:val="Bullet1"/>
          </w:pPr>
        </w:pPrChange>
      </w:pPr>
      <w:r w:rsidRPr="009159B6">
        <w:t>Visual Display Unit (VDU);</w:t>
      </w:r>
    </w:p>
    <w:p w14:paraId="72A2FBC8" w14:textId="58BFE0A0" w:rsidR="00FB795C" w:rsidRPr="009159B6" w:rsidRDefault="0004603E">
      <w:pPr>
        <w:pStyle w:val="Bullet1"/>
        <w:jc w:val="both"/>
        <w:pPrChange w:id="3662" w:author="usuario" w:date="2020-09-01T16:50:00Z">
          <w:pPr>
            <w:pStyle w:val="Bullet1"/>
          </w:pPr>
        </w:pPrChange>
      </w:pPr>
      <w:r w:rsidRPr="009159B6">
        <w:t>o</w:t>
      </w:r>
      <w:r w:rsidR="00FB795C" w:rsidRPr="009159B6">
        <w:t>n</w:t>
      </w:r>
      <w:r w:rsidRPr="009159B6">
        <w:t>line webpages.</w:t>
      </w:r>
    </w:p>
    <w:p w14:paraId="71A218F2" w14:textId="4EB1FD81" w:rsidR="00FB795C" w:rsidRPr="009159B6" w:rsidRDefault="00FB795C">
      <w:pPr>
        <w:pStyle w:val="Heading3"/>
        <w:jc w:val="both"/>
        <w:pPrChange w:id="3663" w:author="usuario" w:date="2020-09-01T16:50:00Z">
          <w:pPr>
            <w:pStyle w:val="Heading3"/>
          </w:pPr>
        </w:pPrChange>
      </w:pPr>
      <w:bookmarkStart w:id="3664" w:name="_Toc49294901"/>
      <w:r w:rsidRPr="009159B6">
        <w:t>Visual Indicator</w:t>
      </w:r>
      <w:bookmarkEnd w:id="3664"/>
    </w:p>
    <w:p w14:paraId="72A3EE54" w14:textId="77777777" w:rsidR="00FB795C" w:rsidRPr="009159B6" w:rsidRDefault="00FB795C">
      <w:pPr>
        <w:pStyle w:val="BodyText"/>
        <w:jc w:val="both"/>
        <w:pPrChange w:id="3665" w:author="usuario" w:date="2020-09-01T16:50:00Z">
          <w:pPr>
            <w:pStyle w:val="BodyText"/>
          </w:pPr>
        </w:pPrChange>
      </w:pPr>
      <w:r w:rsidRPr="009159B6">
        <w:t>Visual indicators should be coloured to conform to normally accepted practice as follows:</w:t>
      </w:r>
    </w:p>
    <w:p w14:paraId="15FAF472" w14:textId="54194FD6" w:rsidR="00FB795C" w:rsidRPr="009159B6" w:rsidRDefault="00FB795C">
      <w:pPr>
        <w:pStyle w:val="Bullet1"/>
        <w:jc w:val="both"/>
        <w:pPrChange w:id="3666" w:author="usuario" w:date="2020-09-01T16:50:00Z">
          <w:pPr>
            <w:pStyle w:val="Bullet1"/>
          </w:pPr>
        </w:pPrChange>
      </w:pPr>
      <w:r w:rsidRPr="009159B6">
        <w:t>'Red'</w:t>
      </w:r>
      <w:r w:rsidRPr="009159B6">
        <w:tab/>
        <w:t>indicating</w:t>
      </w:r>
      <w:r w:rsidRPr="009159B6">
        <w:tab/>
        <w:t>'Alarm';</w:t>
      </w:r>
    </w:p>
    <w:p w14:paraId="57806A7E" w14:textId="6A18AC4A" w:rsidR="00FB795C" w:rsidRPr="009159B6" w:rsidRDefault="00FB795C">
      <w:pPr>
        <w:pStyle w:val="Bullet1"/>
        <w:jc w:val="both"/>
        <w:pPrChange w:id="3667" w:author="usuario" w:date="2020-09-01T16:50:00Z">
          <w:pPr>
            <w:pStyle w:val="Bullet1"/>
          </w:pPr>
        </w:pPrChange>
      </w:pPr>
      <w:r w:rsidRPr="009159B6">
        <w:t>'Yellow'</w:t>
      </w:r>
      <w:r w:rsidRPr="009159B6">
        <w:tab/>
        <w:t>indicating</w:t>
      </w:r>
      <w:r w:rsidRPr="009159B6">
        <w:tab/>
        <w:t>'Warnings';</w:t>
      </w:r>
    </w:p>
    <w:p w14:paraId="74823CA3" w14:textId="4F969422" w:rsidR="00FB795C" w:rsidRPr="009159B6" w:rsidRDefault="00FB795C">
      <w:pPr>
        <w:pStyle w:val="Bullet1"/>
        <w:jc w:val="both"/>
        <w:pPrChange w:id="3668" w:author="usuario" w:date="2020-09-01T16:50:00Z">
          <w:pPr>
            <w:pStyle w:val="Bullet1"/>
          </w:pPr>
        </w:pPrChange>
      </w:pPr>
      <w:r w:rsidRPr="009159B6">
        <w:t>'Green'</w:t>
      </w:r>
      <w:r w:rsidRPr="009159B6">
        <w:tab/>
        <w:t>indicating</w:t>
      </w:r>
      <w:r w:rsidRPr="009159B6">
        <w:tab/>
        <w:t>'Normal'.</w:t>
      </w:r>
    </w:p>
    <w:p w14:paraId="435D2363" w14:textId="69647A3A" w:rsidR="00FB795C" w:rsidRPr="009159B6" w:rsidRDefault="00FB795C">
      <w:pPr>
        <w:pStyle w:val="Heading3"/>
        <w:jc w:val="both"/>
        <w:pPrChange w:id="3669" w:author="usuario" w:date="2020-09-01T16:50:00Z">
          <w:pPr>
            <w:pStyle w:val="Heading3"/>
          </w:pPr>
        </w:pPrChange>
      </w:pPr>
      <w:bookmarkStart w:id="3670" w:name="_Toc49294902"/>
      <w:r w:rsidRPr="009159B6">
        <w:t>Annunciator Panels</w:t>
      </w:r>
      <w:bookmarkEnd w:id="3670"/>
    </w:p>
    <w:p w14:paraId="672375A3" w14:textId="3EA7A7C9" w:rsidR="00FB795C" w:rsidRPr="009159B6" w:rsidRDefault="00FB795C">
      <w:pPr>
        <w:pStyle w:val="BodyText"/>
        <w:jc w:val="both"/>
        <w:pPrChange w:id="3671" w:author="usuario" w:date="2020-09-01T16:50:00Z">
          <w:pPr>
            <w:pStyle w:val="BodyText"/>
          </w:pPr>
        </w:pPrChange>
      </w:pPr>
      <w:r w:rsidRPr="009159B6">
        <w:t>Annunciator panels provide visual and / or audible indications</w:t>
      </w:r>
      <w:r w:rsidR="00156874" w:rsidRPr="009159B6">
        <w:t>;</w:t>
      </w:r>
      <w:r w:rsidRPr="009159B6">
        <w:t xml:space="preserve"> their operation is described in Section</w:t>
      </w:r>
      <w:r w:rsidR="00156874" w:rsidRPr="009159B6">
        <w:t xml:space="preserve"> </w:t>
      </w:r>
      <w:r w:rsidR="00156874" w:rsidRPr="005D1DDE">
        <w:fldChar w:fldCharType="begin"/>
      </w:r>
      <w:r w:rsidR="00156874" w:rsidRPr="009159B6">
        <w:instrText xml:space="preserve"> REF _Ref462486232 \r \h </w:instrText>
      </w:r>
      <w:r w:rsidR="006031D6" w:rsidRPr="009159B6">
        <w:instrText xml:space="preserve"> \* MERGEFORMAT </w:instrText>
      </w:r>
      <w:r w:rsidR="00156874" w:rsidRPr="005D1DDE">
        <w:rPr>
          <w:rPrChange w:id="3672" w:author="usuario" w:date="2020-09-01T16:59:00Z">
            <w:rPr/>
          </w:rPrChange>
        </w:rPr>
        <w:fldChar w:fldCharType="separate"/>
      </w:r>
      <w:r w:rsidR="00156874" w:rsidRPr="009159B6">
        <w:t>6.3</w:t>
      </w:r>
      <w:r w:rsidR="00156874" w:rsidRPr="005D1DDE">
        <w:fldChar w:fldCharType="end"/>
      </w:r>
      <w:r w:rsidRPr="009159B6">
        <w:t>.</w:t>
      </w:r>
    </w:p>
    <w:p w14:paraId="5664E4E6" w14:textId="1D571010" w:rsidR="00FB795C" w:rsidRPr="009159B6" w:rsidRDefault="00FB795C">
      <w:pPr>
        <w:pStyle w:val="Heading3"/>
        <w:jc w:val="both"/>
        <w:pPrChange w:id="3673" w:author="usuario" w:date="2020-09-01T16:50:00Z">
          <w:pPr>
            <w:pStyle w:val="Heading3"/>
          </w:pPr>
        </w:pPrChange>
      </w:pPr>
      <w:bookmarkStart w:id="3674" w:name="_Toc49294903"/>
      <w:r w:rsidRPr="009159B6">
        <w:t>Visual Display Unit</w:t>
      </w:r>
      <w:bookmarkEnd w:id="3674"/>
    </w:p>
    <w:p w14:paraId="77AE40F7" w14:textId="11DBFF4B" w:rsidR="00FB795C" w:rsidRPr="009159B6" w:rsidRDefault="00FB795C">
      <w:pPr>
        <w:pStyle w:val="BodyText"/>
        <w:jc w:val="both"/>
        <w:pPrChange w:id="3675" w:author="usuario" w:date="2020-09-01T16:50:00Z">
          <w:pPr>
            <w:pStyle w:val="BodyText"/>
          </w:pPr>
        </w:pPrChange>
      </w:pPr>
      <w:r w:rsidRPr="009159B6">
        <w:t xml:space="preserve">With the increasing tendency towards electronic monitoring, the VDU is the most common method of display. </w:t>
      </w:r>
      <w:r w:rsidR="00EB1439" w:rsidRPr="009159B6">
        <w:t xml:space="preserve"> </w:t>
      </w:r>
      <w:r w:rsidRPr="009159B6">
        <w:t>A typical VDU is a computer display connected to a RCMS base station computer.</w:t>
      </w:r>
    </w:p>
    <w:p w14:paraId="72FF35C5" w14:textId="77777777" w:rsidR="00FB795C" w:rsidRPr="009159B6" w:rsidRDefault="00FB795C">
      <w:pPr>
        <w:pStyle w:val="BodyText"/>
        <w:jc w:val="both"/>
        <w:pPrChange w:id="3676" w:author="usuario" w:date="2020-09-01T16:50:00Z">
          <w:pPr>
            <w:pStyle w:val="BodyText"/>
          </w:pPr>
        </w:pPrChange>
      </w:pPr>
      <w:r w:rsidRPr="009159B6">
        <w:t>The specification and size of the VDU will be dependent upon the amount of information to be displayed and the frequency of use.</w:t>
      </w:r>
    </w:p>
    <w:p w14:paraId="43BEB217" w14:textId="77777777" w:rsidR="00FB795C" w:rsidRPr="009159B6" w:rsidRDefault="00FB795C">
      <w:pPr>
        <w:pStyle w:val="BodyText"/>
        <w:jc w:val="both"/>
        <w:pPrChange w:id="3677" w:author="usuario" w:date="2020-09-01T16:50:00Z">
          <w:pPr>
            <w:pStyle w:val="BodyText"/>
          </w:pPr>
        </w:pPrChange>
      </w:pPr>
      <w:r w:rsidRPr="009159B6">
        <w:t>Care should be taken to ensure that the design of the display and the colours used are acceptable for long term viewing.  However, alarms and warnings should be clearly indicated in contrasting colours.</w:t>
      </w:r>
    </w:p>
    <w:p w14:paraId="05C2E903" w14:textId="77777777" w:rsidR="00FB795C" w:rsidRPr="009159B6" w:rsidRDefault="00FB795C">
      <w:pPr>
        <w:pStyle w:val="BodyText"/>
        <w:jc w:val="both"/>
        <w:pPrChange w:id="3678" w:author="usuario" w:date="2020-09-01T16:50:00Z">
          <w:pPr>
            <w:pStyle w:val="BodyText"/>
          </w:pPr>
        </w:pPrChange>
      </w:pPr>
      <w:r w:rsidRPr="009159B6">
        <w:t>Most authorities use VDUs for controlling and monitoring their AtoN network.  For such larger systems as they evolve and are extended there may be a number of monitoring methods and equipment being used.  In such instances it is important to ensure that the user interface merges the various inputs in a coherent manner to allow the system as a whole to operate efficiently.</w:t>
      </w:r>
    </w:p>
    <w:p w14:paraId="2171C499" w14:textId="3FDDACC0" w:rsidR="00FB795C" w:rsidRPr="009159B6" w:rsidRDefault="00FB795C">
      <w:pPr>
        <w:pStyle w:val="Heading3"/>
        <w:jc w:val="both"/>
        <w:pPrChange w:id="3679" w:author="usuario" w:date="2020-09-01T16:50:00Z">
          <w:pPr>
            <w:pStyle w:val="Heading3"/>
          </w:pPr>
        </w:pPrChange>
      </w:pPr>
      <w:bookmarkStart w:id="3680" w:name="_Toc49294904"/>
      <w:r w:rsidRPr="009159B6">
        <w:t>Online webpages</w:t>
      </w:r>
      <w:bookmarkEnd w:id="3680"/>
    </w:p>
    <w:p w14:paraId="248FF760" w14:textId="44C2459C" w:rsidR="00FB795C" w:rsidRPr="009159B6" w:rsidRDefault="00FB795C">
      <w:pPr>
        <w:pStyle w:val="BodyText"/>
        <w:jc w:val="both"/>
        <w:pPrChange w:id="3681" w:author="usuario" w:date="2020-09-01T16:50:00Z">
          <w:pPr>
            <w:pStyle w:val="BodyText"/>
          </w:pPr>
        </w:pPrChange>
      </w:pPr>
      <w:r w:rsidRPr="009159B6">
        <w:t>Online webpages can be considered as a subcategory of VDUs for provision of convenient thin client (web browser) based multi user remote access over standard computer networks (Internet) to an RCMS base station server (processor).  Web technologies of various degrees of complexity can be utilized depending on application requirements.  Limitations and disadvantages of such technologies should be consider</w:t>
      </w:r>
      <w:r w:rsidR="00EB1439" w:rsidRPr="009159B6">
        <w:t>ed prior to system acquisition.</w:t>
      </w:r>
    </w:p>
    <w:p w14:paraId="4211F6E4" w14:textId="6BF549EF" w:rsidR="00FB795C" w:rsidRPr="009159B6" w:rsidRDefault="00FB795C" w:rsidP="00913551">
      <w:pPr>
        <w:pStyle w:val="Heading2"/>
      </w:pPr>
      <w:bookmarkStart w:id="3682" w:name="_Toc49294905"/>
      <w:r w:rsidRPr="009159B6">
        <w:t>Data Storage</w:t>
      </w:r>
      <w:bookmarkEnd w:id="3682"/>
    </w:p>
    <w:p w14:paraId="3C2254FA" w14:textId="77777777" w:rsidR="00EB1439" w:rsidRPr="009159B6" w:rsidRDefault="00EB1439">
      <w:pPr>
        <w:pStyle w:val="Heading2separationline"/>
        <w:jc w:val="both"/>
        <w:pPrChange w:id="3683" w:author="usuario" w:date="2020-09-01T16:50:00Z">
          <w:pPr>
            <w:pStyle w:val="Heading2separationline"/>
          </w:pPr>
        </w:pPrChange>
      </w:pPr>
    </w:p>
    <w:p w14:paraId="46395A93" w14:textId="77777777" w:rsidR="00FB795C" w:rsidRPr="009159B6" w:rsidRDefault="00FB795C">
      <w:pPr>
        <w:pStyle w:val="BodyText"/>
        <w:jc w:val="both"/>
        <w:pPrChange w:id="3684" w:author="usuario" w:date="2020-09-01T16:50:00Z">
          <w:pPr>
            <w:pStyle w:val="BodyText"/>
          </w:pPr>
        </w:pPrChange>
      </w:pPr>
      <w:r w:rsidRPr="009159B6">
        <w:t>The type of data storage facilities required depends upon the type and quantity of data to be recorded, the required storage period and method by which the data was gathered.  The storage media available are:</w:t>
      </w:r>
    </w:p>
    <w:p w14:paraId="215499C3" w14:textId="56DB353C" w:rsidR="00FB795C" w:rsidRPr="009159B6" w:rsidRDefault="00EB1439">
      <w:pPr>
        <w:pStyle w:val="Bullet1"/>
        <w:jc w:val="both"/>
        <w:pPrChange w:id="3685" w:author="usuario" w:date="2020-09-01T16:50:00Z">
          <w:pPr>
            <w:pStyle w:val="Bullet1"/>
          </w:pPr>
        </w:pPrChange>
      </w:pPr>
      <w:r w:rsidRPr="009159B6">
        <w:t>p</w:t>
      </w:r>
      <w:r w:rsidR="00FB795C" w:rsidRPr="009159B6">
        <w:t>aper</w:t>
      </w:r>
      <w:r w:rsidRPr="009159B6">
        <w:t>;</w:t>
      </w:r>
    </w:p>
    <w:p w14:paraId="459B97F2" w14:textId="3296272C" w:rsidR="00FB795C" w:rsidRPr="009159B6" w:rsidRDefault="00EB1439">
      <w:pPr>
        <w:pStyle w:val="Bullet1"/>
        <w:jc w:val="both"/>
        <w:pPrChange w:id="3686" w:author="usuario" w:date="2020-09-01T16:50:00Z">
          <w:pPr>
            <w:pStyle w:val="Bullet1"/>
          </w:pPr>
        </w:pPrChange>
      </w:pPr>
      <w:r w:rsidRPr="009159B6">
        <w:t>e</w:t>
      </w:r>
      <w:r w:rsidR="00FB795C" w:rsidRPr="009159B6">
        <w:t>lectronic</w:t>
      </w:r>
      <w:r w:rsidRPr="009159B6">
        <w:t>.</w:t>
      </w:r>
    </w:p>
    <w:p w14:paraId="7D20EB0A" w14:textId="45699DCC" w:rsidR="00FB795C" w:rsidRPr="009159B6" w:rsidRDefault="00FB795C">
      <w:pPr>
        <w:pStyle w:val="Heading3"/>
        <w:jc w:val="both"/>
        <w:pPrChange w:id="3687" w:author="usuario" w:date="2020-09-01T16:50:00Z">
          <w:pPr>
            <w:pStyle w:val="Heading3"/>
          </w:pPr>
        </w:pPrChange>
      </w:pPr>
      <w:bookmarkStart w:id="3688" w:name="_Toc49294906"/>
      <w:r w:rsidRPr="009159B6">
        <w:t>Paper</w:t>
      </w:r>
      <w:bookmarkEnd w:id="3688"/>
    </w:p>
    <w:p w14:paraId="7EFC5C3B" w14:textId="77777777" w:rsidR="006C01A3" w:rsidRPr="009159B6" w:rsidRDefault="006C01A3">
      <w:pPr>
        <w:pStyle w:val="BodyText"/>
        <w:jc w:val="both"/>
        <w:rPr>
          <w:ins w:id="3689" w:author="Mariano Marpegan" w:date="2020-09-01T15:50:00Z"/>
        </w:rPr>
        <w:pPrChange w:id="3690" w:author="usuario" w:date="2020-09-01T16:50:00Z">
          <w:pPr>
            <w:pStyle w:val="BodyText"/>
          </w:pPr>
        </w:pPrChange>
      </w:pPr>
      <w:ins w:id="3691" w:author="Mariano Marpegan" w:date="2020-09-01T15:50:00Z">
        <w:r w:rsidRPr="009159B6">
          <w:t>Manual monitoring systems normally use paper as a storage medium, for example, watchkeepers log book. Log books are bulky and consequently require large storage areas.</w:t>
        </w:r>
      </w:ins>
    </w:p>
    <w:p w14:paraId="72E5CD73" w14:textId="326B309B" w:rsidR="00FB795C" w:rsidRPr="009159B6" w:rsidDel="006C01A3" w:rsidRDefault="006C01A3">
      <w:pPr>
        <w:pStyle w:val="BodyText"/>
        <w:jc w:val="both"/>
        <w:rPr>
          <w:del w:id="3692" w:author="Mariano Marpegan" w:date="2020-09-01T15:50:00Z"/>
        </w:rPr>
        <w:pPrChange w:id="3693" w:author="usuario" w:date="2020-09-01T16:50:00Z">
          <w:pPr>
            <w:pStyle w:val="BodyText"/>
          </w:pPr>
        </w:pPrChange>
      </w:pPr>
      <w:ins w:id="3694" w:author="Mariano Marpegan" w:date="2020-09-01T15:50:00Z">
        <w:r w:rsidRPr="009159B6">
          <w:t>Data storage media as paper, CDs and magnet tapes would need to be replaced. Probably paper could already be mentioned as media that has been in use in earlier days.</w:t>
        </w:r>
      </w:ins>
      <w:del w:id="3695" w:author="Mariano Marpegan" w:date="2020-09-01T15:50:00Z">
        <w:r w:rsidR="00FB795C" w:rsidRPr="009159B6" w:rsidDel="006C01A3">
          <w:delText>Manual monitoring systems normally use paper as a storage medium, for example, watchkeepers log book.  Log books are bulky and consequently require large storage areas.</w:delText>
        </w:r>
      </w:del>
    </w:p>
    <w:p w14:paraId="7507A77D" w14:textId="7FD77AA4" w:rsidR="00FB795C" w:rsidRPr="009159B6" w:rsidRDefault="00FB795C">
      <w:pPr>
        <w:pStyle w:val="Heading3"/>
        <w:jc w:val="both"/>
        <w:pPrChange w:id="3696" w:author="usuario" w:date="2020-09-01T16:50:00Z">
          <w:pPr>
            <w:pStyle w:val="Heading3"/>
          </w:pPr>
        </w:pPrChange>
      </w:pPr>
      <w:bookmarkStart w:id="3697" w:name="_Toc49294907"/>
      <w:r w:rsidRPr="009159B6">
        <w:lastRenderedPageBreak/>
        <w:t>Electronic</w:t>
      </w:r>
      <w:bookmarkEnd w:id="3697"/>
    </w:p>
    <w:p w14:paraId="41B16A36" w14:textId="25C0D6A5" w:rsidR="00FB795C" w:rsidRPr="009159B6" w:rsidRDefault="00FB795C">
      <w:pPr>
        <w:pStyle w:val="BodyText"/>
        <w:jc w:val="both"/>
        <w:pPrChange w:id="3698" w:author="usuario" w:date="2020-09-01T16:50:00Z">
          <w:pPr>
            <w:pStyle w:val="BodyText"/>
          </w:pPr>
        </w:pPrChange>
      </w:pPr>
      <w:r w:rsidRPr="009159B6">
        <w:t xml:space="preserve">Electronic storage is more generally used and requires the minimum </w:t>
      </w:r>
      <w:ins w:id="3699" w:author="Mariano Marpegan" w:date="2020-08-26T00:30:00Z">
        <w:r w:rsidR="00D34178" w:rsidRPr="009159B6">
          <w:t xml:space="preserve">or no physical </w:t>
        </w:r>
      </w:ins>
      <w:r w:rsidRPr="009159B6">
        <w:t xml:space="preserve">space for large quantities of data.  The electronic media may be in the form of Flash drives, Hard Drive (Magnetic), Optical Discs (CD, DVD) and magnetic tapes, </w:t>
      </w:r>
      <w:ins w:id="3700" w:author="Mariano Marpegan" w:date="2020-08-26T00:32:00Z">
        <w:r w:rsidR="006031AF" w:rsidRPr="009159B6">
          <w:t>and lately, storage systems "in the cloud" where the data is housed in virtual storage spaces</w:t>
        </w:r>
      </w:ins>
      <w:ins w:id="3701" w:author="Mariano Marpegan" w:date="2020-08-26T00:34:00Z">
        <w:r w:rsidR="006031AF" w:rsidRPr="009159B6">
          <w:t>,</w:t>
        </w:r>
      </w:ins>
      <w:ins w:id="3702" w:author="Mariano Marpegan" w:date="2020-08-26T00:32:00Z">
        <w:r w:rsidR="006031AF" w:rsidRPr="009159B6">
          <w:t xml:space="preserve"> </w:t>
        </w:r>
      </w:ins>
      <w:r w:rsidRPr="009159B6">
        <w:t>the latter being more suitable for long-term storage.  Because of the risk of corruption of data, electronic storage systems should include back-up facilities.</w:t>
      </w:r>
    </w:p>
    <w:p w14:paraId="4E446093" w14:textId="1DB272ED" w:rsidR="00FB795C" w:rsidRDefault="00FB795C">
      <w:pPr>
        <w:pStyle w:val="BodyText"/>
        <w:jc w:val="both"/>
        <w:rPr>
          <w:ins w:id="3703" w:author="Peter Dobson" w:date="2020-10-12T10:19:00Z"/>
        </w:rPr>
        <w:pPrChange w:id="3704" w:author="usuario" w:date="2020-09-01T16:50:00Z">
          <w:pPr>
            <w:pStyle w:val="BodyText"/>
          </w:pPr>
        </w:pPrChange>
      </w:pPr>
      <w:r w:rsidRPr="009159B6">
        <w:t>Where electronic storage is adopted there are significant benefits to be gained from recording key systems data over time to allow review of trends in assisting in identifying operational problems that may in time lead to an AtoN failure.  The trending of battery system voltage is especially beneficial for solar stations.</w:t>
      </w:r>
      <w:ins w:id="3705" w:author="Mariano Marpegan" w:date="2020-08-26T00:35:00Z">
        <w:r w:rsidR="000F4BB3" w:rsidRPr="009159B6">
          <w:t xml:space="preserve"> Currently there are remote monitoring software that includes the History Mode for automatic information storage, which allows to reproduce the state of the AtoNs in a past period of time, among other applications.</w:t>
        </w:r>
      </w:ins>
    </w:p>
    <w:p w14:paraId="61EFB13B" w14:textId="62C8A3F3" w:rsidR="00B7144F" w:rsidRPr="009159B6" w:rsidRDefault="00B7144F">
      <w:pPr>
        <w:pStyle w:val="BodyText"/>
        <w:jc w:val="both"/>
        <w:pPrChange w:id="3706" w:author="usuario" w:date="2020-09-01T16:50:00Z">
          <w:pPr>
            <w:pStyle w:val="BodyText"/>
          </w:pPr>
        </w:pPrChange>
      </w:pPr>
      <w:ins w:id="3707" w:author="Peter Dobson" w:date="2020-10-12T10:19:00Z">
        <w:r w:rsidRPr="00B7144F">
          <w:rPr>
            <w:highlight w:val="yellow"/>
          </w:rPr>
          <w:t xml:space="preserve">Monitoring the health of the monitoring system – how good are the comms links? How reliable are </w:t>
        </w:r>
      </w:ins>
      <w:ins w:id="3708" w:author="Peter Dobson" w:date="2020-10-12T10:20:00Z">
        <w:r w:rsidRPr="00B7144F">
          <w:rPr>
            <w:highlight w:val="yellow"/>
          </w:rPr>
          <w:t>the</w:t>
        </w:r>
      </w:ins>
      <w:ins w:id="3709" w:author="Peter Dobson" w:date="2020-10-12T10:19:00Z">
        <w:r w:rsidRPr="00B7144F">
          <w:rPr>
            <w:highlight w:val="yellow"/>
          </w:rPr>
          <w:t xml:space="preserve"> </w:t>
        </w:r>
      </w:ins>
      <w:ins w:id="3710" w:author="Peter Dobson" w:date="2020-10-12T10:20:00Z">
        <w:r w:rsidRPr="00B7144F">
          <w:rPr>
            <w:highlight w:val="yellow"/>
          </w:rPr>
          <w:t>outstation? How reliable are the monitors?</w:t>
        </w:r>
      </w:ins>
    </w:p>
    <w:p w14:paraId="3039C1C4" w14:textId="0888D620" w:rsidR="00FB795C" w:rsidRPr="009159B6" w:rsidRDefault="00FB795C" w:rsidP="00913551">
      <w:pPr>
        <w:pStyle w:val="Heading2"/>
      </w:pPr>
      <w:bookmarkStart w:id="3711" w:name="_Toc49294908"/>
      <w:r w:rsidRPr="009159B6">
        <w:t>Control</w:t>
      </w:r>
      <w:bookmarkEnd w:id="3711"/>
    </w:p>
    <w:p w14:paraId="32CB584B" w14:textId="77777777" w:rsidR="00FB795C" w:rsidRPr="009159B6" w:rsidRDefault="00FB795C">
      <w:pPr>
        <w:pStyle w:val="BodyText"/>
        <w:jc w:val="both"/>
        <w:pPrChange w:id="3712" w:author="usuario" w:date="2020-09-01T16:50:00Z">
          <w:pPr>
            <w:pStyle w:val="BodyText"/>
          </w:pPr>
        </w:pPrChange>
      </w:pPr>
      <w:r w:rsidRPr="009159B6">
        <w:t>When required, controls can be provided at the base station to operate outstation equipment, for example, navigation lights, diesel generators.  When designing the facility, care must be taken to ensure that inadvertent operation of a control function is not possible.  For example, this may be achieved by restricting access to computer equipment with the use of a password requiring confirmation of the control requested.</w:t>
      </w:r>
    </w:p>
    <w:p w14:paraId="3E06F1CA" w14:textId="048B3683" w:rsidR="00FB795C" w:rsidRPr="009159B6" w:rsidRDefault="00FB795C" w:rsidP="00913551">
      <w:pPr>
        <w:pStyle w:val="Heading2"/>
      </w:pPr>
      <w:bookmarkStart w:id="3713" w:name="_Toc49294909"/>
      <w:r w:rsidRPr="009159B6">
        <w:t>Security of Computer Based Systems</w:t>
      </w:r>
      <w:bookmarkEnd w:id="3713"/>
    </w:p>
    <w:p w14:paraId="6BB6EB7F" w14:textId="77777777" w:rsidR="00EB1439" w:rsidRPr="009159B6" w:rsidRDefault="00EB1439">
      <w:pPr>
        <w:pStyle w:val="Heading2separationline"/>
        <w:jc w:val="both"/>
        <w:pPrChange w:id="3714" w:author="usuario" w:date="2020-09-01T16:50:00Z">
          <w:pPr>
            <w:pStyle w:val="Heading2separationline"/>
          </w:pPr>
        </w:pPrChange>
      </w:pPr>
    </w:p>
    <w:p w14:paraId="2B76A33B" w14:textId="77777777" w:rsidR="00FB795C" w:rsidRPr="009159B6" w:rsidRDefault="00FB795C">
      <w:pPr>
        <w:pStyle w:val="BodyText"/>
        <w:jc w:val="both"/>
        <w:pPrChange w:id="3715" w:author="usuario" w:date="2020-09-01T16:50:00Z">
          <w:pPr>
            <w:pStyle w:val="BodyText"/>
          </w:pPr>
        </w:pPrChange>
      </w:pPr>
      <w:r w:rsidRPr="009159B6">
        <w:t>Access should be restricted to only those parts of the system that the staff require in order to carry out their duties.</w:t>
      </w:r>
    </w:p>
    <w:p w14:paraId="0160E7E7" w14:textId="77777777" w:rsidR="00FB795C" w:rsidRPr="009159B6" w:rsidRDefault="00FB795C">
      <w:pPr>
        <w:pStyle w:val="BodyText"/>
        <w:jc w:val="both"/>
        <w:pPrChange w:id="3716" w:author="usuario" w:date="2020-09-01T16:50:00Z">
          <w:pPr>
            <w:pStyle w:val="BodyText"/>
          </w:pPr>
        </w:pPrChange>
      </w:pPr>
      <w:r w:rsidRPr="009159B6">
        <w:t>The System Manager will require the highest level of access to the system enabling him to carry out system reconfiguration including software upgrades.</w:t>
      </w:r>
    </w:p>
    <w:p w14:paraId="7DAD37BF" w14:textId="77777777" w:rsidR="00FB795C" w:rsidRPr="009159B6" w:rsidRDefault="00FB795C">
      <w:pPr>
        <w:pStyle w:val="BodyText"/>
        <w:jc w:val="both"/>
        <w:pPrChange w:id="3717" w:author="usuario" w:date="2020-09-01T16:50:00Z">
          <w:pPr>
            <w:pStyle w:val="BodyText"/>
          </w:pPr>
        </w:pPrChange>
      </w:pPr>
      <w:r w:rsidRPr="009159B6">
        <w:t>Engineers, whilst not having the above level of access will need a sufficiently high level of access to configure the database to introduce modifications brought about by changes to outstation equipment.</w:t>
      </w:r>
    </w:p>
    <w:p w14:paraId="79408861" w14:textId="77777777" w:rsidR="00FB795C" w:rsidRPr="009159B6" w:rsidRDefault="00FB795C">
      <w:pPr>
        <w:pStyle w:val="BodyText"/>
        <w:jc w:val="both"/>
        <w:pPrChange w:id="3718" w:author="usuario" w:date="2020-09-01T16:50:00Z">
          <w:pPr>
            <w:pStyle w:val="BodyText"/>
          </w:pPr>
        </w:pPrChange>
      </w:pPr>
      <w:r w:rsidRPr="009159B6">
        <w:t>Operators require a lower level of access sufficient only to allow them to perform their control and monitoring functions.</w:t>
      </w:r>
    </w:p>
    <w:p w14:paraId="3BBCEF7E" w14:textId="77777777" w:rsidR="00FB795C" w:rsidRPr="009159B6" w:rsidRDefault="00FB795C">
      <w:pPr>
        <w:pStyle w:val="BodyText"/>
        <w:jc w:val="both"/>
        <w:pPrChange w:id="3719" w:author="usuario" w:date="2020-09-01T16:50:00Z">
          <w:pPr>
            <w:pStyle w:val="BodyText"/>
          </w:pPr>
        </w:pPrChange>
      </w:pPr>
      <w:r w:rsidRPr="009159B6">
        <w:t>Access can be restricted by the use of passwords.</w:t>
      </w:r>
    </w:p>
    <w:p w14:paraId="5A3C9129" w14:textId="637551E8" w:rsidR="00FB795C" w:rsidRPr="009159B6" w:rsidRDefault="00FB795C">
      <w:pPr>
        <w:pStyle w:val="Heading1"/>
        <w:jc w:val="both"/>
        <w:pPrChange w:id="3720" w:author="usuario" w:date="2020-09-01T16:50:00Z">
          <w:pPr>
            <w:pStyle w:val="Heading1"/>
          </w:pPr>
        </w:pPrChange>
      </w:pPr>
      <w:bookmarkStart w:id="3721" w:name="_Toc49294910"/>
      <w:r w:rsidRPr="009159B6">
        <w:t>INTEGRATION WITH OTHER SYSTEMS</w:t>
      </w:r>
      <w:bookmarkEnd w:id="3721"/>
    </w:p>
    <w:p w14:paraId="26D42B57" w14:textId="77777777" w:rsidR="00EB1439" w:rsidRPr="009159B6" w:rsidRDefault="00EB1439">
      <w:pPr>
        <w:pStyle w:val="Heading1separatationline"/>
        <w:jc w:val="both"/>
        <w:pPrChange w:id="3722" w:author="usuario" w:date="2020-09-01T16:50:00Z">
          <w:pPr>
            <w:pStyle w:val="Heading1separatationline"/>
          </w:pPr>
        </w:pPrChange>
      </w:pPr>
    </w:p>
    <w:p w14:paraId="6099AA4F" w14:textId="77777777" w:rsidR="00FB795C" w:rsidRPr="009159B6" w:rsidRDefault="00FB795C">
      <w:pPr>
        <w:pStyle w:val="BodyText"/>
        <w:jc w:val="both"/>
        <w:pPrChange w:id="3723" w:author="usuario" w:date="2020-09-01T16:50:00Z">
          <w:pPr>
            <w:pStyle w:val="BodyText"/>
          </w:pPr>
        </w:pPrChange>
      </w:pPr>
      <w:r w:rsidRPr="009159B6">
        <w:t>Remote Control and Monitoring Systems present the opportunity for integration with other systems and business processes to have access to AtoN status information.</w:t>
      </w:r>
    </w:p>
    <w:p w14:paraId="02277F6E" w14:textId="77777777" w:rsidR="00FB795C" w:rsidRPr="009159B6" w:rsidRDefault="00FB795C">
      <w:pPr>
        <w:pStyle w:val="BodyText"/>
        <w:jc w:val="both"/>
        <w:pPrChange w:id="3724" w:author="usuario" w:date="2020-09-01T16:50:00Z">
          <w:pPr>
            <w:pStyle w:val="BodyText"/>
          </w:pPr>
        </w:pPrChange>
      </w:pPr>
      <w:r w:rsidRPr="009159B6">
        <w:t>Some examples where Authorities have already begun this integration with systems include:</w:t>
      </w:r>
    </w:p>
    <w:p w14:paraId="40505390" w14:textId="7FEE0832" w:rsidR="00FB795C" w:rsidRPr="009159B6" w:rsidRDefault="00EB1439">
      <w:pPr>
        <w:pStyle w:val="Bullet1"/>
        <w:jc w:val="both"/>
        <w:pPrChange w:id="3725" w:author="usuario" w:date="2020-09-01T16:50:00Z">
          <w:pPr>
            <w:pStyle w:val="Bullet1"/>
          </w:pPr>
        </w:pPrChange>
      </w:pPr>
      <w:r w:rsidRPr="009159B6">
        <w:t>r</w:t>
      </w:r>
      <w:r w:rsidR="00FB795C" w:rsidRPr="009159B6">
        <w:t>epair and maintenance;</w:t>
      </w:r>
    </w:p>
    <w:p w14:paraId="64A2826B" w14:textId="21749CD4" w:rsidR="00FB795C" w:rsidRPr="009159B6" w:rsidRDefault="00EB1439">
      <w:pPr>
        <w:pStyle w:val="Bullet1"/>
        <w:jc w:val="both"/>
        <w:pPrChange w:id="3726" w:author="usuario" w:date="2020-09-01T16:50:00Z">
          <w:pPr>
            <w:pStyle w:val="Bullet1"/>
          </w:pPr>
        </w:pPrChange>
      </w:pPr>
      <w:r w:rsidRPr="009159B6">
        <w:t>n</w:t>
      </w:r>
      <w:r w:rsidR="00FB795C" w:rsidRPr="009159B6">
        <w:t>avigation warnings;</w:t>
      </w:r>
    </w:p>
    <w:p w14:paraId="4972422D" w14:textId="11B12638" w:rsidR="00FB795C" w:rsidRPr="009159B6" w:rsidRDefault="00FB795C">
      <w:pPr>
        <w:pStyle w:val="Bullet1"/>
        <w:jc w:val="both"/>
        <w:pPrChange w:id="3727" w:author="usuario" w:date="2020-09-01T16:50:00Z">
          <w:pPr>
            <w:pStyle w:val="Bullet1"/>
          </w:pPr>
        </w:pPrChange>
      </w:pPr>
      <w:r w:rsidRPr="009159B6">
        <w:t>Vessel Traffic Services (VTS);</w:t>
      </w:r>
    </w:p>
    <w:p w14:paraId="3F618320" w14:textId="5413E478" w:rsidR="00FB795C" w:rsidRPr="009159B6" w:rsidRDefault="00FB795C">
      <w:pPr>
        <w:pStyle w:val="Bullet1"/>
        <w:jc w:val="both"/>
        <w:pPrChange w:id="3728" w:author="usuario" w:date="2020-09-01T16:50:00Z">
          <w:pPr>
            <w:pStyle w:val="Bullet1"/>
          </w:pPr>
        </w:pPrChange>
      </w:pPr>
      <w:r w:rsidRPr="009159B6">
        <w:t>Route Planning System;</w:t>
      </w:r>
    </w:p>
    <w:p w14:paraId="1AF0471B" w14:textId="1A30BD4B" w:rsidR="00FB795C" w:rsidRPr="009159B6" w:rsidRDefault="00FB795C">
      <w:pPr>
        <w:pStyle w:val="Bullet1"/>
        <w:jc w:val="both"/>
        <w:pPrChange w:id="3729" w:author="usuario" w:date="2020-09-01T16:50:00Z">
          <w:pPr>
            <w:pStyle w:val="Bullet1"/>
          </w:pPr>
        </w:pPrChange>
      </w:pPr>
      <w:r w:rsidRPr="009159B6">
        <w:t>AIS Base Station Networks.</w:t>
      </w:r>
    </w:p>
    <w:p w14:paraId="0EE4A08B" w14:textId="3328844F" w:rsidR="00FB795C" w:rsidRPr="009159B6" w:rsidRDefault="00FB795C" w:rsidP="00913551">
      <w:pPr>
        <w:pStyle w:val="Heading2"/>
      </w:pPr>
      <w:bookmarkStart w:id="3730" w:name="_Toc49294911"/>
      <w:r w:rsidRPr="009159B6">
        <w:t>Maintenance Systems</w:t>
      </w:r>
      <w:bookmarkEnd w:id="3730"/>
    </w:p>
    <w:p w14:paraId="34689EC5" w14:textId="77777777" w:rsidR="00641559" w:rsidRPr="009159B6" w:rsidRDefault="00641559">
      <w:pPr>
        <w:pStyle w:val="Heading2separationline"/>
        <w:jc w:val="both"/>
        <w:pPrChange w:id="3731" w:author="usuario" w:date="2020-09-01T16:50:00Z">
          <w:pPr>
            <w:pStyle w:val="Heading2separationline"/>
          </w:pPr>
        </w:pPrChange>
      </w:pPr>
    </w:p>
    <w:p w14:paraId="73EF9DC7" w14:textId="19B7F44A" w:rsidR="00FB795C" w:rsidRPr="009159B6" w:rsidRDefault="00FB795C">
      <w:pPr>
        <w:pStyle w:val="BodyText"/>
        <w:jc w:val="both"/>
        <w:pPrChange w:id="3732" w:author="usuario" w:date="2020-09-01T16:50:00Z">
          <w:pPr>
            <w:pStyle w:val="BodyText"/>
          </w:pPr>
        </w:pPrChange>
      </w:pPr>
      <w:r w:rsidRPr="009159B6">
        <w:t xml:space="preserve">The RCMS system </w:t>
      </w:r>
      <w:ins w:id="3733" w:author="Mariano Marpegan" w:date="2020-08-26T00:36:00Z">
        <w:r w:rsidR="007000C0" w:rsidRPr="009159B6">
          <w:t>must</w:t>
        </w:r>
      </w:ins>
      <w:del w:id="3734" w:author="Mariano Marpegan" w:date="2020-08-26T00:36:00Z">
        <w:r w:rsidRPr="009159B6" w:rsidDel="007000C0">
          <w:delText>can</w:delText>
        </w:r>
      </w:del>
      <w:r w:rsidRPr="009159B6">
        <w:t xml:space="preserve"> provide information to the Maintenance Department to enable speedy and efficient planning of equipment repair and a facility to control equipment for routine operation and fault finding.  Data can also be made available to plot trends in equipment performance in order to predict possible future failures.</w:t>
      </w:r>
    </w:p>
    <w:p w14:paraId="4A84DEB8" w14:textId="77777777" w:rsidR="00FB795C" w:rsidRPr="009159B6" w:rsidRDefault="00FB795C">
      <w:pPr>
        <w:pStyle w:val="BodyText"/>
        <w:jc w:val="both"/>
        <w:pPrChange w:id="3735" w:author="usuario" w:date="2020-09-01T16:50:00Z">
          <w:pPr>
            <w:pStyle w:val="BodyText"/>
          </w:pPr>
        </w:pPrChange>
      </w:pPr>
      <w:r w:rsidRPr="009159B6">
        <w:lastRenderedPageBreak/>
        <w:t>It is desirable therefore when planning a system that the requirements of both operations and maintenance are considered together.  It is likely that different users will require visibility of different types of information and control access right requirements will not be uniform for all users.</w:t>
      </w:r>
    </w:p>
    <w:p w14:paraId="66610365" w14:textId="77777777" w:rsidR="00FB795C" w:rsidRPr="009159B6" w:rsidRDefault="00FB795C">
      <w:pPr>
        <w:pStyle w:val="BodyText"/>
        <w:jc w:val="both"/>
        <w:pPrChange w:id="3736" w:author="usuario" w:date="2020-09-01T16:50:00Z">
          <w:pPr>
            <w:pStyle w:val="BodyText"/>
          </w:pPr>
        </w:pPrChange>
      </w:pPr>
      <w:r w:rsidRPr="009159B6">
        <w:t>Remote access to the RCMS equipment for maintenance staff provides significant benefits in the review of data immediately before attending site for a failure or planned maintenance.  Keeping serial number based inventory and configuration change records for outstation equipment is a useful feature of computerised RCMS.</w:t>
      </w:r>
    </w:p>
    <w:p w14:paraId="32CC2FA1" w14:textId="2C9FBDC4" w:rsidR="00FB795C" w:rsidRPr="009159B6" w:rsidRDefault="00FB795C" w:rsidP="00913551">
      <w:pPr>
        <w:pStyle w:val="Heading2"/>
      </w:pPr>
      <w:bookmarkStart w:id="3737" w:name="_Toc49294912"/>
      <w:r w:rsidRPr="009159B6">
        <w:t>Navigation Warnings and VTS</w:t>
      </w:r>
      <w:bookmarkEnd w:id="3737"/>
    </w:p>
    <w:p w14:paraId="073FC5A6" w14:textId="77777777" w:rsidR="00641559" w:rsidRPr="009159B6" w:rsidRDefault="00641559">
      <w:pPr>
        <w:pStyle w:val="Heading2separationline"/>
        <w:jc w:val="both"/>
        <w:pPrChange w:id="3738" w:author="usuario" w:date="2020-09-01T16:50:00Z">
          <w:pPr>
            <w:pStyle w:val="Heading2separationline"/>
          </w:pPr>
        </w:pPrChange>
      </w:pPr>
    </w:p>
    <w:p w14:paraId="5E4C0994" w14:textId="77777777" w:rsidR="00FB795C" w:rsidRPr="009159B6" w:rsidRDefault="00FB795C">
      <w:pPr>
        <w:pStyle w:val="BodyText"/>
        <w:jc w:val="both"/>
        <w:pPrChange w:id="3739" w:author="usuario" w:date="2020-09-01T16:50:00Z">
          <w:pPr>
            <w:pStyle w:val="BodyText"/>
          </w:pPr>
        </w:pPrChange>
      </w:pPr>
      <w:r w:rsidRPr="009159B6">
        <w:t>Outputs from the RCMS database can be used to generate messages containing AtoN state and transfer these messages to one or more programmed addresses for broadcast to the Mariners as navigation warnings.  With the exception of synthetic AtoN AIS applications, it is not best practice for such broadcasts to be fully automated and there should be a human review of all the relevant circumstances before taking notification action.  At the present time the usual method of promulgating navigation warnings is via the Hydrographic Offices of that country.  Such messages could also be passed to a VTS control centre for direct broadcast to ships in the area.</w:t>
      </w:r>
    </w:p>
    <w:p w14:paraId="3E2F6DD4" w14:textId="3A2718AD" w:rsidR="00641559" w:rsidRPr="009159B6" w:rsidRDefault="00641559">
      <w:pPr>
        <w:spacing w:after="200" w:line="276" w:lineRule="auto"/>
        <w:jc w:val="both"/>
        <w:rPr>
          <w:rFonts w:asciiTheme="majorHAnsi" w:eastAsiaTheme="majorEastAsia" w:hAnsiTheme="majorHAnsi" w:cstheme="majorBidi"/>
          <w:b/>
          <w:bCs/>
          <w:caps/>
          <w:color w:val="407EC9"/>
          <w:sz w:val="24"/>
          <w:szCs w:val="24"/>
        </w:rPr>
        <w:pPrChange w:id="3740" w:author="usuario" w:date="2020-09-01T16:50:00Z">
          <w:pPr>
            <w:spacing w:after="200" w:line="276" w:lineRule="auto"/>
          </w:pPr>
        </w:pPrChange>
      </w:pPr>
      <w:del w:id="3741" w:author="usuario" w:date="2020-09-01T16:53:00Z">
        <w:r w:rsidRPr="009159B6" w:rsidDel="00444E79">
          <w:br w:type="page"/>
        </w:r>
      </w:del>
    </w:p>
    <w:p w14:paraId="261867A8" w14:textId="541B80F7" w:rsidR="00FB795C" w:rsidRPr="009159B6" w:rsidRDefault="00FB795C" w:rsidP="00913551">
      <w:pPr>
        <w:pStyle w:val="Heading2"/>
      </w:pPr>
      <w:bookmarkStart w:id="3742" w:name="_Toc49294913"/>
      <w:r w:rsidRPr="009159B6">
        <w:lastRenderedPageBreak/>
        <w:t>Route Planning</w:t>
      </w:r>
      <w:bookmarkEnd w:id="3742"/>
    </w:p>
    <w:p w14:paraId="4BD561F3" w14:textId="77777777" w:rsidR="00641559" w:rsidRPr="009159B6" w:rsidRDefault="00641559">
      <w:pPr>
        <w:pStyle w:val="Heading2separationline"/>
        <w:jc w:val="both"/>
        <w:pPrChange w:id="3743" w:author="usuario" w:date="2020-09-01T16:50:00Z">
          <w:pPr>
            <w:pStyle w:val="Heading2separationline"/>
          </w:pPr>
        </w:pPrChange>
      </w:pPr>
    </w:p>
    <w:p w14:paraId="114D594C" w14:textId="77777777" w:rsidR="00FB795C" w:rsidRPr="009159B6" w:rsidRDefault="00FB795C">
      <w:pPr>
        <w:pStyle w:val="BodyText"/>
        <w:jc w:val="both"/>
        <w:pPrChange w:id="3744" w:author="usuario" w:date="2020-09-01T16:50:00Z">
          <w:pPr>
            <w:pStyle w:val="BodyText"/>
          </w:pPr>
        </w:pPrChange>
      </w:pPr>
      <w:r w:rsidRPr="009159B6">
        <w:t>It will be possible in the future to automatically send AtoN data from the RCMS database to a shore based provider, for example, a web site on the Internet, enabling a navigator on a vessel to obtain this information in electronic format for route planning.</w:t>
      </w:r>
    </w:p>
    <w:p w14:paraId="5F67741A" w14:textId="3C953FA6" w:rsidR="00FB795C" w:rsidRPr="009159B6" w:rsidRDefault="00FB795C" w:rsidP="00913551">
      <w:pPr>
        <w:pStyle w:val="Heading2"/>
      </w:pPr>
      <w:bookmarkStart w:id="3745" w:name="_Toc49294914"/>
      <w:r w:rsidRPr="009159B6">
        <w:t>AIS Base Station Networks</w:t>
      </w:r>
      <w:bookmarkEnd w:id="3745"/>
    </w:p>
    <w:p w14:paraId="44B790C8" w14:textId="77777777" w:rsidR="00641559" w:rsidRPr="009159B6" w:rsidRDefault="00641559">
      <w:pPr>
        <w:pStyle w:val="Heading2separationline"/>
        <w:jc w:val="both"/>
        <w:pPrChange w:id="3746" w:author="usuario" w:date="2020-09-01T16:50:00Z">
          <w:pPr>
            <w:pStyle w:val="Heading2separationline"/>
          </w:pPr>
        </w:pPrChange>
      </w:pPr>
    </w:p>
    <w:p w14:paraId="42ACEA73" w14:textId="57B4F6CF" w:rsidR="00FB795C" w:rsidRPr="009159B6" w:rsidRDefault="00FB795C">
      <w:pPr>
        <w:pStyle w:val="BodyText"/>
        <w:jc w:val="both"/>
        <w:pPrChange w:id="3747" w:author="usuario" w:date="2020-09-01T16:50:00Z">
          <w:pPr>
            <w:pStyle w:val="BodyText"/>
          </w:pPr>
        </w:pPrChange>
      </w:pPr>
      <w:r w:rsidRPr="009159B6">
        <w:t>Such networks with appropriate coverage and data processing software can monito</w:t>
      </w:r>
      <w:r w:rsidR="008D5F70" w:rsidRPr="009159B6">
        <w:t>r the status of AIS fitted AtoN</w:t>
      </w:r>
      <w:r w:rsidRPr="009159B6">
        <w:t>.  The AIS information can be merged with the authorities RCMS information using, for example, an OPC data link.</w:t>
      </w:r>
    </w:p>
    <w:p w14:paraId="7EAB0DB9" w14:textId="41D783DE" w:rsidR="00FB795C" w:rsidRPr="009159B6" w:rsidRDefault="00FB795C">
      <w:pPr>
        <w:pStyle w:val="Heading1"/>
        <w:jc w:val="both"/>
        <w:pPrChange w:id="3748" w:author="usuario" w:date="2020-09-01T16:50:00Z">
          <w:pPr>
            <w:pStyle w:val="Heading1"/>
          </w:pPr>
        </w:pPrChange>
      </w:pPr>
      <w:bookmarkStart w:id="3749" w:name="_Toc49294915"/>
      <w:r w:rsidRPr="009159B6">
        <w:t>MAINTENANCE AND TESTING</w:t>
      </w:r>
      <w:bookmarkEnd w:id="3749"/>
    </w:p>
    <w:p w14:paraId="03EAAD06" w14:textId="77777777" w:rsidR="00641559" w:rsidRPr="009159B6" w:rsidRDefault="00641559">
      <w:pPr>
        <w:pStyle w:val="Heading1separatationline"/>
        <w:jc w:val="both"/>
        <w:pPrChange w:id="3750" w:author="usuario" w:date="2020-09-01T16:50:00Z">
          <w:pPr>
            <w:pStyle w:val="Heading1separatationline"/>
          </w:pPr>
        </w:pPrChange>
      </w:pPr>
    </w:p>
    <w:p w14:paraId="033A6B25" w14:textId="5CFC7CB2" w:rsidR="00FB795C" w:rsidRPr="009159B6" w:rsidRDefault="00FB795C" w:rsidP="00913551">
      <w:pPr>
        <w:pStyle w:val="Heading2"/>
      </w:pPr>
      <w:bookmarkStart w:id="3751" w:name="_Toc49294916"/>
      <w:r w:rsidRPr="009159B6">
        <w:t>General</w:t>
      </w:r>
      <w:bookmarkEnd w:id="3751"/>
    </w:p>
    <w:p w14:paraId="5D48975F" w14:textId="77777777" w:rsidR="00641559" w:rsidRPr="009159B6" w:rsidRDefault="00641559">
      <w:pPr>
        <w:pStyle w:val="Heading2separationline"/>
        <w:jc w:val="both"/>
        <w:pPrChange w:id="3752" w:author="usuario" w:date="2020-09-01T16:50:00Z">
          <w:pPr>
            <w:pStyle w:val="Heading2separationline"/>
          </w:pPr>
        </w:pPrChange>
      </w:pPr>
    </w:p>
    <w:p w14:paraId="732D2482" w14:textId="77777777" w:rsidR="00FB795C" w:rsidRPr="009159B6" w:rsidRDefault="00FB795C">
      <w:pPr>
        <w:pStyle w:val="BodyText"/>
        <w:jc w:val="both"/>
        <w:pPrChange w:id="3753" w:author="usuario" w:date="2020-09-01T16:50:00Z">
          <w:pPr>
            <w:pStyle w:val="BodyText"/>
          </w:pPr>
        </w:pPrChange>
      </w:pPr>
      <w:r w:rsidRPr="009159B6">
        <w:t>Modern Control and Monitoring equipment use solid state technology which over the years has proven to be reliable.  Due to the nature of its manufacture field repair is not usually practicable and repair by replacement policies are normally adopted.</w:t>
      </w:r>
    </w:p>
    <w:p w14:paraId="25DE86AB" w14:textId="44E40821" w:rsidR="00FB795C" w:rsidRPr="009159B6" w:rsidRDefault="00FB795C" w:rsidP="00913551">
      <w:pPr>
        <w:pStyle w:val="Heading2"/>
      </w:pPr>
      <w:bookmarkStart w:id="3754" w:name="_Toc49294917"/>
      <w:r w:rsidRPr="009159B6">
        <w:t>Outstation Equipment</w:t>
      </w:r>
      <w:bookmarkEnd w:id="3754"/>
    </w:p>
    <w:p w14:paraId="7B18B40C" w14:textId="77777777" w:rsidR="00641559" w:rsidRPr="009159B6" w:rsidRDefault="00641559">
      <w:pPr>
        <w:pStyle w:val="Heading2separationline"/>
        <w:jc w:val="both"/>
        <w:pPrChange w:id="3755" w:author="usuario" w:date="2020-09-01T16:50:00Z">
          <w:pPr>
            <w:pStyle w:val="Heading2separationline"/>
          </w:pPr>
        </w:pPrChange>
      </w:pPr>
    </w:p>
    <w:p w14:paraId="64E106D7" w14:textId="7DC03D4C" w:rsidR="00FB795C" w:rsidRPr="009159B6" w:rsidRDefault="00FB795C">
      <w:pPr>
        <w:pStyle w:val="Heading3"/>
        <w:jc w:val="both"/>
        <w:pPrChange w:id="3756" w:author="usuario" w:date="2020-09-01T16:50:00Z">
          <w:pPr>
            <w:pStyle w:val="Heading3"/>
          </w:pPr>
        </w:pPrChange>
      </w:pPr>
      <w:bookmarkStart w:id="3757" w:name="_Ref462486598"/>
      <w:bookmarkStart w:id="3758" w:name="_Toc49294918"/>
      <w:r w:rsidRPr="009159B6">
        <w:t>The system at the outstation can comprise the following equipment:</w:t>
      </w:r>
      <w:bookmarkEnd w:id="3757"/>
      <w:bookmarkEnd w:id="3758"/>
    </w:p>
    <w:p w14:paraId="27D05334" w14:textId="3BCA2F4C" w:rsidR="00FB795C" w:rsidRPr="009159B6" w:rsidRDefault="00641559">
      <w:pPr>
        <w:pStyle w:val="Bullet1"/>
        <w:jc w:val="both"/>
        <w:pPrChange w:id="3759" w:author="usuario" w:date="2020-09-01T16:50:00Z">
          <w:pPr>
            <w:pStyle w:val="Bullet1"/>
          </w:pPr>
        </w:pPrChange>
      </w:pPr>
      <w:r w:rsidRPr="009159B6">
        <w:t>c</w:t>
      </w:r>
      <w:r w:rsidR="00FB795C" w:rsidRPr="009159B6">
        <w:t>entral processor containing circuitry that assembles parallel input data from the on-site plant e.g. lights, radiobeacons, racons, power supplies etc. into a serial digital signal format;</w:t>
      </w:r>
    </w:p>
    <w:p w14:paraId="7E14B758" w14:textId="5027A315" w:rsidR="00FB795C" w:rsidRPr="009159B6" w:rsidRDefault="00641559">
      <w:pPr>
        <w:pStyle w:val="Bullet1"/>
        <w:jc w:val="both"/>
        <w:pPrChange w:id="3760" w:author="usuario" w:date="2020-09-01T16:50:00Z">
          <w:pPr>
            <w:pStyle w:val="Bullet1"/>
          </w:pPr>
        </w:pPrChange>
      </w:pPr>
      <w:r w:rsidRPr="009159B6">
        <w:t>e</w:t>
      </w:r>
      <w:r w:rsidR="00FB795C" w:rsidRPr="009159B6">
        <w:t>quipment sensors and controllers to and from the onsite plant;</w:t>
      </w:r>
    </w:p>
    <w:p w14:paraId="7BCAB9C7" w14:textId="20AB7AD8" w:rsidR="00FB795C" w:rsidRPr="009159B6" w:rsidRDefault="00641559">
      <w:pPr>
        <w:pStyle w:val="Bullet1"/>
        <w:jc w:val="both"/>
        <w:pPrChange w:id="3761" w:author="usuario" w:date="2020-09-01T16:50:00Z">
          <w:pPr>
            <w:pStyle w:val="Bullet1"/>
          </w:pPr>
        </w:pPrChange>
      </w:pPr>
      <w:r w:rsidRPr="009159B6">
        <w:t>s</w:t>
      </w:r>
      <w:r w:rsidR="00FB795C" w:rsidRPr="009159B6">
        <w:t>ignal processing unit for connection to the communications means;</w:t>
      </w:r>
    </w:p>
    <w:p w14:paraId="2B460F97" w14:textId="00A87955" w:rsidR="00FB795C" w:rsidRPr="009159B6" w:rsidRDefault="00641559">
      <w:pPr>
        <w:pStyle w:val="Bullet1"/>
        <w:jc w:val="both"/>
        <w:pPrChange w:id="3762" w:author="usuario" w:date="2020-09-01T16:50:00Z">
          <w:pPr>
            <w:pStyle w:val="Bullet1"/>
          </w:pPr>
        </w:pPrChange>
      </w:pPr>
      <w:r w:rsidRPr="009159B6">
        <w:t>a</w:t>
      </w:r>
      <w:r w:rsidR="008D5F70" w:rsidRPr="009159B6">
        <w:t xml:space="preserve"> communication</w:t>
      </w:r>
      <w:r w:rsidR="00FB795C" w:rsidRPr="009159B6">
        <w:t xml:space="preserve"> means (VHF, GSM, CDMA, satellite, etc.);</w:t>
      </w:r>
    </w:p>
    <w:p w14:paraId="39D0D6EB" w14:textId="68649329" w:rsidR="00FB795C" w:rsidRPr="009159B6" w:rsidRDefault="00641559">
      <w:pPr>
        <w:pStyle w:val="Bullet1"/>
        <w:jc w:val="both"/>
        <w:pPrChange w:id="3763" w:author="usuario" w:date="2020-09-01T16:50:00Z">
          <w:pPr>
            <w:pStyle w:val="Bullet1"/>
          </w:pPr>
        </w:pPrChange>
      </w:pPr>
      <w:r w:rsidRPr="009159B6">
        <w:t>t</w:t>
      </w:r>
      <w:r w:rsidR="00FB795C" w:rsidRPr="009159B6">
        <w:t>ransmitter/receiver aerial;</w:t>
      </w:r>
    </w:p>
    <w:p w14:paraId="1BD1BEA7" w14:textId="29E81073" w:rsidR="00FB795C" w:rsidRPr="009159B6" w:rsidRDefault="00641559">
      <w:pPr>
        <w:pStyle w:val="Bullet1"/>
        <w:jc w:val="both"/>
        <w:pPrChange w:id="3764" w:author="usuario" w:date="2020-09-01T16:50:00Z">
          <w:pPr>
            <w:pStyle w:val="Bullet1"/>
          </w:pPr>
        </w:pPrChange>
      </w:pPr>
      <w:r w:rsidRPr="009159B6">
        <w:t>p</w:t>
      </w:r>
      <w:r w:rsidR="00FB795C" w:rsidRPr="009159B6">
        <w:t>ower supply.</w:t>
      </w:r>
    </w:p>
    <w:p w14:paraId="588BD8DE" w14:textId="77777777" w:rsidR="00FB795C" w:rsidRPr="009159B6" w:rsidRDefault="00FB795C">
      <w:pPr>
        <w:pStyle w:val="BodyText"/>
        <w:jc w:val="both"/>
        <w:pPrChange w:id="3765" w:author="usuario" w:date="2020-09-01T16:50:00Z">
          <w:pPr>
            <w:pStyle w:val="BodyText"/>
          </w:pPr>
        </w:pPrChange>
      </w:pPr>
      <w:r w:rsidRPr="009159B6">
        <w:t>The equipment mentioned above can be designed to operate with extended maintenance intervals (12 months or more).  Maintenance visits should be carried out by suitably trained staff provided with adequate test equipment and documentation.  A maintenance visit would typically include the following items:</w:t>
      </w:r>
    </w:p>
    <w:p w14:paraId="080BB270" w14:textId="1523C7DF" w:rsidR="00FB795C" w:rsidRPr="009159B6" w:rsidRDefault="00641559">
      <w:pPr>
        <w:pStyle w:val="Bullet1"/>
        <w:jc w:val="both"/>
        <w:pPrChange w:id="3766" w:author="usuario" w:date="2020-09-01T16:50:00Z">
          <w:pPr>
            <w:pStyle w:val="Bullet1"/>
          </w:pPr>
        </w:pPrChange>
      </w:pPr>
      <w:r w:rsidRPr="009159B6">
        <w:t>v</w:t>
      </w:r>
      <w:r w:rsidR="00FB795C" w:rsidRPr="009159B6">
        <w:t>isual inspection of all equipment and connectors;</w:t>
      </w:r>
    </w:p>
    <w:p w14:paraId="43C93AD8" w14:textId="4DEC8260" w:rsidR="00FB795C" w:rsidRPr="009159B6" w:rsidRDefault="00641559">
      <w:pPr>
        <w:pStyle w:val="Bullet1"/>
        <w:jc w:val="both"/>
        <w:pPrChange w:id="3767" w:author="usuario" w:date="2020-09-01T16:50:00Z">
          <w:pPr>
            <w:pStyle w:val="Bullet1"/>
          </w:pPr>
        </w:pPrChange>
      </w:pPr>
      <w:r w:rsidRPr="009159B6">
        <w:t>m</w:t>
      </w:r>
      <w:r w:rsidR="00FB795C" w:rsidRPr="009159B6">
        <w:t>easure all system power supply outputs;</w:t>
      </w:r>
    </w:p>
    <w:p w14:paraId="19E3473D" w14:textId="4AA3797E" w:rsidR="00FB795C" w:rsidRPr="009159B6" w:rsidRDefault="00641559">
      <w:pPr>
        <w:pStyle w:val="Bullet1"/>
        <w:jc w:val="both"/>
        <w:pPrChange w:id="3768" w:author="usuario" w:date="2020-09-01T16:50:00Z">
          <w:pPr>
            <w:pStyle w:val="Bullet1"/>
          </w:pPr>
        </w:pPrChange>
      </w:pPr>
      <w:r w:rsidRPr="009159B6">
        <w:t>c</w:t>
      </w:r>
      <w:r w:rsidR="00FB795C" w:rsidRPr="009159B6">
        <w:t>heck all control and monitoring functions;</w:t>
      </w:r>
    </w:p>
    <w:p w14:paraId="3F30AFAC" w14:textId="3E417B84" w:rsidR="00FB795C" w:rsidRPr="009159B6" w:rsidRDefault="00641559">
      <w:pPr>
        <w:pStyle w:val="Bullet1"/>
        <w:jc w:val="both"/>
        <w:pPrChange w:id="3769" w:author="usuario" w:date="2020-09-01T16:50:00Z">
          <w:pPr>
            <w:pStyle w:val="Bullet1"/>
          </w:pPr>
        </w:pPrChange>
      </w:pPr>
      <w:r w:rsidRPr="009159B6">
        <w:t>c</w:t>
      </w:r>
      <w:r w:rsidR="00FB795C" w:rsidRPr="009159B6">
        <w:t>heck communications link(s);</w:t>
      </w:r>
    </w:p>
    <w:p w14:paraId="49D04262" w14:textId="4C524B59" w:rsidR="00FB795C" w:rsidRPr="009159B6" w:rsidRDefault="00641559">
      <w:pPr>
        <w:pStyle w:val="Bullet1"/>
        <w:jc w:val="both"/>
        <w:pPrChange w:id="3770" w:author="usuario" w:date="2020-09-01T16:50:00Z">
          <w:pPr>
            <w:pStyle w:val="Bullet1"/>
          </w:pPr>
        </w:pPrChange>
      </w:pPr>
      <w:r w:rsidRPr="009159B6">
        <w:t>o</w:t>
      </w:r>
      <w:r w:rsidR="00FB795C" w:rsidRPr="009159B6">
        <w:t>ther items specified by the manufacturer.</w:t>
      </w:r>
    </w:p>
    <w:p w14:paraId="558F8ED4" w14:textId="0C2179AA" w:rsidR="00FB795C" w:rsidRPr="009159B6" w:rsidRDefault="00FB795C" w:rsidP="00913551">
      <w:pPr>
        <w:pStyle w:val="Heading2"/>
      </w:pPr>
      <w:bookmarkStart w:id="3771" w:name="_Toc49294919"/>
      <w:r w:rsidRPr="009159B6">
        <w:t>Base Station Equipment</w:t>
      </w:r>
      <w:bookmarkEnd w:id="3771"/>
    </w:p>
    <w:p w14:paraId="7B452A8C" w14:textId="77777777" w:rsidR="00641559" w:rsidRPr="009159B6" w:rsidRDefault="00641559">
      <w:pPr>
        <w:pStyle w:val="Heading2separationline"/>
        <w:jc w:val="both"/>
        <w:pPrChange w:id="3772" w:author="usuario" w:date="2020-09-01T16:50:00Z">
          <w:pPr>
            <w:pStyle w:val="Heading2separationline"/>
          </w:pPr>
        </w:pPrChange>
      </w:pPr>
    </w:p>
    <w:p w14:paraId="7F674410" w14:textId="277E3B1E" w:rsidR="00FB795C" w:rsidRPr="009159B6" w:rsidRDefault="00FB795C">
      <w:pPr>
        <w:pStyle w:val="Heading3"/>
        <w:jc w:val="both"/>
        <w:pPrChange w:id="3773" w:author="usuario" w:date="2020-09-01T16:50:00Z">
          <w:pPr>
            <w:pStyle w:val="Heading3"/>
          </w:pPr>
        </w:pPrChange>
      </w:pPr>
      <w:bookmarkStart w:id="3774" w:name="_Toc49294920"/>
      <w:r w:rsidRPr="009159B6">
        <w:t>The equipment at the base station can comprise the following equipment:</w:t>
      </w:r>
      <w:bookmarkEnd w:id="3774"/>
    </w:p>
    <w:p w14:paraId="37AB0CFA" w14:textId="40DC922D" w:rsidR="00FB795C" w:rsidRPr="009159B6" w:rsidRDefault="00641559">
      <w:pPr>
        <w:pStyle w:val="Bullet1"/>
        <w:jc w:val="both"/>
        <w:pPrChange w:id="3775" w:author="usuario" w:date="2020-09-01T16:50:00Z">
          <w:pPr>
            <w:pStyle w:val="Bullet1"/>
          </w:pPr>
        </w:pPrChange>
      </w:pPr>
      <w:r w:rsidRPr="009159B6">
        <w:t>a</w:t>
      </w:r>
      <w:r w:rsidR="008D5F70" w:rsidRPr="009159B6">
        <w:t>ll equipment mentioned in s</w:t>
      </w:r>
      <w:r w:rsidR="00FB795C" w:rsidRPr="009159B6">
        <w:t>ectio</w:t>
      </w:r>
      <w:r w:rsidRPr="009159B6">
        <w:t xml:space="preserve">n </w:t>
      </w:r>
      <w:r w:rsidRPr="005D1DDE">
        <w:fldChar w:fldCharType="begin"/>
      </w:r>
      <w:r w:rsidRPr="009159B6">
        <w:instrText xml:space="preserve"> REF _Ref462486598 \r \h </w:instrText>
      </w:r>
      <w:r w:rsidR="006031D6" w:rsidRPr="009159B6">
        <w:instrText xml:space="preserve"> \* MERGEFORMAT </w:instrText>
      </w:r>
      <w:r w:rsidRPr="005D1DDE">
        <w:rPr>
          <w:rPrChange w:id="3776" w:author="usuario" w:date="2020-09-01T16:59:00Z">
            <w:rPr/>
          </w:rPrChange>
        </w:rPr>
        <w:fldChar w:fldCharType="separate"/>
      </w:r>
      <w:r w:rsidRPr="009159B6">
        <w:t>10.2.1</w:t>
      </w:r>
      <w:r w:rsidRPr="005D1DDE">
        <w:fldChar w:fldCharType="end"/>
      </w:r>
      <w:r w:rsidR="00FB795C" w:rsidRPr="009159B6">
        <w:t>;</w:t>
      </w:r>
    </w:p>
    <w:p w14:paraId="381DB3B4" w14:textId="29EC095F" w:rsidR="00FB795C" w:rsidRPr="009159B6" w:rsidRDefault="00641559">
      <w:pPr>
        <w:pStyle w:val="Bullet1"/>
        <w:jc w:val="both"/>
        <w:pPrChange w:id="3777" w:author="usuario" w:date="2020-09-01T16:50:00Z">
          <w:pPr>
            <w:pStyle w:val="Bullet1"/>
          </w:pPr>
        </w:pPrChange>
      </w:pPr>
      <w:r w:rsidRPr="009159B6">
        <w:t>d</w:t>
      </w:r>
      <w:r w:rsidR="00FB795C" w:rsidRPr="009159B6">
        <w:t>isplay and keyboard units;</w:t>
      </w:r>
    </w:p>
    <w:p w14:paraId="6683D4E8" w14:textId="5A5EBDB3" w:rsidR="00FB795C" w:rsidRPr="009159B6" w:rsidRDefault="00641559">
      <w:pPr>
        <w:pStyle w:val="Bullet1"/>
        <w:jc w:val="both"/>
        <w:pPrChange w:id="3778" w:author="usuario" w:date="2020-09-01T16:50:00Z">
          <w:pPr>
            <w:pStyle w:val="Bullet1"/>
          </w:pPr>
        </w:pPrChange>
      </w:pPr>
      <w:r w:rsidRPr="009159B6">
        <w:t>d</w:t>
      </w:r>
      <w:r w:rsidR="00FB795C" w:rsidRPr="009159B6">
        <w:t>ata storage units;</w:t>
      </w:r>
    </w:p>
    <w:p w14:paraId="6A8BC449" w14:textId="442501AB" w:rsidR="00FB795C" w:rsidRPr="009159B6" w:rsidRDefault="00641559">
      <w:pPr>
        <w:pStyle w:val="Bullet1"/>
        <w:jc w:val="both"/>
        <w:pPrChange w:id="3779" w:author="usuario" w:date="2020-09-01T16:50:00Z">
          <w:pPr>
            <w:pStyle w:val="Bullet1"/>
          </w:pPr>
        </w:pPrChange>
      </w:pPr>
      <w:r w:rsidRPr="009159B6">
        <w:t>r</w:t>
      </w:r>
      <w:r w:rsidR="00FB795C" w:rsidRPr="009159B6">
        <w:t>ecording equipment;</w:t>
      </w:r>
    </w:p>
    <w:p w14:paraId="0EF615F7" w14:textId="05663800" w:rsidR="00FB795C" w:rsidRPr="009159B6" w:rsidRDefault="00641559">
      <w:pPr>
        <w:pStyle w:val="Bullet1"/>
        <w:jc w:val="both"/>
        <w:pPrChange w:id="3780" w:author="usuario" w:date="2020-09-01T16:50:00Z">
          <w:pPr>
            <w:pStyle w:val="Bullet1"/>
          </w:pPr>
        </w:pPrChange>
      </w:pPr>
      <w:r w:rsidRPr="009159B6">
        <w:lastRenderedPageBreak/>
        <w:t>a</w:t>
      </w:r>
      <w:r w:rsidR="00FB795C" w:rsidRPr="009159B6">
        <w:t>larm units;</w:t>
      </w:r>
    </w:p>
    <w:p w14:paraId="11B5585C" w14:textId="4D16426F" w:rsidR="00FB795C" w:rsidRPr="009159B6" w:rsidRDefault="00641559">
      <w:pPr>
        <w:pStyle w:val="Bullet1"/>
        <w:jc w:val="both"/>
        <w:pPrChange w:id="3781" w:author="usuario" w:date="2020-09-01T16:50:00Z">
          <w:pPr>
            <w:pStyle w:val="Bullet1"/>
          </w:pPr>
        </w:pPrChange>
      </w:pPr>
      <w:r w:rsidRPr="009159B6">
        <w:t>p</w:t>
      </w:r>
      <w:r w:rsidR="00FB795C" w:rsidRPr="009159B6">
        <w:t>ower supplies with Uninterruptible Power Supply (UPS) backup.</w:t>
      </w:r>
    </w:p>
    <w:p w14:paraId="750B7AAA" w14:textId="77777777" w:rsidR="00FB795C" w:rsidRPr="009159B6" w:rsidRDefault="00FB795C">
      <w:pPr>
        <w:pStyle w:val="BodyText"/>
        <w:jc w:val="both"/>
        <w:pPrChange w:id="3782" w:author="usuario" w:date="2020-09-01T16:50:00Z">
          <w:pPr>
            <w:pStyle w:val="BodyText"/>
          </w:pPr>
        </w:pPrChange>
      </w:pPr>
      <w:r w:rsidRPr="009159B6">
        <w:t>As with the outstation the base station equipment can be designed to operate with an annual or greater period between planned maintenance and would include the items listed above.</w:t>
      </w:r>
    </w:p>
    <w:p w14:paraId="546DC344" w14:textId="69FF6FA4" w:rsidR="00FB795C" w:rsidRPr="009159B6" w:rsidRDefault="00FB795C" w:rsidP="00913551">
      <w:pPr>
        <w:pStyle w:val="Heading2"/>
      </w:pPr>
      <w:bookmarkStart w:id="3783" w:name="_Toc49294921"/>
      <w:r w:rsidRPr="009159B6">
        <w:t>Maintenance Procedures</w:t>
      </w:r>
      <w:bookmarkEnd w:id="3783"/>
    </w:p>
    <w:p w14:paraId="076AE62F" w14:textId="77777777" w:rsidR="00641559" w:rsidRPr="009159B6" w:rsidRDefault="00641559">
      <w:pPr>
        <w:pStyle w:val="Heading2separationline"/>
        <w:jc w:val="both"/>
        <w:pPrChange w:id="3784" w:author="usuario" w:date="2020-09-01T16:50:00Z">
          <w:pPr>
            <w:pStyle w:val="Heading2separationline"/>
          </w:pPr>
        </w:pPrChange>
      </w:pPr>
    </w:p>
    <w:p w14:paraId="11E8FD1E" w14:textId="77777777" w:rsidR="00FB795C" w:rsidRPr="009159B6" w:rsidRDefault="00FB795C">
      <w:pPr>
        <w:pStyle w:val="BodyText"/>
        <w:jc w:val="both"/>
        <w:pPrChange w:id="3785" w:author="usuario" w:date="2020-09-01T16:50:00Z">
          <w:pPr>
            <w:pStyle w:val="BodyText"/>
          </w:pPr>
        </w:pPrChange>
      </w:pPr>
      <w:r w:rsidRPr="009159B6">
        <w:t>Maintenance procedures should be prepared to cover routine and breakdown / event maintenance.</w:t>
      </w:r>
    </w:p>
    <w:p w14:paraId="32433394" w14:textId="77777777" w:rsidR="00FB795C" w:rsidRPr="009159B6" w:rsidRDefault="00FB795C">
      <w:pPr>
        <w:pStyle w:val="BodyText"/>
        <w:jc w:val="both"/>
        <w:pPrChange w:id="3786" w:author="usuario" w:date="2020-09-01T16:50:00Z">
          <w:pPr>
            <w:pStyle w:val="BodyText"/>
          </w:pPr>
        </w:pPrChange>
      </w:pPr>
      <w:r w:rsidRPr="009159B6">
        <w:t>Detailed maintenance procedures should be prepared prior to the commissioning of the equipment and include the following details:</w:t>
      </w:r>
    </w:p>
    <w:p w14:paraId="571E79C6" w14:textId="3A2A18C8" w:rsidR="00FB795C" w:rsidRPr="009159B6" w:rsidRDefault="00641559">
      <w:pPr>
        <w:pStyle w:val="Bullet1"/>
        <w:jc w:val="both"/>
        <w:pPrChange w:id="3787" w:author="usuario" w:date="2020-09-01T16:50:00Z">
          <w:pPr>
            <w:pStyle w:val="Bullet1"/>
          </w:pPr>
        </w:pPrChange>
      </w:pPr>
      <w:r w:rsidRPr="009159B6">
        <w:t>e</w:t>
      </w:r>
      <w:r w:rsidR="00FB795C" w:rsidRPr="009159B6">
        <w:t>quipment handbooks and diagrams;</w:t>
      </w:r>
    </w:p>
    <w:p w14:paraId="473285EF" w14:textId="796E7506" w:rsidR="00FB795C" w:rsidRPr="009159B6" w:rsidRDefault="00641559">
      <w:pPr>
        <w:pStyle w:val="Bullet1"/>
        <w:jc w:val="both"/>
        <w:pPrChange w:id="3788" w:author="usuario" w:date="2020-09-01T16:50:00Z">
          <w:pPr>
            <w:pStyle w:val="Bullet1"/>
          </w:pPr>
        </w:pPrChange>
      </w:pPr>
      <w:r w:rsidRPr="009159B6">
        <w:t>e</w:t>
      </w:r>
      <w:r w:rsidR="00FB795C" w:rsidRPr="009159B6">
        <w:t>quipment performance criteria and working limits;</w:t>
      </w:r>
    </w:p>
    <w:p w14:paraId="7848F5F7" w14:textId="2E0AF07D" w:rsidR="00FB795C" w:rsidRPr="009159B6" w:rsidRDefault="00641559">
      <w:pPr>
        <w:pStyle w:val="Bullet1"/>
        <w:jc w:val="both"/>
        <w:pPrChange w:id="3789" w:author="usuario" w:date="2020-09-01T16:50:00Z">
          <w:pPr>
            <w:pStyle w:val="Bullet1"/>
          </w:pPr>
        </w:pPrChange>
      </w:pPr>
      <w:r w:rsidRPr="009159B6">
        <w:t>e</w:t>
      </w:r>
      <w:r w:rsidR="00FB795C" w:rsidRPr="009159B6">
        <w:t>quipment test procedures;</w:t>
      </w:r>
    </w:p>
    <w:p w14:paraId="22110443" w14:textId="6D3233EA" w:rsidR="00FB795C" w:rsidRPr="009159B6" w:rsidRDefault="00641559">
      <w:pPr>
        <w:pStyle w:val="Bullet1"/>
        <w:jc w:val="both"/>
        <w:pPrChange w:id="3790" w:author="usuario" w:date="2020-09-01T16:50:00Z">
          <w:pPr>
            <w:pStyle w:val="Bullet1"/>
          </w:pPr>
        </w:pPrChange>
      </w:pPr>
      <w:r w:rsidRPr="009159B6">
        <w:t>e</w:t>
      </w:r>
      <w:r w:rsidR="00FB795C" w:rsidRPr="009159B6">
        <w:t>quipment test results;</w:t>
      </w:r>
    </w:p>
    <w:p w14:paraId="01DD37D0" w14:textId="74BAFD09" w:rsidR="00FB795C" w:rsidRPr="009159B6" w:rsidRDefault="00641559">
      <w:pPr>
        <w:pStyle w:val="Bullet1"/>
        <w:jc w:val="both"/>
        <w:pPrChange w:id="3791" w:author="usuario" w:date="2020-09-01T16:50:00Z">
          <w:pPr>
            <w:pStyle w:val="Bullet1"/>
          </w:pPr>
        </w:pPrChange>
      </w:pPr>
      <w:r w:rsidRPr="009159B6">
        <w:t>e</w:t>
      </w:r>
      <w:r w:rsidR="00FB795C" w:rsidRPr="009159B6">
        <w:t>quipment test equipment schedule;</w:t>
      </w:r>
    </w:p>
    <w:p w14:paraId="1EB2E641" w14:textId="080DC328" w:rsidR="00FB795C" w:rsidRPr="009159B6" w:rsidRDefault="00641559">
      <w:pPr>
        <w:pStyle w:val="Bullet1"/>
        <w:jc w:val="both"/>
        <w:pPrChange w:id="3792" w:author="usuario" w:date="2020-09-01T16:50:00Z">
          <w:pPr>
            <w:pStyle w:val="Bullet1"/>
          </w:pPr>
        </w:pPrChange>
      </w:pPr>
      <w:r w:rsidRPr="009159B6">
        <w:t>e</w:t>
      </w:r>
      <w:r w:rsidR="00FB795C" w:rsidRPr="009159B6">
        <w:t>quipment repair documentation and repair procedures.</w:t>
      </w:r>
    </w:p>
    <w:p w14:paraId="50380E3A" w14:textId="13049406" w:rsidR="00FB795C" w:rsidRPr="009159B6" w:rsidRDefault="00FB795C" w:rsidP="00913551">
      <w:pPr>
        <w:pStyle w:val="Heading2"/>
      </w:pPr>
      <w:bookmarkStart w:id="3793" w:name="_Toc49294922"/>
      <w:r w:rsidRPr="009159B6">
        <w:t>Maintenance Personnel</w:t>
      </w:r>
      <w:bookmarkEnd w:id="3793"/>
    </w:p>
    <w:p w14:paraId="31AF7064" w14:textId="77777777" w:rsidR="00641559" w:rsidRPr="009159B6" w:rsidRDefault="00641559">
      <w:pPr>
        <w:pStyle w:val="Heading2separationline"/>
        <w:jc w:val="both"/>
        <w:pPrChange w:id="3794" w:author="usuario" w:date="2020-09-01T16:50:00Z">
          <w:pPr>
            <w:pStyle w:val="Heading2separationline"/>
          </w:pPr>
        </w:pPrChange>
      </w:pPr>
    </w:p>
    <w:p w14:paraId="1186A3E9" w14:textId="77777777" w:rsidR="00FB795C" w:rsidRPr="009159B6" w:rsidRDefault="00FB795C">
      <w:pPr>
        <w:pStyle w:val="BodyText"/>
        <w:jc w:val="both"/>
        <w:pPrChange w:id="3795" w:author="usuario" w:date="2020-09-01T16:50:00Z">
          <w:pPr>
            <w:pStyle w:val="BodyText"/>
          </w:pPr>
        </w:pPrChange>
      </w:pPr>
      <w:r w:rsidRPr="009159B6">
        <w:t>Routine maintenance and repair can be carried out by each of the following methods:</w:t>
      </w:r>
    </w:p>
    <w:p w14:paraId="754AD724" w14:textId="29C58673" w:rsidR="00FB795C" w:rsidRPr="009159B6" w:rsidRDefault="00641559">
      <w:pPr>
        <w:pStyle w:val="Bullet1"/>
        <w:jc w:val="both"/>
        <w:pPrChange w:id="3796" w:author="usuario" w:date="2020-09-01T16:50:00Z">
          <w:pPr>
            <w:pStyle w:val="Bullet1"/>
          </w:pPr>
        </w:pPrChange>
      </w:pPr>
      <w:r w:rsidRPr="009159B6">
        <w:t>i</w:t>
      </w:r>
      <w:r w:rsidR="00FB795C" w:rsidRPr="009159B6">
        <w:t>n house maintenance personnel;</w:t>
      </w:r>
    </w:p>
    <w:p w14:paraId="532C7471" w14:textId="0140AF1B" w:rsidR="00FB795C" w:rsidRPr="009159B6" w:rsidRDefault="00641559">
      <w:pPr>
        <w:pStyle w:val="Bullet1"/>
        <w:jc w:val="both"/>
        <w:pPrChange w:id="3797" w:author="usuario" w:date="2020-09-01T16:50:00Z">
          <w:pPr>
            <w:pStyle w:val="Bullet1"/>
          </w:pPr>
        </w:pPrChange>
      </w:pPr>
      <w:r w:rsidRPr="009159B6">
        <w:t>t</w:t>
      </w:r>
      <w:r w:rsidR="00FB795C" w:rsidRPr="009159B6">
        <w:t>hird parties;</w:t>
      </w:r>
    </w:p>
    <w:p w14:paraId="6B7BF056" w14:textId="3C975445" w:rsidR="00FB795C" w:rsidRPr="009159B6" w:rsidRDefault="00641559">
      <w:pPr>
        <w:pStyle w:val="Bullet1"/>
        <w:jc w:val="both"/>
        <w:pPrChange w:id="3798" w:author="usuario" w:date="2020-09-01T16:50:00Z">
          <w:pPr>
            <w:pStyle w:val="Bullet1"/>
          </w:pPr>
        </w:pPrChange>
      </w:pPr>
      <w:r w:rsidRPr="009159B6">
        <w:t>e</w:t>
      </w:r>
      <w:r w:rsidR="00FB795C" w:rsidRPr="009159B6">
        <w:t>quipment suppliers.</w:t>
      </w:r>
    </w:p>
    <w:p w14:paraId="0CBFF28E" w14:textId="77777777" w:rsidR="00FB795C" w:rsidRPr="009159B6" w:rsidRDefault="00FB795C">
      <w:pPr>
        <w:pStyle w:val="BodyText"/>
        <w:jc w:val="both"/>
        <w:pPrChange w:id="3799" w:author="usuario" w:date="2020-09-01T16:50:00Z">
          <w:pPr>
            <w:pStyle w:val="BodyText"/>
          </w:pPr>
        </w:pPrChange>
      </w:pPr>
      <w:r w:rsidRPr="009159B6">
        <w:t>In all cases, maintenance personnel should be suitably qualified and trained in all aspects of the equipment concerned.</w:t>
      </w:r>
    </w:p>
    <w:p w14:paraId="3AC8E6DC" w14:textId="14889E78" w:rsidR="00FB795C" w:rsidRPr="009159B6" w:rsidRDefault="00FB795C" w:rsidP="00913551">
      <w:pPr>
        <w:pStyle w:val="Heading2"/>
      </w:pPr>
      <w:bookmarkStart w:id="3800" w:name="_Toc49294923"/>
      <w:r w:rsidRPr="009159B6">
        <w:t>Maintenance Philosophy</w:t>
      </w:r>
      <w:bookmarkEnd w:id="3800"/>
    </w:p>
    <w:p w14:paraId="583410A6" w14:textId="77777777" w:rsidR="00641559" w:rsidRPr="009159B6" w:rsidRDefault="00641559">
      <w:pPr>
        <w:pStyle w:val="Heading2separationline"/>
        <w:jc w:val="both"/>
        <w:pPrChange w:id="3801" w:author="usuario" w:date="2020-09-01T16:50:00Z">
          <w:pPr>
            <w:pStyle w:val="Heading2separationline"/>
          </w:pPr>
        </w:pPrChange>
      </w:pPr>
    </w:p>
    <w:p w14:paraId="484D6561" w14:textId="77777777" w:rsidR="00FB795C" w:rsidRPr="009159B6" w:rsidRDefault="00FB795C">
      <w:pPr>
        <w:pStyle w:val="BodyText"/>
        <w:jc w:val="both"/>
        <w:pPrChange w:id="3802" w:author="usuario" w:date="2020-09-01T16:50:00Z">
          <w:pPr>
            <w:pStyle w:val="BodyText"/>
          </w:pPr>
        </w:pPrChange>
      </w:pPr>
      <w:r w:rsidRPr="009159B6">
        <w:t>Careful consideration should be given by the Authority operating the equipment to agree the philosophy to be adopted when carrying out maintenance on control and monitoring equipment, for example:</w:t>
      </w:r>
    </w:p>
    <w:p w14:paraId="5C3723D0" w14:textId="327AFA75" w:rsidR="00FB795C" w:rsidRPr="009159B6" w:rsidRDefault="00641559">
      <w:pPr>
        <w:pStyle w:val="Bullet1"/>
        <w:jc w:val="both"/>
        <w:pPrChange w:id="3803" w:author="usuario" w:date="2020-09-01T16:50:00Z">
          <w:pPr>
            <w:pStyle w:val="Bullet1"/>
          </w:pPr>
        </w:pPrChange>
      </w:pPr>
      <w:r w:rsidRPr="009159B6">
        <w:t>d</w:t>
      </w:r>
      <w:r w:rsidR="00FB795C" w:rsidRPr="009159B6">
        <w:t>uplication of equipment to provide redundancy;</w:t>
      </w:r>
    </w:p>
    <w:p w14:paraId="4A65B9C7" w14:textId="6B821D9F" w:rsidR="00FB795C" w:rsidRPr="009159B6" w:rsidRDefault="00641559">
      <w:pPr>
        <w:pStyle w:val="Bullet1"/>
        <w:jc w:val="both"/>
        <w:pPrChange w:id="3804" w:author="usuario" w:date="2020-09-01T16:50:00Z">
          <w:pPr>
            <w:pStyle w:val="Bullet1"/>
          </w:pPr>
        </w:pPrChange>
      </w:pPr>
      <w:r w:rsidRPr="009159B6">
        <w:t>m</w:t>
      </w:r>
      <w:r w:rsidR="00FB795C" w:rsidRPr="009159B6">
        <w:t>odular replacement;</w:t>
      </w:r>
    </w:p>
    <w:p w14:paraId="3B94F19E" w14:textId="06996DF8" w:rsidR="00FB795C" w:rsidRPr="009159B6" w:rsidRDefault="00641559">
      <w:pPr>
        <w:pStyle w:val="Bullet1"/>
        <w:jc w:val="both"/>
        <w:pPrChange w:id="3805" w:author="usuario" w:date="2020-09-01T16:50:00Z">
          <w:pPr>
            <w:pStyle w:val="Bullet1"/>
          </w:pPr>
        </w:pPrChange>
      </w:pPr>
      <w:r w:rsidRPr="009159B6">
        <w:t>w</w:t>
      </w:r>
      <w:r w:rsidR="00FB795C" w:rsidRPr="009159B6">
        <w:t>ho repairs module and turnaround time;</w:t>
      </w:r>
    </w:p>
    <w:p w14:paraId="5C060A92" w14:textId="58F573A4" w:rsidR="00FB795C" w:rsidRPr="009159B6" w:rsidRDefault="00641559">
      <w:pPr>
        <w:pStyle w:val="Bullet1"/>
        <w:jc w:val="both"/>
        <w:pPrChange w:id="3806" w:author="usuario" w:date="2020-09-01T16:50:00Z">
          <w:pPr>
            <w:pStyle w:val="Bullet1"/>
          </w:pPr>
        </w:pPrChange>
      </w:pPr>
      <w:r w:rsidRPr="009159B6">
        <w:t>i</w:t>
      </w:r>
      <w:r w:rsidR="00FB795C" w:rsidRPr="009159B6">
        <w:t>n-house / third part</w:t>
      </w:r>
      <w:r w:rsidR="008D5F70" w:rsidRPr="009159B6">
        <w:t>y / supplier</w:t>
      </w:r>
      <w:r w:rsidR="00FB795C" w:rsidRPr="009159B6">
        <w:t xml:space="preserve"> maintenance and repair;</w:t>
      </w:r>
    </w:p>
    <w:p w14:paraId="6ED06A83" w14:textId="5BC7A96D" w:rsidR="00FB795C" w:rsidRPr="009159B6" w:rsidRDefault="00641559">
      <w:pPr>
        <w:pStyle w:val="Bullet1"/>
        <w:jc w:val="both"/>
        <w:pPrChange w:id="3807" w:author="usuario" w:date="2020-09-01T16:50:00Z">
          <w:pPr>
            <w:pStyle w:val="Bullet1"/>
          </w:pPr>
        </w:pPrChange>
      </w:pPr>
      <w:r w:rsidRPr="009159B6">
        <w:t>m</w:t>
      </w:r>
      <w:r w:rsidR="00FB795C" w:rsidRPr="009159B6">
        <w:t>aintenance agreement;</w:t>
      </w:r>
    </w:p>
    <w:p w14:paraId="4C931DDF" w14:textId="5C95AC2E" w:rsidR="00FB795C" w:rsidRPr="009159B6" w:rsidRDefault="00641559">
      <w:pPr>
        <w:pStyle w:val="Bullet1"/>
        <w:jc w:val="both"/>
        <w:pPrChange w:id="3808" w:author="usuario" w:date="2020-09-01T16:50:00Z">
          <w:pPr>
            <w:pStyle w:val="Bullet1"/>
          </w:pPr>
        </w:pPrChange>
      </w:pPr>
      <w:r w:rsidRPr="009159B6">
        <w:t>s</w:t>
      </w:r>
      <w:r w:rsidR="00FB795C" w:rsidRPr="009159B6">
        <w:t>oftware changes and upgrades, configuration management;</w:t>
      </w:r>
    </w:p>
    <w:p w14:paraId="42EDDEA3" w14:textId="66C83075" w:rsidR="00FB795C" w:rsidRPr="009159B6" w:rsidRDefault="00641559">
      <w:pPr>
        <w:pStyle w:val="Bullet1"/>
        <w:jc w:val="both"/>
        <w:pPrChange w:id="3809" w:author="usuario" w:date="2020-09-01T16:50:00Z">
          <w:pPr>
            <w:pStyle w:val="Bullet1"/>
          </w:pPr>
        </w:pPrChange>
      </w:pPr>
      <w:r w:rsidRPr="009159B6">
        <w:t>r</w:t>
      </w:r>
      <w:r w:rsidR="00FB795C" w:rsidRPr="009159B6">
        <w:t>emote diagnostics.</w:t>
      </w:r>
    </w:p>
    <w:p w14:paraId="28CA37E6" w14:textId="77777777" w:rsidR="00641559" w:rsidRPr="009159B6" w:rsidRDefault="00641559">
      <w:pPr>
        <w:spacing w:after="200" w:line="276" w:lineRule="auto"/>
        <w:jc w:val="both"/>
        <w:rPr>
          <w:rFonts w:asciiTheme="majorHAnsi" w:eastAsiaTheme="majorEastAsia" w:hAnsiTheme="majorHAnsi" w:cstheme="majorBidi"/>
          <w:b/>
          <w:bCs/>
          <w:caps/>
          <w:color w:val="407EC9"/>
          <w:sz w:val="28"/>
          <w:szCs w:val="24"/>
        </w:rPr>
        <w:pPrChange w:id="3810" w:author="usuario" w:date="2020-09-01T16:50:00Z">
          <w:pPr>
            <w:spacing w:after="200" w:line="276" w:lineRule="auto"/>
          </w:pPr>
        </w:pPrChange>
      </w:pPr>
      <w:r w:rsidRPr="009159B6">
        <w:br w:type="page"/>
      </w:r>
    </w:p>
    <w:p w14:paraId="3A82D8E6" w14:textId="75FDE86B" w:rsidR="00FB795C" w:rsidRPr="009159B6" w:rsidRDefault="00FB795C">
      <w:pPr>
        <w:pStyle w:val="Heading1"/>
        <w:jc w:val="both"/>
        <w:pPrChange w:id="3811" w:author="usuario" w:date="2020-09-01T16:50:00Z">
          <w:pPr>
            <w:pStyle w:val="Heading1"/>
          </w:pPr>
        </w:pPrChange>
      </w:pPr>
      <w:bookmarkStart w:id="3812" w:name="_Toc49294924"/>
      <w:r w:rsidRPr="009159B6">
        <w:lastRenderedPageBreak/>
        <w:t>DOCUMENTATION AND TRAINING</w:t>
      </w:r>
      <w:bookmarkEnd w:id="3812"/>
    </w:p>
    <w:p w14:paraId="4C240864" w14:textId="77777777" w:rsidR="00641559" w:rsidRPr="009159B6" w:rsidRDefault="00641559">
      <w:pPr>
        <w:pStyle w:val="Heading1separatationline"/>
        <w:jc w:val="both"/>
        <w:pPrChange w:id="3813" w:author="usuario" w:date="2020-09-01T16:50:00Z">
          <w:pPr>
            <w:pStyle w:val="Heading1separatationline"/>
          </w:pPr>
        </w:pPrChange>
      </w:pPr>
    </w:p>
    <w:p w14:paraId="48C7C68C" w14:textId="1D62C31D" w:rsidR="00FB795C" w:rsidRPr="009159B6" w:rsidRDefault="00FB795C" w:rsidP="00913551">
      <w:pPr>
        <w:pStyle w:val="Heading2"/>
      </w:pPr>
      <w:bookmarkStart w:id="3814" w:name="_Toc49294925"/>
      <w:r w:rsidRPr="009159B6">
        <w:t>Documentation</w:t>
      </w:r>
      <w:bookmarkEnd w:id="3814"/>
    </w:p>
    <w:p w14:paraId="70E400C1" w14:textId="77777777" w:rsidR="00641559" w:rsidRPr="009159B6" w:rsidRDefault="00641559">
      <w:pPr>
        <w:pStyle w:val="Heading2separationline"/>
        <w:jc w:val="both"/>
        <w:pPrChange w:id="3815" w:author="usuario" w:date="2020-09-01T16:50:00Z">
          <w:pPr>
            <w:pStyle w:val="Heading2separationline"/>
          </w:pPr>
        </w:pPrChange>
      </w:pPr>
    </w:p>
    <w:p w14:paraId="3318BE47" w14:textId="77777777" w:rsidR="00FB795C" w:rsidRPr="009159B6" w:rsidRDefault="00FB795C">
      <w:pPr>
        <w:pStyle w:val="BodyText"/>
        <w:jc w:val="both"/>
        <w:pPrChange w:id="3816" w:author="usuario" w:date="2020-09-01T16:50:00Z">
          <w:pPr>
            <w:pStyle w:val="BodyText"/>
          </w:pPr>
        </w:pPrChange>
      </w:pPr>
      <w:r w:rsidRPr="009159B6">
        <w:t>It is recommended that all documentation, including drawings, should be provided before the equipment is commissioned and accepted for the operational purposes.  Sufficient copies will be required for the base, outstations and maintenance personnel.</w:t>
      </w:r>
    </w:p>
    <w:p w14:paraId="57488654" w14:textId="77777777" w:rsidR="00FB795C" w:rsidRPr="009159B6" w:rsidRDefault="00FB795C">
      <w:pPr>
        <w:pStyle w:val="BodyText"/>
        <w:jc w:val="both"/>
        <w:pPrChange w:id="3817" w:author="usuario" w:date="2020-09-01T16:50:00Z">
          <w:pPr>
            <w:pStyle w:val="BodyText"/>
          </w:pPr>
        </w:pPrChange>
      </w:pPr>
      <w:r w:rsidRPr="009159B6">
        <w:t>The documentation should include the following:</w:t>
      </w:r>
    </w:p>
    <w:p w14:paraId="14562ADF" w14:textId="55FDE241" w:rsidR="00FB795C" w:rsidRPr="009159B6" w:rsidRDefault="00460026">
      <w:pPr>
        <w:pStyle w:val="Bullet1"/>
        <w:jc w:val="both"/>
        <w:pPrChange w:id="3818" w:author="usuario" w:date="2020-09-01T16:50:00Z">
          <w:pPr>
            <w:pStyle w:val="Bullet1"/>
          </w:pPr>
        </w:pPrChange>
      </w:pPr>
      <w:r w:rsidRPr="009159B6">
        <w:t>f</w:t>
      </w:r>
      <w:r w:rsidR="00FB795C" w:rsidRPr="009159B6">
        <w:t>unctional description;</w:t>
      </w:r>
    </w:p>
    <w:p w14:paraId="48B76522" w14:textId="625199C1" w:rsidR="00FB795C" w:rsidRPr="009159B6" w:rsidRDefault="00460026">
      <w:pPr>
        <w:pStyle w:val="Bullet1"/>
        <w:jc w:val="both"/>
        <w:pPrChange w:id="3819" w:author="usuario" w:date="2020-09-01T16:50:00Z">
          <w:pPr>
            <w:pStyle w:val="Bullet1"/>
          </w:pPr>
        </w:pPrChange>
      </w:pPr>
      <w:r w:rsidRPr="009159B6">
        <w:t>t</w:t>
      </w:r>
      <w:r w:rsidR="00FB795C" w:rsidRPr="009159B6">
        <w:t>echnical specifications;</w:t>
      </w:r>
    </w:p>
    <w:p w14:paraId="3EAFA510" w14:textId="46C6F01A" w:rsidR="00FB795C" w:rsidRPr="009159B6" w:rsidRDefault="00460026">
      <w:pPr>
        <w:pStyle w:val="Bullet1"/>
        <w:jc w:val="both"/>
        <w:pPrChange w:id="3820" w:author="usuario" w:date="2020-09-01T16:50:00Z">
          <w:pPr>
            <w:pStyle w:val="Bullet1"/>
          </w:pPr>
        </w:pPrChange>
      </w:pPr>
      <w:r w:rsidRPr="009159B6">
        <w:t>l</w:t>
      </w:r>
      <w:r w:rsidR="00FB795C" w:rsidRPr="009159B6">
        <w:t>ayout diagrams;</w:t>
      </w:r>
    </w:p>
    <w:p w14:paraId="735C3D3D" w14:textId="6D6B1AE1" w:rsidR="00FB795C" w:rsidRPr="009159B6" w:rsidRDefault="00460026">
      <w:pPr>
        <w:pStyle w:val="Bullet1"/>
        <w:jc w:val="both"/>
        <w:pPrChange w:id="3821" w:author="usuario" w:date="2020-09-01T16:50:00Z">
          <w:pPr>
            <w:pStyle w:val="Bullet1"/>
          </w:pPr>
        </w:pPrChange>
      </w:pPr>
      <w:r w:rsidRPr="009159B6">
        <w:t>c</w:t>
      </w:r>
      <w:r w:rsidR="00FB795C" w:rsidRPr="009159B6">
        <w:t>ircuit drawing;</w:t>
      </w:r>
    </w:p>
    <w:p w14:paraId="34A6329D" w14:textId="49F9272E" w:rsidR="00FB795C" w:rsidRPr="009159B6" w:rsidRDefault="00460026">
      <w:pPr>
        <w:pStyle w:val="Bullet1"/>
        <w:jc w:val="both"/>
        <w:pPrChange w:id="3822" w:author="usuario" w:date="2020-09-01T16:50:00Z">
          <w:pPr>
            <w:pStyle w:val="Bullet1"/>
          </w:pPr>
        </w:pPrChange>
      </w:pPr>
      <w:r w:rsidRPr="009159B6">
        <w:t>a</w:t>
      </w:r>
      <w:r w:rsidR="00FB795C" w:rsidRPr="009159B6">
        <w:t>ssembly drawings;</w:t>
      </w:r>
    </w:p>
    <w:p w14:paraId="66F088C6" w14:textId="7E150197" w:rsidR="00FB795C" w:rsidRPr="009159B6" w:rsidRDefault="00460026">
      <w:pPr>
        <w:pStyle w:val="Bullet1"/>
        <w:jc w:val="both"/>
        <w:pPrChange w:id="3823" w:author="usuario" w:date="2020-09-01T16:50:00Z">
          <w:pPr>
            <w:pStyle w:val="Bullet1"/>
          </w:pPr>
        </w:pPrChange>
      </w:pPr>
      <w:r w:rsidRPr="009159B6">
        <w:t>w</w:t>
      </w:r>
      <w:r w:rsidR="00FB795C" w:rsidRPr="009159B6">
        <w:t>iring diagrams;</w:t>
      </w:r>
    </w:p>
    <w:p w14:paraId="34BC08AB" w14:textId="00665419" w:rsidR="00FB795C" w:rsidRPr="009159B6" w:rsidRDefault="00460026">
      <w:pPr>
        <w:pStyle w:val="Bullet1"/>
        <w:jc w:val="both"/>
        <w:pPrChange w:id="3824" w:author="usuario" w:date="2020-09-01T16:50:00Z">
          <w:pPr>
            <w:pStyle w:val="Bullet1"/>
          </w:pPr>
        </w:pPrChange>
      </w:pPr>
      <w:r w:rsidRPr="009159B6">
        <w:t>i</w:t>
      </w:r>
      <w:r w:rsidR="00FB795C" w:rsidRPr="009159B6">
        <w:t>nstallation drawings;</w:t>
      </w:r>
    </w:p>
    <w:p w14:paraId="2CA561D0" w14:textId="670AD8A6" w:rsidR="00FB795C" w:rsidRPr="009159B6" w:rsidRDefault="00460026">
      <w:pPr>
        <w:pStyle w:val="Bullet1"/>
        <w:jc w:val="both"/>
        <w:pPrChange w:id="3825" w:author="usuario" w:date="2020-09-01T16:50:00Z">
          <w:pPr>
            <w:pStyle w:val="Bullet1"/>
          </w:pPr>
        </w:pPrChange>
      </w:pPr>
      <w:r w:rsidRPr="009159B6">
        <w:t>c</w:t>
      </w:r>
      <w:r w:rsidR="00FB795C" w:rsidRPr="009159B6">
        <w:t>onfiguration software and corresponding user manuals;</w:t>
      </w:r>
    </w:p>
    <w:p w14:paraId="5FA62C4C" w14:textId="3B721838" w:rsidR="00FB795C" w:rsidRPr="009159B6" w:rsidRDefault="00460026">
      <w:pPr>
        <w:pStyle w:val="Bullet1"/>
        <w:jc w:val="both"/>
        <w:rPr>
          <w:ins w:id="3826" w:author="Mariano Marpegan" w:date="2020-08-25T21:29:00Z"/>
        </w:rPr>
        <w:pPrChange w:id="3827" w:author="usuario" w:date="2020-09-01T16:50:00Z">
          <w:pPr>
            <w:pStyle w:val="Bullet1"/>
          </w:pPr>
        </w:pPrChange>
      </w:pPr>
      <w:r w:rsidRPr="009159B6">
        <w:t>o</w:t>
      </w:r>
      <w:r w:rsidR="00FB795C" w:rsidRPr="009159B6">
        <w:t>perating and functional procedures;</w:t>
      </w:r>
    </w:p>
    <w:p w14:paraId="2317FCEE" w14:textId="3BD17131" w:rsidR="00191E5B" w:rsidRPr="009159B6" w:rsidRDefault="00191E5B">
      <w:pPr>
        <w:pStyle w:val="Bullet1"/>
        <w:jc w:val="both"/>
        <w:pPrChange w:id="3828" w:author="usuario" w:date="2020-09-01T16:50:00Z">
          <w:pPr>
            <w:pStyle w:val="Bullet1"/>
          </w:pPr>
        </w:pPrChange>
      </w:pPr>
      <w:ins w:id="3829" w:author="Mariano Marpegan" w:date="2020-08-25T21:29:00Z">
        <w:r w:rsidRPr="009159B6">
          <w:t>failure procedures;</w:t>
        </w:r>
      </w:ins>
    </w:p>
    <w:p w14:paraId="04FE413F" w14:textId="5F331314" w:rsidR="00FB795C" w:rsidRPr="009159B6" w:rsidRDefault="00460026">
      <w:pPr>
        <w:pStyle w:val="Bullet1"/>
        <w:jc w:val="both"/>
        <w:pPrChange w:id="3830" w:author="usuario" w:date="2020-09-01T16:50:00Z">
          <w:pPr>
            <w:pStyle w:val="Bullet1"/>
          </w:pPr>
        </w:pPrChange>
      </w:pPr>
      <w:r w:rsidRPr="009159B6">
        <w:t>r</w:t>
      </w:r>
      <w:r w:rsidR="00FB795C" w:rsidRPr="009159B6">
        <w:t>epair procedures;</w:t>
      </w:r>
    </w:p>
    <w:p w14:paraId="2919B500" w14:textId="6CAACC26" w:rsidR="00FB795C" w:rsidRPr="009159B6" w:rsidRDefault="00460026">
      <w:pPr>
        <w:pStyle w:val="Bullet1"/>
        <w:jc w:val="both"/>
        <w:pPrChange w:id="3831" w:author="usuario" w:date="2020-09-01T16:50:00Z">
          <w:pPr>
            <w:pStyle w:val="Bullet1"/>
          </w:pPr>
        </w:pPrChange>
      </w:pPr>
      <w:r w:rsidRPr="009159B6">
        <w:t>t</w:t>
      </w:r>
      <w:r w:rsidR="00FB795C" w:rsidRPr="009159B6">
        <w:t>est procedures;</w:t>
      </w:r>
    </w:p>
    <w:p w14:paraId="5A4193CB" w14:textId="53A40F5F" w:rsidR="00FB795C" w:rsidRPr="009159B6" w:rsidRDefault="00460026">
      <w:pPr>
        <w:pStyle w:val="Bullet1"/>
        <w:jc w:val="both"/>
        <w:pPrChange w:id="3832" w:author="usuario" w:date="2020-09-01T16:50:00Z">
          <w:pPr>
            <w:pStyle w:val="Bullet1"/>
          </w:pPr>
        </w:pPrChange>
      </w:pPr>
      <w:r w:rsidRPr="009159B6">
        <w:t>t</w:t>
      </w:r>
      <w:r w:rsidR="00FB795C" w:rsidRPr="009159B6">
        <w:t>est sheets;</w:t>
      </w:r>
    </w:p>
    <w:p w14:paraId="20CFC7F0" w14:textId="780EF139" w:rsidR="00FB795C" w:rsidRPr="009159B6" w:rsidRDefault="00460026">
      <w:pPr>
        <w:pStyle w:val="Bullet1"/>
        <w:jc w:val="both"/>
        <w:pPrChange w:id="3833" w:author="usuario" w:date="2020-09-01T16:50:00Z">
          <w:pPr>
            <w:pStyle w:val="Bullet1"/>
          </w:pPr>
        </w:pPrChange>
      </w:pPr>
      <w:r w:rsidRPr="009159B6">
        <w:t>a</w:t>
      </w:r>
      <w:r w:rsidR="00FB795C" w:rsidRPr="009159B6">
        <w:t>cceptance procedures;</w:t>
      </w:r>
    </w:p>
    <w:p w14:paraId="5E35F8F5" w14:textId="3D04EFF7" w:rsidR="00FB795C" w:rsidRPr="009159B6" w:rsidRDefault="00460026">
      <w:pPr>
        <w:pStyle w:val="Bullet1"/>
        <w:jc w:val="both"/>
        <w:pPrChange w:id="3834" w:author="usuario" w:date="2020-09-01T16:50:00Z">
          <w:pPr>
            <w:pStyle w:val="Bullet1"/>
          </w:pPr>
        </w:pPrChange>
      </w:pPr>
      <w:r w:rsidRPr="009159B6">
        <w:t>a</w:t>
      </w:r>
      <w:r w:rsidR="00FB795C" w:rsidRPr="009159B6">
        <w:t>cceptance test sheet.</w:t>
      </w:r>
    </w:p>
    <w:p w14:paraId="579CC6BD" w14:textId="0176A08A" w:rsidR="00FB795C" w:rsidRPr="009159B6" w:rsidRDefault="00FB795C" w:rsidP="00913551">
      <w:pPr>
        <w:pStyle w:val="Heading2"/>
      </w:pPr>
      <w:bookmarkStart w:id="3835" w:name="_Toc49294926"/>
      <w:r w:rsidRPr="009159B6">
        <w:t>Training</w:t>
      </w:r>
      <w:bookmarkEnd w:id="3835"/>
    </w:p>
    <w:p w14:paraId="3EF97E63" w14:textId="77777777" w:rsidR="00460026" w:rsidRPr="009159B6" w:rsidRDefault="00460026">
      <w:pPr>
        <w:pStyle w:val="Heading2separationline"/>
        <w:jc w:val="both"/>
        <w:pPrChange w:id="3836" w:author="usuario" w:date="2020-09-01T16:50:00Z">
          <w:pPr>
            <w:pStyle w:val="Heading2separationline"/>
          </w:pPr>
        </w:pPrChange>
      </w:pPr>
    </w:p>
    <w:p w14:paraId="3481248A" w14:textId="77777777" w:rsidR="00FB795C" w:rsidRPr="009159B6" w:rsidRDefault="00FB795C">
      <w:pPr>
        <w:pStyle w:val="BodyText"/>
        <w:jc w:val="both"/>
        <w:pPrChange w:id="3837" w:author="usuario" w:date="2020-09-01T16:50:00Z">
          <w:pPr>
            <w:pStyle w:val="BodyText"/>
          </w:pPr>
        </w:pPrChange>
      </w:pPr>
      <w:r w:rsidRPr="009159B6">
        <w:t>Training should be provided to match the sophistication of the system and the skills of the staff involved in the operation and maintenance of the system.  Such training should be scheduled to match the implementation programme and should be defined in the light of what the trainee shall be able to do at the end of the period of training.  Simple systems will require less training, for example, electro-mechanical systems.  Larger computer based systems will require a wider range of training modules as detailed below:</w:t>
      </w:r>
    </w:p>
    <w:p w14:paraId="5963A0D7" w14:textId="35FBBE86" w:rsidR="00FB795C" w:rsidRPr="009159B6" w:rsidRDefault="00460026">
      <w:pPr>
        <w:pStyle w:val="Bullet1"/>
        <w:jc w:val="both"/>
        <w:pPrChange w:id="3838" w:author="usuario" w:date="2020-09-01T16:50:00Z">
          <w:pPr>
            <w:pStyle w:val="Bullet1"/>
          </w:pPr>
        </w:pPrChange>
      </w:pPr>
      <w:r w:rsidRPr="009159B6">
        <w:t>o</w:t>
      </w:r>
      <w:r w:rsidR="00FB795C" w:rsidRPr="009159B6">
        <w:t>perational knowledge of the control and monitoring equipment;</w:t>
      </w:r>
    </w:p>
    <w:p w14:paraId="5E1E48B9" w14:textId="59BDFF76" w:rsidR="00FB795C" w:rsidRPr="009159B6" w:rsidRDefault="00460026">
      <w:pPr>
        <w:pStyle w:val="Bullet1"/>
        <w:jc w:val="both"/>
        <w:pPrChange w:id="3839" w:author="usuario" w:date="2020-09-01T16:50:00Z">
          <w:pPr>
            <w:pStyle w:val="Bullet1"/>
          </w:pPr>
        </w:pPrChange>
      </w:pPr>
      <w:r w:rsidRPr="009159B6">
        <w:t>p</w:t>
      </w:r>
      <w:r w:rsidR="00FB795C" w:rsidRPr="009159B6">
        <w:t>rincipal of the operation and control of outstation equipment;</w:t>
      </w:r>
    </w:p>
    <w:p w14:paraId="4AD8BB45" w14:textId="7B2FE14B" w:rsidR="00FB795C" w:rsidRPr="009159B6" w:rsidRDefault="00460026">
      <w:pPr>
        <w:pStyle w:val="Bullet1"/>
        <w:jc w:val="both"/>
        <w:pPrChange w:id="3840" w:author="usuario" w:date="2020-09-01T16:50:00Z">
          <w:pPr>
            <w:pStyle w:val="Bullet1"/>
          </w:pPr>
        </w:pPrChange>
      </w:pPr>
      <w:r w:rsidRPr="009159B6">
        <w:t>m</w:t>
      </w:r>
      <w:r w:rsidR="00FB795C" w:rsidRPr="009159B6">
        <w:t>aintenance and repairs of outstation hardware;</w:t>
      </w:r>
    </w:p>
    <w:p w14:paraId="77952CA4" w14:textId="79592601" w:rsidR="00FB795C" w:rsidRPr="009159B6" w:rsidRDefault="00460026">
      <w:pPr>
        <w:pStyle w:val="Bullet1"/>
        <w:jc w:val="both"/>
        <w:pPrChange w:id="3841" w:author="usuario" w:date="2020-09-01T16:50:00Z">
          <w:pPr>
            <w:pStyle w:val="Bullet1"/>
          </w:pPr>
        </w:pPrChange>
      </w:pPr>
      <w:r w:rsidRPr="009159B6">
        <w:t>c</w:t>
      </w:r>
      <w:r w:rsidR="00FB795C" w:rsidRPr="009159B6">
        <w:t>onfiguration of outstation software;</w:t>
      </w:r>
    </w:p>
    <w:p w14:paraId="30DE82F8" w14:textId="56159F5A" w:rsidR="00FB795C" w:rsidRPr="009159B6" w:rsidRDefault="00460026">
      <w:pPr>
        <w:pStyle w:val="Bullet1"/>
        <w:jc w:val="both"/>
        <w:pPrChange w:id="3842" w:author="usuario" w:date="2020-09-01T16:50:00Z">
          <w:pPr>
            <w:pStyle w:val="Bullet1"/>
          </w:pPr>
        </w:pPrChange>
      </w:pPr>
      <w:r w:rsidRPr="009159B6">
        <w:t>c</w:t>
      </w:r>
      <w:r w:rsidR="00FB795C" w:rsidRPr="009159B6">
        <w:t>onfiguration of base station database and displays;</w:t>
      </w:r>
    </w:p>
    <w:p w14:paraId="63533371" w14:textId="0AC7EEF6" w:rsidR="00FB795C" w:rsidRPr="009159B6" w:rsidRDefault="00460026">
      <w:pPr>
        <w:pStyle w:val="Bullet1"/>
        <w:jc w:val="both"/>
        <w:pPrChange w:id="3843" w:author="usuario" w:date="2020-09-01T16:50:00Z">
          <w:pPr>
            <w:pStyle w:val="Bullet1"/>
          </w:pPr>
        </w:pPrChange>
      </w:pPr>
      <w:r w:rsidRPr="009159B6">
        <w:t>c</w:t>
      </w:r>
      <w:r w:rsidR="00FB795C" w:rsidRPr="009159B6">
        <w:t>onfiguration of base station system software.</w:t>
      </w:r>
    </w:p>
    <w:p w14:paraId="09E95D9B" w14:textId="7DA58276" w:rsidR="00FB795C" w:rsidRPr="009159B6" w:rsidRDefault="00460026">
      <w:pPr>
        <w:pStyle w:val="Bullet1"/>
        <w:jc w:val="both"/>
        <w:pPrChange w:id="3844" w:author="usuario" w:date="2020-09-01T16:50:00Z">
          <w:pPr>
            <w:pStyle w:val="Bullet1"/>
          </w:pPr>
        </w:pPrChange>
      </w:pPr>
      <w:r w:rsidRPr="009159B6">
        <w:t>s</w:t>
      </w:r>
      <w:r w:rsidR="00FB795C" w:rsidRPr="009159B6">
        <w:t>ystem architecture.</w:t>
      </w:r>
    </w:p>
    <w:p w14:paraId="3F00056C" w14:textId="77777777" w:rsidR="00522F44" w:rsidRPr="009159B6" w:rsidRDefault="00522F44">
      <w:pPr>
        <w:pStyle w:val="BodyText"/>
        <w:jc w:val="both"/>
        <w:rPr>
          <w:ins w:id="3845" w:author="Mariano Marpegan" w:date="2020-08-25T21:30:00Z"/>
        </w:rPr>
        <w:pPrChange w:id="3846" w:author="usuario" w:date="2020-09-01T16:50:00Z">
          <w:pPr>
            <w:pStyle w:val="BodyText"/>
          </w:pPr>
        </w:pPrChange>
      </w:pPr>
    </w:p>
    <w:p w14:paraId="73E21F7A" w14:textId="3E4CAF07" w:rsidR="00522F44" w:rsidRPr="009159B6" w:rsidRDefault="00522F44">
      <w:pPr>
        <w:pStyle w:val="BodyText"/>
        <w:jc w:val="both"/>
        <w:rPr>
          <w:ins w:id="3847" w:author="Mariano Marpegan" w:date="2020-08-25T21:30:00Z"/>
        </w:rPr>
        <w:pPrChange w:id="3848" w:author="usuario" w:date="2020-09-01T16:50:00Z">
          <w:pPr>
            <w:pStyle w:val="BodyText"/>
          </w:pPr>
        </w:pPrChange>
      </w:pPr>
      <w:ins w:id="3849" w:author="Mariano Marpegan" w:date="2020-08-25T21:30:00Z">
        <w:r w:rsidRPr="009159B6">
          <w:lastRenderedPageBreak/>
          <w:t xml:space="preserve">In the light of L2 Model Courses for the Training of Technical Personnel, the World-Wide Academy have developed Module 10, “Introduction to Remote Monitoring of AtoN” – Elements 10.1-1 (L2: 10.1.2), module in which they are established all the minimum contents that a monitoring system operator should know. </w:t>
        </w:r>
      </w:ins>
    </w:p>
    <w:p w14:paraId="58B8B7D5" w14:textId="2D0A0157" w:rsidR="00FB795C" w:rsidRPr="009159B6" w:rsidRDefault="00FB795C">
      <w:pPr>
        <w:pStyle w:val="BodyText"/>
        <w:jc w:val="both"/>
        <w:pPrChange w:id="3850" w:author="usuario" w:date="2020-09-01T16:50:00Z">
          <w:pPr>
            <w:pStyle w:val="BodyText"/>
          </w:pPr>
        </w:pPrChange>
      </w:pPr>
      <w:r w:rsidRPr="009159B6">
        <w:t>Training modules should be selected to suit the operational and maintenance philosophy of the authority and the needs of the staff.</w:t>
      </w:r>
    </w:p>
    <w:p w14:paraId="41714CE2" w14:textId="518AE912" w:rsidR="00FB795C" w:rsidRPr="009159B6" w:rsidRDefault="00FB795C">
      <w:pPr>
        <w:pStyle w:val="Heading1"/>
        <w:jc w:val="both"/>
        <w:pPrChange w:id="3851" w:author="usuario" w:date="2020-09-01T16:50:00Z">
          <w:pPr>
            <w:pStyle w:val="Heading1"/>
          </w:pPr>
        </w:pPrChange>
      </w:pPr>
      <w:bookmarkStart w:id="3852" w:name="_Toc49294927"/>
      <w:r w:rsidRPr="009159B6">
        <w:t>FUTURE DEVELOPMENT</w:t>
      </w:r>
      <w:bookmarkEnd w:id="3852"/>
    </w:p>
    <w:p w14:paraId="591C2949" w14:textId="77777777" w:rsidR="00460026" w:rsidRPr="009159B6" w:rsidRDefault="00460026">
      <w:pPr>
        <w:pStyle w:val="Heading1separatationline"/>
        <w:jc w:val="both"/>
        <w:pPrChange w:id="3853" w:author="usuario" w:date="2020-09-01T16:50:00Z">
          <w:pPr>
            <w:pStyle w:val="Heading1separatationline"/>
          </w:pPr>
        </w:pPrChange>
      </w:pPr>
    </w:p>
    <w:p w14:paraId="329F4029" w14:textId="60FBCA09" w:rsidR="00FB795C" w:rsidRPr="009159B6" w:rsidRDefault="00460026" w:rsidP="00913551">
      <w:pPr>
        <w:pStyle w:val="Heading2"/>
      </w:pPr>
      <w:bookmarkStart w:id="3854" w:name="_Toc49294928"/>
      <w:r w:rsidRPr="009159B6">
        <w:t>General</w:t>
      </w:r>
      <w:bookmarkEnd w:id="3854"/>
    </w:p>
    <w:p w14:paraId="750F2498" w14:textId="77777777" w:rsidR="00460026" w:rsidRPr="009159B6" w:rsidRDefault="00460026">
      <w:pPr>
        <w:pStyle w:val="Heading2separationline"/>
        <w:jc w:val="both"/>
        <w:pPrChange w:id="3855" w:author="usuario" w:date="2020-09-01T16:50:00Z">
          <w:pPr>
            <w:pStyle w:val="Heading2separationline"/>
          </w:pPr>
        </w:pPrChange>
      </w:pPr>
    </w:p>
    <w:p w14:paraId="226D385E" w14:textId="61AFBC79" w:rsidR="00FB795C" w:rsidRPr="009159B6" w:rsidRDefault="00FB795C">
      <w:pPr>
        <w:pStyle w:val="BodyText"/>
        <w:jc w:val="both"/>
        <w:pPrChange w:id="3856" w:author="usuario" w:date="2020-09-01T16:50:00Z">
          <w:pPr>
            <w:pStyle w:val="BodyText"/>
          </w:pPr>
        </w:pPrChange>
      </w:pPr>
      <w:r w:rsidRPr="009159B6">
        <w:t xml:space="preserve">Techniques and devices used for Remote Control and Monitoring Systems are constantly under review and development by the manufacturing industry which can lead to reduced equipment costs and improvements in reliability.  These advances in technology however do not mean that systems need to be replaced on a regular basis, but only when a clear advantage can be predicted or demonstrated.  There are numerous cases where equipment installed 10 to 15 years ago is still working satisfactorily.  When a new remote control and monitoring system is acquired, the Purchaser and Supplier will usually define a </w:t>
      </w:r>
      <w:r w:rsidR="00460026" w:rsidRPr="009159B6">
        <w:t>‘</w:t>
      </w:r>
      <w:r w:rsidRPr="009159B6">
        <w:t>working life</w:t>
      </w:r>
      <w:r w:rsidR="00460026" w:rsidRPr="009159B6">
        <w:t>’</w:t>
      </w:r>
      <w:r w:rsidRPr="009159B6">
        <w:t xml:space="preserve"> for t</w:t>
      </w:r>
      <w:r w:rsidR="008D5F70" w:rsidRPr="009159B6">
        <w:t>he system, at time of purchase.</w:t>
      </w:r>
    </w:p>
    <w:p w14:paraId="53182EF6" w14:textId="4EAAF12F" w:rsidR="00FB795C" w:rsidRPr="009159B6" w:rsidRDefault="00460026">
      <w:pPr>
        <w:pStyle w:val="BodyText"/>
        <w:jc w:val="both"/>
        <w:pPrChange w:id="3857" w:author="usuario" w:date="2020-09-01T16:50:00Z">
          <w:pPr>
            <w:pStyle w:val="BodyText"/>
          </w:pPr>
        </w:pPrChange>
      </w:pPr>
      <w:r w:rsidRPr="009159B6">
        <w:t>As more AtoN</w:t>
      </w:r>
      <w:r w:rsidR="00FB795C" w:rsidRPr="009159B6">
        <w:t xml:space="preserve"> are fitted with AtoN AIS it is likely that many authorities will monitor these via AIS if they have access to a Base Station network with appropriate coverage and data processing.</w:t>
      </w:r>
    </w:p>
    <w:p w14:paraId="61CE71C6" w14:textId="0EF380D4" w:rsidR="00FB795C" w:rsidRPr="009159B6" w:rsidRDefault="00FB795C" w:rsidP="00913551">
      <w:pPr>
        <w:pStyle w:val="Heading2"/>
      </w:pPr>
      <w:bookmarkStart w:id="3858" w:name="_Toc49294929"/>
      <w:r w:rsidRPr="009159B6">
        <w:t>Developments</w:t>
      </w:r>
      <w:bookmarkEnd w:id="3858"/>
    </w:p>
    <w:p w14:paraId="2EA1F5F2" w14:textId="77777777" w:rsidR="00460026" w:rsidRPr="009159B6" w:rsidRDefault="00460026">
      <w:pPr>
        <w:pStyle w:val="Heading2separationline"/>
        <w:jc w:val="both"/>
        <w:pPrChange w:id="3859" w:author="usuario" w:date="2020-09-01T16:50:00Z">
          <w:pPr>
            <w:pStyle w:val="Heading2separationline"/>
          </w:pPr>
        </w:pPrChange>
      </w:pPr>
    </w:p>
    <w:p w14:paraId="47EFB409" w14:textId="41DAA6D6" w:rsidR="00FB795C" w:rsidRPr="009159B6" w:rsidRDefault="00FB795C">
      <w:pPr>
        <w:pStyle w:val="BodyText"/>
        <w:jc w:val="both"/>
        <w:pPrChange w:id="3860" w:author="usuario" w:date="2020-09-01T16:50:00Z">
          <w:pPr>
            <w:pStyle w:val="BodyText"/>
          </w:pPr>
        </w:pPrChange>
      </w:pPr>
      <w:r w:rsidRPr="009159B6">
        <w:t>It is anticipated that development will take place in the field of Remote Control and Monitoring and Communications.  The following suggestions are put forw</w:t>
      </w:r>
      <w:r w:rsidR="00460026" w:rsidRPr="009159B6">
        <w:t>ard for consideration.</w:t>
      </w:r>
    </w:p>
    <w:p w14:paraId="51DAA7D1" w14:textId="16650FD8" w:rsidR="00FB795C" w:rsidRPr="009159B6" w:rsidRDefault="00FB795C">
      <w:pPr>
        <w:pStyle w:val="Heading3"/>
        <w:jc w:val="both"/>
        <w:pPrChange w:id="3861" w:author="usuario" w:date="2020-09-01T16:50:00Z">
          <w:pPr>
            <w:pStyle w:val="Heading3"/>
          </w:pPr>
        </w:pPrChange>
      </w:pPr>
      <w:bookmarkStart w:id="3862" w:name="_Toc49294930"/>
      <w:r w:rsidRPr="009159B6">
        <w:t>Energy Consumption</w:t>
      </w:r>
      <w:bookmarkEnd w:id="3862"/>
    </w:p>
    <w:p w14:paraId="4C64E201" w14:textId="77777777" w:rsidR="00FB795C" w:rsidRPr="009159B6" w:rsidRDefault="00FB795C">
      <w:pPr>
        <w:pStyle w:val="BodyText"/>
        <w:jc w:val="both"/>
        <w:pPrChange w:id="3863" w:author="usuario" w:date="2020-09-01T16:50:00Z">
          <w:pPr>
            <w:pStyle w:val="BodyText"/>
          </w:pPr>
        </w:pPrChange>
      </w:pPr>
      <w:r w:rsidRPr="009159B6">
        <w:t>The introduction of more efficient semiconductors and processors, that reduce power supply requirements and enable the use of Monitoring and/or Control and Monitoring Systems where previously power supply restrictions prevented their use, e.g. photovoltaic solar powered stations, buoys.</w:t>
      </w:r>
    </w:p>
    <w:p w14:paraId="553F1B7A" w14:textId="1130DF2C" w:rsidR="00FB795C" w:rsidRPr="009159B6" w:rsidRDefault="00FB795C">
      <w:pPr>
        <w:pStyle w:val="Heading3"/>
        <w:jc w:val="both"/>
        <w:pPrChange w:id="3864" w:author="usuario" w:date="2020-09-01T16:50:00Z">
          <w:pPr>
            <w:pStyle w:val="Heading3"/>
          </w:pPr>
        </w:pPrChange>
      </w:pPr>
      <w:bookmarkStart w:id="3865" w:name="_Toc49294931"/>
      <w:r w:rsidRPr="009159B6">
        <w:t>Interface and Protocol Standardization</w:t>
      </w:r>
      <w:bookmarkEnd w:id="3865"/>
    </w:p>
    <w:p w14:paraId="710DEC5C" w14:textId="77777777" w:rsidR="00FB795C" w:rsidRPr="009159B6" w:rsidRDefault="00FB795C">
      <w:pPr>
        <w:pStyle w:val="BodyText"/>
        <w:jc w:val="both"/>
        <w:pPrChange w:id="3866" w:author="usuario" w:date="2020-09-01T16:50:00Z">
          <w:pPr>
            <w:pStyle w:val="BodyText"/>
          </w:pPr>
        </w:pPrChange>
      </w:pPr>
      <w:r w:rsidRPr="009159B6">
        <w:t>The introduction of combined navigation equipment and control and monitoring equipment will require Authorities to agree to common interface and protocol standards on three levels:</w:t>
      </w:r>
    </w:p>
    <w:p w14:paraId="3E318BD8" w14:textId="1DD37A5C" w:rsidR="00FB795C" w:rsidRPr="009159B6" w:rsidRDefault="00460026">
      <w:pPr>
        <w:pStyle w:val="Bullet1"/>
        <w:jc w:val="both"/>
        <w:pPrChange w:id="3867" w:author="usuario" w:date="2020-09-01T16:50:00Z">
          <w:pPr>
            <w:pStyle w:val="Bullet1"/>
          </w:pPr>
        </w:pPrChange>
      </w:pPr>
      <w:r w:rsidRPr="009159B6">
        <w:t>l</w:t>
      </w:r>
      <w:r w:rsidR="00FB795C" w:rsidRPr="009159B6">
        <w:t>antern / RTU hardware/software interface;</w:t>
      </w:r>
    </w:p>
    <w:p w14:paraId="0DCEB237" w14:textId="4F948B41" w:rsidR="00FB795C" w:rsidRPr="009159B6" w:rsidRDefault="00FB795C">
      <w:pPr>
        <w:pStyle w:val="Bullet1"/>
        <w:jc w:val="both"/>
        <w:pPrChange w:id="3868" w:author="usuario" w:date="2020-09-01T16:50:00Z">
          <w:pPr>
            <w:pStyle w:val="Bullet1"/>
          </w:pPr>
        </w:pPrChange>
      </w:pPr>
      <w:r w:rsidRPr="009159B6">
        <w:t>RTU / RCMS communications protocol;</w:t>
      </w:r>
    </w:p>
    <w:p w14:paraId="4D97AC2A" w14:textId="007CD218" w:rsidR="00FB795C" w:rsidRPr="009159B6" w:rsidRDefault="00FB795C">
      <w:pPr>
        <w:pStyle w:val="Bullet1"/>
        <w:jc w:val="both"/>
        <w:pPrChange w:id="3869" w:author="usuario" w:date="2020-09-01T16:50:00Z">
          <w:pPr>
            <w:pStyle w:val="Bullet1"/>
          </w:pPr>
        </w:pPrChange>
      </w:pPr>
      <w:r w:rsidRPr="009159B6">
        <w:t>RCMS to RCMS data exchange protocol.</w:t>
      </w:r>
    </w:p>
    <w:p w14:paraId="4EB4AC56" w14:textId="68E09F1D" w:rsidR="00FB795C" w:rsidRPr="009159B6" w:rsidRDefault="00FB795C">
      <w:pPr>
        <w:pStyle w:val="BodyText"/>
        <w:jc w:val="both"/>
        <w:pPrChange w:id="3870" w:author="usuario" w:date="2020-09-01T16:50:00Z">
          <w:pPr>
            <w:pStyle w:val="BodyText"/>
          </w:pPr>
        </w:pPrChange>
      </w:pPr>
      <w:r w:rsidRPr="009159B6">
        <w:t>As fi</w:t>
      </w:r>
      <w:r w:rsidR="00460026" w:rsidRPr="009159B6">
        <w:t>rst step, a simple logic level l</w:t>
      </w:r>
      <w:r w:rsidRPr="009159B6">
        <w:t>antern / RTU interface is proposed in section</w:t>
      </w:r>
      <w:r w:rsidR="00460026" w:rsidRPr="009159B6">
        <w:t xml:space="preserve"> </w:t>
      </w:r>
      <w:r w:rsidR="00460026" w:rsidRPr="0027658D">
        <w:fldChar w:fldCharType="begin"/>
      </w:r>
      <w:r w:rsidR="00460026" w:rsidRPr="009159B6">
        <w:instrText xml:space="preserve"> REF _Ref462487017 \r \h </w:instrText>
      </w:r>
      <w:r w:rsidR="006031D6" w:rsidRPr="009159B6">
        <w:instrText xml:space="preserve"> \* MERGEFORMAT </w:instrText>
      </w:r>
      <w:r w:rsidR="00460026" w:rsidRPr="0027658D">
        <w:rPr>
          <w:rPrChange w:id="3871" w:author="usuario" w:date="2020-09-01T16:59:00Z">
            <w:rPr/>
          </w:rPrChange>
        </w:rPr>
        <w:fldChar w:fldCharType="separate"/>
      </w:r>
      <w:r w:rsidR="00460026" w:rsidRPr="009159B6">
        <w:t>5.3.1</w:t>
      </w:r>
      <w:r w:rsidR="00460026" w:rsidRPr="0027658D">
        <w:fldChar w:fldCharType="end"/>
      </w:r>
      <w:r w:rsidRPr="009159B6">
        <w:t xml:space="preserve"> while a serial information exchange protocol remains to be selected and agreed upon.</w:t>
      </w:r>
    </w:p>
    <w:p w14:paraId="04443A5C" w14:textId="2B12EF84" w:rsidR="00FB795C" w:rsidRPr="009159B6" w:rsidRDefault="00FB795C">
      <w:pPr>
        <w:pStyle w:val="Heading3"/>
        <w:jc w:val="both"/>
        <w:pPrChange w:id="3872" w:author="usuario" w:date="2020-09-01T16:50:00Z">
          <w:pPr>
            <w:pStyle w:val="Heading3"/>
          </w:pPr>
        </w:pPrChange>
      </w:pPr>
      <w:bookmarkStart w:id="3873" w:name="_Toc49294932"/>
      <w:r w:rsidRPr="009159B6">
        <w:t>Communications</w:t>
      </w:r>
      <w:bookmarkEnd w:id="3873"/>
    </w:p>
    <w:p w14:paraId="487F8A1A" w14:textId="77777777" w:rsidR="00FB795C" w:rsidRPr="009159B6" w:rsidRDefault="00FB795C">
      <w:pPr>
        <w:pStyle w:val="BodyText"/>
        <w:jc w:val="both"/>
        <w:pPrChange w:id="3874" w:author="usuario" w:date="2020-09-01T16:50:00Z">
          <w:pPr>
            <w:pStyle w:val="BodyText"/>
          </w:pPr>
        </w:pPrChange>
      </w:pPr>
      <w:r w:rsidRPr="009159B6">
        <w:t>New techniques for communication channels providing greater functionality and reliability using systems such as cellular GSM, direct satellite links, Internet, global mobile personal communications by satellite (GMPCS) and low energy consumption radio links.</w:t>
      </w:r>
    </w:p>
    <w:p w14:paraId="5FE1E780" w14:textId="107B72FF" w:rsidR="00FB795C" w:rsidRPr="009159B6" w:rsidRDefault="00FB795C">
      <w:pPr>
        <w:pStyle w:val="Heading3"/>
        <w:jc w:val="both"/>
        <w:pPrChange w:id="3875" w:author="usuario" w:date="2020-09-01T16:50:00Z">
          <w:pPr>
            <w:pStyle w:val="Heading3"/>
          </w:pPr>
        </w:pPrChange>
      </w:pPr>
      <w:bookmarkStart w:id="3876" w:name="_Toc49294933"/>
      <w:r w:rsidRPr="009159B6">
        <w:t>Radio Navigation</w:t>
      </w:r>
      <w:bookmarkEnd w:id="3876"/>
    </w:p>
    <w:p w14:paraId="787B1474" w14:textId="77777777" w:rsidR="00FB795C" w:rsidRPr="009159B6" w:rsidRDefault="00FB795C">
      <w:pPr>
        <w:pStyle w:val="BodyText"/>
        <w:jc w:val="both"/>
        <w:pPrChange w:id="3877" w:author="usuario" w:date="2020-09-01T16:50:00Z">
          <w:pPr>
            <w:pStyle w:val="BodyText"/>
          </w:pPr>
        </w:pPrChange>
      </w:pPr>
      <w:r w:rsidRPr="009159B6">
        <w:t>Introduction of a new and updated World Wide Radionavigation System to provide improved accuracy data and integrity facilitating monitoring the position of floating aids to navigation.</w:t>
      </w:r>
    </w:p>
    <w:p w14:paraId="24CCA91E" w14:textId="77777777" w:rsidR="00FB795C" w:rsidRPr="009159B6" w:rsidRDefault="00FB795C">
      <w:pPr>
        <w:pStyle w:val="BodyText"/>
        <w:jc w:val="both"/>
        <w:pPrChange w:id="3878" w:author="usuario" w:date="2020-09-01T16:50:00Z">
          <w:pPr>
            <w:pStyle w:val="BodyText"/>
          </w:pPr>
        </w:pPrChange>
      </w:pPr>
      <w:r w:rsidRPr="009159B6">
        <w:t>The growing dependence of mariners on radio navigation systems, such as DGPS necessitates high integrity RCMS systems.  This may imply an availability requirement for RCMS exceeding that of the AtoN.</w:t>
      </w:r>
    </w:p>
    <w:p w14:paraId="5A80AADB" w14:textId="6AF76485" w:rsidR="00FB795C" w:rsidRPr="009159B6" w:rsidRDefault="00FB795C">
      <w:pPr>
        <w:pStyle w:val="Heading3"/>
        <w:jc w:val="both"/>
        <w:pPrChange w:id="3879" w:author="usuario" w:date="2020-09-01T16:50:00Z">
          <w:pPr>
            <w:pStyle w:val="Heading3"/>
          </w:pPr>
        </w:pPrChange>
      </w:pPr>
      <w:bookmarkStart w:id="3880" w:name="_Toc49294934"/>
      <w:r w:rsidRPr="009159B6">
        <w:lastRenderedPageBreak/>
        <w:t>Costs</w:t>
      </w:r>
      <w:bookmarkEnd w:id="3880"/>
    </w:p>
    <w:p w14:paraId="46CA258F" w14:textId="2FD831E3" w:rsidR="000379A7" w:rsidRPr="009159B6" w:rsidRDefault="00FB795C">
      <w:pPr>
        <w:pStyle w:val="BodyText"/>
        <w:jc w:val="both"/>
        <w:pPrChange w:id="3881" w:author="usuario" w:date="2020-09-01T16:50:00Z">
          <w:pPr>
            <w:pStyle w:val="BodyText"/>
          </w:pPr>
        </w:pPrChange>
      </w:pPr>
      <w:r w:rsidRPr="009159B6">
        <w:t>Developments in remote control and monitoring equipment are likely to offer lower system costs, reduced energy consumption and greater reliability.</w:t>
      </w:r>
    </w:p>
    <w:p w14:paraId="28EB0472" w14:textId="77777777" w:rsidR="00460026" w:rsidRPr="009159B6" w:rsidRDefault="00460026">
      <w:pPr>
        <w:spacing w:after="200" w:line="276" w:lineRule="auto"/>
        <w:jc w:val="both"/>
        <w:rPr>
          <w:rFonts w:asciiTheme="majorHAnsi" w:eastAsiaTheme="majorEastAsia" w:hAnsiTheme="majorHAnsi" w:cstheme="majorBidi"/>
          <w:b/>
          <w:bCs/>
          <w:caps/>
          <w:color w:val="407EC9"/>
          <w:sz w:val="28"/>
          <w:szCs w:val="24"/>
        </w:rPr>
        <w:pPrChange w:id="3882" w:author="usuario" w:date="2020-09-01T16:50:00Z">
          <w:pPr>
            <w:spacing w:after="200" w:line="276" w:lineRule="auto"/>
          </w:pPr>
        </w:pPrChange>
      </w:pPr>
      <w:bookmarkStart w:id="3883" w:name="_Toc457215592"/>
      <w:r w:rsidRPr="009159B6">
        <w:br w:type="page"/>
      </w:r>
    </w:p>
    <w:p w14:paraId="540FACB9" w14:textId="13FE96C7" w:rsidR="00E069B6" w:rsidRPr="009159B6" w:rsidRDefault="00E069B6">
      <w:pPr>
        <w:pStyle w:val="Heading1"/>
        <w:jc w:val="both"/>
        <w:pPrChange w:id="3884" w:author="usuario" w:date="2020-09-01T16:50:00Z">
          <w:pPr>
            <w:pStyle w:val="Heading1"/>
          </w:pPr>
        </w:pPrChange>
      </w:pPr>
      <w:bookmarkStart w:id="3885" w:name="_Toc49294935"/>
      <w:r w:rsidRPr="009159B6">
        <w:lastRenderedPageBreak/>
        <w:t>DEFINITIONS</w:t>
      </w:r>
      <w:bookmarkEnd w:id="3883"/>
      <w:bookmarkEnd w:id="3885"/>
    </w:p>
    <w:p w14:paraId="786223DF" w14:textId="77777777" w:rsidR="00E069B6" w:rsidRPr="009159B6" w:rsidRDefault="00E069B6">
      <w:pPr>
        <w:pStyle w:val="Heading1separatationline"/>
        <w:jc w:val="both"/>
        <w:pPrChange w:id="3886" w:author="usuario" w:date="2020-09-01T16:50:00Z">
          <w:pPr>
            <w:pStyle w:val="Heading1separatationline"/>
          </w:pPr>
        </w:pPrChange>
      </w:pPr>
    </w:p>
    <w:p w14:paraId="68072D14" w14:textId="146F09C0" w:rsidR="006744D8" w:rsidRPr="009159B6" w:rsidRDefault="00E069B6">
      <w:pPr>
        <w:pStyle w:val="BodyText"/>
        <w:jc w:val="both"/>
        <w:pPrChange w:id="3887" w:author="usuario" w:date="2020-09-01T16:50:00Z">
          <w:pPr>
            <w:pStyle w:val="BodyText"/>
          </w:pPr>
        </w:pPrChange>
      </w:pPr>
      <w:r w:rsidRPr="009159B6">
        <w:t xml:space="preserve">The definition of terms used in this Guideline can be found in the International Dictionary of Marine Aids to Navigation (IALA Dictionary) at </w:t>
      </w:r>
      <w:r w:rsidR="006031D6" w:rsidRPr="0027658D">
        <w:fldChar w:fldCharType="begin"/>
      </w:r>
      <w:r w:rsidR="006031D6" w:rsidRPr="009159B6">
        <w:instrText xml:space="preserve"> HYPERLINK "http://www.iala-aism.org/wiki/dictionary" </w:instrText>
      </w:r>
      <w:r w:rsidR="006031D6" w:rsidRPr="0027658D">
        <w:rPr>
          <w:rPrChange w:id="3888" w:author="usuario" w:date="2020-09-01T16:59:00Z">
            <w:rPr>
              <w:rStyle w:val="Hyperlink"/>
            </w:rPr>
          </w:rPrChange>
        </w:rPr>
        <w:fldChar w:fldCharType="separate"/>
      </w:r>
      <w:r w:rsidR="00106D72" w:rsidRPr="009159B6">
        <w:rPr>
          <w:rStyle w:val="Hyperlink"/>
        </w:rPr>
        <w:t>http://www.iala-aism.org/wiki/dictionary</w:t>
      </w:r>
      <w:r w:rsidR="006031D6" w:rsidRPr="0027658D">
        <w:rPr>
          <w:rStyle w:val="Hyperlink"/>
        </w:rPr>
        <w:fldChar w:fldCharType="end"/>
      </w:r>
      <w:r w:rsidR="00106D72" w:rsidRPr="009159B6">
        <w:t>.</w:t>
      </w:r>
    </w:p>
    <w:p w14:paraId="765936E6" w14:textId="77777777" w:rsidR="00E069B6" w:rsidRPr="009159B6" w:rsidRDefault="00E069B6">
      <w:pPr>
        <w:pStyle w:val="Heading1"/>
        <w:jc w:val="both"/>
        <w:pPrChange w:id="3889" w:author="usuario" w:date="2020-09-01T16:50:00Z">
          <w:pPr>
            <w:pStyle w:val="Heading1"/>
          </w:pPr>
        </w:pPrChange>
      </w:pPr>
      <w:bookmarkStart w:id="3890" w:name="_Toc49294936"/>
      <w:r w:rsidRPr="009159B6">
        <w:t>ACRONYMS</w:t>
      </w:r>
      <w:bookmarkEnd w:id="3890"/>
    </w:p>
    <w:p w14:paraId="579BFF34" w14:textId="77777777" w:rsidR="00E069B6" w:rsidRPr="009159B6" w:rsidRDefault="00E069B6">
      <w:pPr>
        <w:pStyle w:val="Heading1separatationline"/>
        <w:jc w:val="both"/>
        <w:pPrChange w:id="3891" w:author="usuario" w:date="2020-09-01T16:50:00Z">
          <w:pPr>
            <w:pStyle w:val="Heading1separatationline"/>
          </w:pPr>
        </w:pPrChange>
      </w:pPr>
    </w:p>
    <w:p w14:paraId="6C871EB0" w14:textId="76D490E4" w:rsidR="006173FC" w:rsidRPr="009159B6" w:rsidRDefault="006173FC">
      <w:pPr>
        <w:pStyle w:val="Acronym"/>
        <w:jc w:val="both"/>
        <w:pPrChange w:id="3892" w:author="usuario" w:date="2020-09-01T16:50:00Z">
          <w:pPr>
            <w:pStyle w:val="Acronym"/>
          </w:pPr>
        </w:pPrChange>
      </w:pPr>
      <w:r w:rsidRPr="009159B6">
        <w:t>AC</w:t>
      </w:r>
      <w:r w:rsidRPr="009159B6">
        <w:tab/>
      </w:r>
      <w:r w:rsidR="008271EA" w:rsidRPr="009159B6">
        <w:rPr>
          <w:szCs w:val="18"/>
        </w:rPr>
        <w:t>Alternating Current</w:t>
      </w:r>
    </w:p>
    <w:p w14:paraId="7DF097AB" w14:textId="4C58F146" w:rsidR="00460026" w:rsidRPr="009159B6" w:rsidRDefault="00460026">
      <w:pPr>
        <w:pStyle w:val="Acronym"/>
        <w:jc w:val="both"/>
        <w:pPrChange w:id="3893" w:author="usuario" w:date="2020-09-01T16:50:00Z">
          <w:pPr>
            <w:pStyle w:val="Acronym"/>
          </w:pPr>
        </w:pPrChange>
      </w:pPr>
      <w:r w:rsidRPr="009159B6">
        <w:t>AIS</w:t>
      </w:r>
      <w:r w:rsidRPr="009159B6">
        <w:tab/>
      </w:r>
      <w:r w:rsidR="008271EA" w:rsidRPr="009159B6">
        <w:rPr>
          <w:szCs w:val="18"/>
        </w:rPr>
        <w:t>Automatic Identification System</w:t>
      </w:r>
    </w:p>
    <w:p w14:paraId="6D4B120C" w14:textId="444F4582" w:rsidR="00460026" w:rsidRPr="009159B6" w:rsidRDefault="00460026">
      <w:pPr>
        <w:pStyle w:val="Acronym"/>
        <w:jc w:val="both"/>
        <w:pPrChange w:id="3894" w:author="usuario" w:date="2020-09-01T16:50:00Z">
          <w:pPr>
            <w:pStyle w:val="Acronym"/>
          </w:pPr>
        </w:pPrChange>
      </w:pPr>
      <w:r w:rsidRPr="009159B6">
        <w:t>AtoN</w:t>
      </w:r>
      <w:r w:rsidRPr="009159B6">
        <w:tab/>
      </w:r>
      <w:r w:rsidR="008271EA" w:rsidRPr="009159B6">
        <w:rPr>
          <w:szCs w:val="18"/>
        </w:rPr>
        <w:t>Aid(s) to Navigation</w:t>
      </w:r>
    </w:p>
    <w:p w14:paraId="4DF8F104" w14:textId="15EA9F97" w:rsidR="00D77965" w:rsidRPr="009159B6" w:rsidRDefault="00D77965">
      <w:pPr>
        <w:pStyle w:val="Acronym"/>
        <w:jc w:val="both"/>
        <w:pPrChange w:id="3895" w:author="usuario" w:date="2020-09-01T16:50:00Z">
          <w:pPr>
            <w:pStyle w:val="Acronym"/>
          </w:pPr>
        </w:pPrChange>
      </w:pPr>
      <w:r w:rsidRPr="009159B6">
        <w:t>CD</w:t>
      </w:r>
      <w:r w:rsidRPr="009159B6">
        <w:tab/>
        <w:t>Compact Disc</w:t>
      </w:r>
    </w:p>
    <w:p w14:paraId="661E897E" w14:textId="61B3C166" w:rsidR="004075DC" w:rsidRPr="009159B6" w:rsidRDefault="004075DC">
      <w:pPr>
        <w:pStyle w:val="Acronym"/>
        <w:jc w:val="both"/>
        <w:pPrChange w:id="3896" w:author="usuario" w:date="2020-09-01T16:50:00Z">
          <w:pPr>
            <w:pStyle w:val="Acronym"/>
          </w:pPr>
        </w:pPrChange>
      </w:pPr>
      <w:r w:rsidRPr="009159B6">
        <w:t>CDMA</w:t>
      </w:r>
      <w:r w:rsidRPr="009159B6">
        <w:tab/>
      </w:r>
      <w:r w:rsidR="00867B13" w:rsidRPr="009159B6">
        <w:t>Code division multiple access</w:t>
      </w:r>
    </w:p>
    <w:p w14:paraId="1B629D48" w14:textId="12906A2C" w:rsidR="00D15D43" w:rsidRPr="009159B6" w:rsidRDefault="00D15D43">
      <w:pPr>
        <w:pStyle w:val="Acronym"/>
        <w:jc w:val="both"/>
        <w:pPrChange w:id="3897" w:author="usuario" w:date="2020-09-01T16:50:00Z">
          <w:pPr>
            <w:pStyle w:val="Acronym"/>
          </w:pPr>
        </w:pPrChange>
      </w:pPr>
      <w:r w:rsidRPr="009159B6">
        <w:t>CPU</w:t>
      </w:r>
      <w:r w:rsidRPr="009159B6">
        <w:tab/>
        <w:t>Central Processing Unit</w:t>
      </w:r>
    </w:p>
    <w:p w14:paraId="5E59EFDD" w14:textId="70454860" w:rsidR="00460026" w:rsidRPr="009159B6" w:rsidRDefault="00460026">
      <w:pPr>
        <w:pStyle w:val="Acronym"/>
        <w:jc w:val="both"/>
        <w:rPr>
          <w:szCs w:val="18"/>
        </w:rPr>
        <w:pPrChange w:id="3898" w:author="usuario" w:date="2020-09-01T16:50:00Z">
          <w:pPr>
            <w:pStyle w:val="Acronym"/>
          </w:pPr>
        </w:pPrChange>
      </w:pPr>
      <w:r w:rsidRPr="009159B6">
        <w:t>DGPS</w:t>
      </w:r>
      <w:r w:rsidRPr="009159B6">
        <w:tab/>
      </w:r>
      <w:r w:rsidR="008271EA" w:rsidRPr="009159B6">
        <w:rPr>
          <w:szCs w:val="18"/>
        </w:rPr>
        <w:t>Differential Global Positioning System</w:t>
      </w:r>
    </w:p>
    <w:p w14:paraId="717A372B" w14:textId="68488A1E" w:rsidR="00903FB9" w:rsidRPr="009159B6" w:rsidRDefault="00903FB9">
      <w:pPr>
        <w:pStyle w:val="Acronym"/>
        <w:jc w:val="both"/>
        <w:pPrChange w:id="3899" w:author="usuario" w:date="2020-09-01T16:50:00Z">
          <w:pPr>
            <w:pStyle w:val="Acronym"/>
          </w:pPr>
        </w:pPrChange>
      </w:pPr>
      <w:r w:rsidRPr="009159B6">
        <w:rPr>
          <w:szCs w:val="18"/>
        </w:rPr>
        <w:t>DNP</w:t>
      </w:r>
      <w:r w:rsidRPr="009159B6">
        <w:rPr>
          <w:szCs w:val="18"/>
        </w:rPr>
        <w:tab/>
        <w:t>Distributed Network Protocol</w:t>
      </w:r>
    </w:p>
    <w:p w14:paraId="3F6A8B3C" w14:textId="3032A9D6" w:rsidR="00942D75" w:rsidRPr="009159B6" w:rsidRDefault="00942D75">
      <w:pPr>
        <w:pStyle w:val="Acronym"/>
        <w:jc w:val="both"/>
        <w:pPrChange w:id="3900" w:author="usuario" w:date="2020-09-01T16:50:00Z">
          <w:pPr>
            <w:pStyle w:val="Acronym"/>
          </w:pPr>
        </w:pPrChange>
      </w:pPr>
      <w:r w:rsidRPr="009159B6">
        <w:t>DOP</w:t>
      </w:r>
      <w:r w:rsidRPr="009159B6">
        <w:tab/>
        <w:t>Dilution of Position</w:t>
      </w:r>
    </w:p>
    <w:p w14:paraId="40BC7FEB" w14:textId="2FF6AD26" w:rsidR="00D77965" w:rsidRPr="009159B6" w:rsidRDefault="00D77965">
      <w:pPr>
        <w:pStyle w:val="Acronym"/>
        <w:jc w:val="both"/>
        <w:rPr>
          <w:lang w:val="es-AR"/>
        </w:rPr>
        <w:pPrChange w:id="3901" w:author="usuario" w:date="2020-09-01T16:50:00Z">
          <w:pPr>
            <w:pStyle w:val="Acronym"/>
          </w:pPr>
        </w:pPrChange>
      </w:pPr>
      <w:r w:rsidRPr="009159B6">
        <w:rPr>
          <w:lang w:val="es-AR"/>
        </w:rPr>
        <w:t>DVD</w:t>
      </w:r>
      <w:r w:rsidRPr="009159B6">
        <w:rPr>
          <w:lang w:val="es-AR"/>
        </w:rPr>
        <w:tab/>
      </w:r>
      <w:r w:rsidR="005E568F" w:rsidRPr="009159B6">
        <w:rPr>
          <w:bCs/>
          <w:lang w:val="es-AR"/>
        </w:rPr>
        <w:t>Digital Versatile Disc / Digital Video Disc</w:t>
      </w:r>
    </w:p>
    <w:p w14:paraId="57407ABA" w14:textId="032C1EB8" w:rsidR="004075DC" w:rsidRPr="009159B6" w:rsidRDefault="004075DC">
      <w:pPr>
        <w:pStyle w:val="Acronym"/>
        <w:jc w:val="both"/>
        <w:pPrChange w:id="3902" w:author="usuario" w:date="2020-09-01T16:50:00Z">
          <w:pPr>
            <w:pStyle w:val="Acronym"/>
          </w:pPr>
        </w:pPrChange>
      </w:pPr>
      <w:r w:rsidRPr="009159B6">
        <w:t>EDGE</w:t>
      </w:r>
      <w:r w:rsidRPr="009159B6">
        <w:tab/>
        <w:t>Enhanced Data for GSM Evolution</w:t>
      </w:r>
    </w:p>
    <w:p w14:paraId="2DDA4C49" w14:textId="7B73BEF2" w:rsidR="005E568F" w:rsidRPr="009159B6" w:rsidRDefault="005E568F">
      <w:pPr>
        <w:pStyle w:val="Acronym"/>
        <w:jc w:val="both"/>
        <w:pPrChange w:id="3903" w:author="usuario" w:date="2020-09-01T16:50:00Z">
          <w:pPr>
            <w:pStyle w:val="Acronym"/>
          </w:pPr>
        </w:pPrChange>
      </w:pPr>
      <w:r w:rsidRPr="009159B6">
        <w:t>GMPCS</w:t>
      </w:r>
      <w:r w:rsidRPr="009159B6">
        <w:tab/>
        <w:t>Global Mobile Personal Communications by Satellite</w:t>
      </w:r>
    </w:p>
    <w:p w14:paraId="4A4E25D1" w14:textId="6E504E95" w:rsidR="001B5366" w:rsidRPr="009159B6" w:rsidRDefault="001B5366">
      <w:pPr>
        <w:pStyle w:val="Acronym"/>
        <w:jc w:val="both"/>
        <w:pPrChange w:id="3904" w:author="usuario" w:date="2020-09-01T16:50:00Z">
          <w:pPr>
            <w:pStyle w:val="Acronym"/>
          </w:pPr>
        </w:pPrChange>
      </w:pPr>
      <w:r w:rsidRPr="009159B6">
        <w:t>GPRS</w:t>
      </w:r>
      <w:r w:rsidRPr="009159B6">
        <w:tab/>
        <w:t>General Packet Radio Service</w:t>
      </w:r>
    </w:p>
    <w:p w14:paraId="1D7F456C" w14:textId="23F5801D" w:rsidR="00B11F8A" w:rsidRPr="009159B6" w:rsidRDefault="00B11F8A">
      <w:pPr>
        <w:pStyle w:val="Acronym"/>
        <w:jc w:val="both"/>
        <w:rPr>
          <w:b/>
          <w:bCs/>
          <w:iCs/>
        </w:rPr>
        <w:pPrChange w:id="3905" w:author="usuario" w:date="2020-09-01T16:50:00Z">
          <w:pPr>
            <w:pStyle w:val="Acronym"/>
          </w:pPr>
        </w:pPrChange>
      </w:pPr>
      <w:r w:rsidRPr="009159B6">
        <w:t>GSM</w:t>
      </w:r>
      <w:r w:rsidRPr="009159B6">
        <w:tab/>
      </w:r>
      <w:r w:rsidR="00E67B97" w:rsidRPr="009159B6">
        <w:rPr>
          <w:bCs/>
        </w:rPr>
        <w:t>Global System for Mobile Communications (</w:t>
      </w:r>
      <w:r w:rsidR="00F93F4F" w:rsidRPr="009159B6">
        <w:rPr>
          <w:szCs w:val="18"/>
        </w:rPr>
        <w:t xml:space="preserve">originally </w:t>
      </w:r>
      <w:r w:rsidR="00E67B97" w:rsidRPr="009159B6">
        <w:rPr>
          <w:bCs/>
          <w:iCs/>
        </w:rPr>
        <w:t>Groupe Spécial Mobile)</w:t>
      </w:r>
    </w:p>
    <w:p w14:paraId="39C3EDF2" w14:textId="4C7C243F" w:rsidR="00DA4376" w:rsidRPr="009159B6" w:rsidRDefault="00DA4376">
      <w:pPr>
        <w:pStyle w:val="Acronym"/>
        <w:jc w:val="both"/>
        <w:pPrChange w:id="3906" w:author="usuario" w:date="2020-09-01T16:50:00Z">
          <w:pPr>
            <w:pStyle w:val="Acronym"/>
          </w:pPr>
        </w:pPrChange>
      </w:pPr>
      <w:r w:rsidRPr="009159B6">
        <w:t>HF</w:t>
      </w:r>
      <w:r w:rsidRPr="009159B6">
        <w:tab/>
      </w:r>
      <w:r w:rsidR="00F93F4F" w:rsidRPr="009159B6">
        <w:rPr>
          <w:szCs w:val="18"/>
        </w:rPr>
        <w:t>High frequency (3 – 30 MHz)</w:t>
      </w:r>
    </w:p>
    <w:p w14:paraId="24065442" w14:textId="391C2129" w:rsidR="00B11F8A" w:rsidRPr="009159B6" w:rsidRDefault="00B11F8A">
      <w:pPr>
        <w:pStyle w:val="Acronym"/>
        <w:jc w:val="both"/>
        <w:pPrChange w:id="3907" w:author="usuario" w:date="2020-09-01T16:50:00Z">
          <w:pPr>
            <w:pStyle w:val="Acronym"/>
          </w:pPr>
        </w:pPrChange>
      </w:pPr>
      <w:r w:rsidRPr="009159B6">
        <w:t>hr</w:t>
      </w:r>
      <w:r w:rsidRPr="009159B6">
        <w:tab/>
        <w:t>hour(s)</w:t>
      </w:r>
    </w:p>
    <w:p w14:paraId="0D69167A" w14:textId="4CAB9B8D" w:rsidR="00867B13" w:rsidRPr="009159B6" w:rsidRDefault="00867B13">
      <w:pPr>
        <w:pStyle w:val="Acronym"/>
        <w:jc w:val="both"/>
        <w:pPrChange w:id="3908" w:author="usuario" w:date="2020-09-01T16:50:00Z">
          <w:pPr>
            <w:pStyle w:val="Acronym"/>
          </w:pPr>
        </w:pPrChange>
      </w:pPr>
      <w:r w:rsidRPr="009159B6">
        <w:t>HSDPA</w:t>
      </w:r>
      <w:r w:rsidRPr="009159B6">
        <w:tab/>
        <w:t>High Speed Downlink Packet Access</w:t>
      </w:r>
    </w:p>
    <w:p w14:paraId="6294E5DA" w14:textId="575CFE90" w:rsidR="00460026" w:rsidRPr="009159B6" w:rsidRDefault="00460026">
      <w:pPr>
        <w:pStyle w:val="Acronym"/>
        <w:jc w:val="both"/>
        <w:pPrChange w:id="3909" w:author="usuario" w:date="2020-09-01T16:50:00Z">
          <w:pPr>
            <w:pStyle w:val="Acronym"/>
          </w:pPr>
        </w:pPrChange>
      </w:pPr>
      <w:r w:rsidRPr="009159B6">
        <w:t>IALA</w:t>
      </w:r>
      <w:r w:rsidRPr="009159B6">
        <w:tab/>
      </w:r>
      <w:r w:rsidR="00F93F4F" w:rsidRPr="009159B6">
        <w:rPr>
          <w:szCs w:val="18"/>
        </w:rPr>
        <w:t>International Association of Marine Aids to Navigation and Lighthouse Authorities - AISM</w:t>
      </w:r>
    </w:p>
    <w:p w14:paraId="12DCF546" w14:textId="4B34590A" w:rsidR="00D15D43" w:rsidRPr="009159B6" w:rsidRDefault="00D15D43">
      <w:pPr>
        <w:pStyle w:val="Acronym"/>
        <w:jc w:val="both"/>
        <w:pPrChange w:id="3910" w:author="usuario" w:date="2020-09-01T16:50:00Z">
          <w:pPr>
            <w:pStyle w:val="Acronym"/>
          </w:pPr>
        </w:pPrChange>
      </w:pPr>
      <w:r w:rsidRPr="009159B6">
        <w:t>IEC</w:t>
      </w:r>
      <w:r w:rsidRPr="009159B6">
        <w:tab/>
      </w:r>
      <w:r w:rsidR="00F93F4F" w:rsidRPr="009159B6">
        <w:rPr>
          <w:szCs w:val="18"/>
        </w:rPr>
        <w:t>International Electrotechnical Commission</w:t>
      </w:r>
    </w:p>
    <w:p w14:paraId="216F480E" w14:textId="1A28E554" w:rsidR="00D15D43" w:rsidRPr="009159B6" w:rsidRDefault="00D15D43">
      <w:pPr>
        <w:pStyle w:val="Acronym"/>
        <w:jc w:val="both"/>
        <w:pPrChange w:id="3911" w:author="usuario" w:date="2020-09-01T16:50:00Z">
          <w:pPr>
            <w:pStyle w:val="Acronym"/>
          </w:pPr>
        </w:pPrChange>
      </w:pPr>
      <w:r w:rsidRPr="009159B6">
        <w:t>IP</w:t>
      </w:r>
      <w:r w:rsidRPr="009159B6">
        <w:tab/>
        <w:t>Internet Protocol</w:t>
      </w:r>
    </w:p>
    <w:p w14:paraId="2A38A0B0" w14:textId="40EE6A34" w:rsidR="006173FC" w:rsidRPr="009159B6" w:rsidRDefault="006173FC">
      <w:pPr>
        <w:pStyle w:val="Acronym"/>
        <w:jc w:val="both"/>
        <w:pPrChange w:id="3912" w:author="usuario" w:date="2020-09-01T16:50:00Z">
          <w:pPr>
            <w:pStyle w:val="Acronym"/>
          </w:pPr>
        </w:pPrChange>
      </w:pPr>
      <w:r w:rsidRPr="009159B6">
        <w:t>ITU</w:t>
      </w:r>
      <w:r w:rsidRPr="009159B6">
        <w:tab/>
      </w:r>
      <w:r w:rsidR="00F93F4F" w:rsidRPr="009159B6">
        <w:rPr>
          <w:szCs w:val="18"/>
        </w:rPr>
        <w:t>International Telecommunication Union</w:t>
      </w:r>
    </w:p>
    <w:p w14:paraId="581140FB" w14:textId="41DA8948" w:rsidR="002C54A2" w:rsidRPr="009159B6" w:rsidRDefault="002C54A2">
      <w:pPr>
        <w:pStyle w:val="Acronym"/>
        <w:jc w:val="both"/>
        <w:pPrChange w:id="3913" w:author="usuario" w:date="2020-09-01T16:50:00Z">
          <w:pPr>
            <w:pStyle w:val="Acronym"/>
          </w:pPr>
        </w:pPrChange>
      </w:pPr>
      <w:r w:rsidRPr="009159B6">
        <w:t>I/O</w:t>
      </w:r>
      <w:r w:rsidRPr="009159B6">
        <w:tab/>
        <w:t>Input / Output</w:t>
      </w:r>
    </w:p>
    <w:p w14:paraId="62230D1C" w14:textId="188E1A82" w:rsidR="00942D75" w:rsidRPr="009159B6" w:rsidRDefault="00942D75">
      <w:pPr>
        <w:pStyle w:val="Acronym"/>
        <w:jc w:val="both"/>
        <w:pPrChange w:id="3914" w:author="usuario" w:date="2020-09-01T16:50:00Z">
          <w:pPr>
            <w:pStyle w:val="Acronym"/>
          </w:pPr>
        </w:pPrChange>
      </w:pPr>
      <w:r w:rsidRPr="009159B6">
        <w:t>L</w:t>
      </w:r>
      <w:r w:rsidR="00F93F4F" w:rsidRPr="009159B6">
        <w:t>ANBY</w:t>
      </w:r>
      <w:r w:rsidRPr="009159B6">
        <w:tab/>
      </w:r>
      <w:r w:rsidR="00F93F4F" w:rsidRPr="009159B6">
        <w:rPr>
          <w:szCs w:val="18"/>
        </w:rPr>
        <w:t>Large Automatic Navigation BuoY</w:t>
      </w:r>
    </w:p>
    <w:p w14:paraId="62A65BA5" w14:textId="107F42CC" w:rsidR="00DA4376" w:rsidRPr="009159B6" w:rsidRDefault="00DA4376">
      <w:pPr>
        <w:pStyle w:val="Acronym"/>
        <w:jc w:val="both"/>
        <w:pPrChange w:id="3915" w:author="usuario" w:date="2020-09-01T16:50:00Z">
          <w:pPr>
            <w:pStyle w:val="Acronym"/>
          </w:pPr>
        </w:pPrChange>
      </w:pPr>
      <w:r w:rsidRPr="009159B6">
        <w:t>MF</w:t>
      </w:r>
      <w:r w:rsidRPr="009159B6">
        <w:tab/>
      </w:r>
      <w:r w:rsidR="00F93F4F" w:rsidRPr="009159B6">
        <w:rPr>
          <w:szCs w:val="18"/>
        </w:rPr>
        <w:t>Medium Frequency (300 kHz to 3 MHz)</w:t>
      </w:r>
    </w:p>
    <w:p w14:paraId="4BE045D1" w14:textId="4A803137" w:rsidR="00460026" w:rsidRPr="009159B6" w:rsidRDefault="00460026">
      <w:pPr>
        <w:pStyle w:val="Acronym"/>
        <w:jc w:val="both"/>
        <w:pPrChange w:id="3916" w:author="usuario" w:date="2020-09-01T16:50:00Z">
          <w:pPr>
            <w:pStyle w:val="Acronym"/>
          </w:pPr>
        </w:pPrChange>
      </w:pPr>
      <w:r w:rsidRPr="009159B6">
        <w:t>MTBF</w:t>
      </w:r>
      <w:r w:rsidRPr="009159B6">
        <w:tab/>
        <w:t>Mean Time Between Failures</w:t>
      </w:r>
    </w:p>
    <w:p w14:paraId="1518D25B" w14:textId="30F56DFC" w:rsidR="00460026" w:rsidRPr="009159B6" w:rsidRDefault="00460026">
      <w:pPr>
        <w:pStyle w:val="Acronym"/>
        <w:jc w:val="both"/>
        <w:pPrChange w:id="3917" w:author="usuario" w:date="2020-09-01T16:50:00Z">
          <w:pPr>
            <w:pStyle w:val="Acronym"/>
          </w:pPr>
        </w:pPrChange>
      </w:pPr>
      <w:r w:rsidRPr="009159B6">
        <w:t>MTTR</w:t>
      </w:r>
      <w:r w:rsidRPr="009159B6">
        <w:tab/>
        <w:t>Mean Time to Repair</w:t>
      </w:r>
    </w:p>
    <w:p w14:paraId="5B3099B7" w14:textId="09B65744" w:rsidR="00D15D43" w:rsidRPr="009159B6" w:rsidRDefault="00D15D43">
      <w:pPr>
        <w:pStyle w:val="Acronym"/>
        <w:jc w:val="both"/>
        <w:pPrChange w:id="3918" w:author="usuario" w:date="2020-09-01T16:50:00Z">
          <w:pPr>
            <w:pStyle w:val="Acronym"/>
          </w:pPr>
        </w:pPrChange>
      </w:pPr>
      <w:r w:rsidRPr="009159B6">
        <w:t>OPC</w:t>
      </w:r>
      <w:r w:rsidRPr="009159B6">
        <w:tab/>
        <w:t>Object Linking and Embedding for Process Control</w:t>
      </w:r>
    </w:p>
    <w:p w14:paraId="21467EDA" w14:textId="3CF42B49" w:rsidR="002C54A2" w:rsidRPr="009159B6" w:rsidRDefault="002C54A2">
      <w:pPr>
        <w:pStyle w:val="Acronym"/>
        <w:jc w:val="both"/>
        <w:pPrChange w:id="3919" w:author="usuario" w:date="2020-09-01T16:50:00Z">
          <w:pPr>
            <w:pStyle w:val="Acronym"/>
          </w:pPr>
        </w:pPrChange>
      </w:pPr>
      <w:r w:rsidRPr="009159B6">
        <w:t>PLC</w:t>
      </w:r>
      <w:r w:rsidRPr="009159B6">
        <w:tab/>
      </w:r>
      <w:r w:rsidR="00D15D43" w:rsidRPr="009159B6">
        <w:t>Programmable Logic Controller</w:t>
      </w:r>
    </w:p>
    <w:p w14:paraId="14A6B953" w14:textId="750C7113" w:rsidR="00942D75" w:rsidRPr="009159B6" w:rsidRDefault="00942D75">
      <w:pPr>
        <w:pStyle w:val="Acronym"/>
        <w:jc w:val="both"/>
        <w:pPrChange w:id="3920" w:author="usuario" w:date="2020-09-01T16:50:00Z">
          <w:pPr>
            <w:pStyle w:val="Acronym"/>
          </w:pPr>
        </w:pPrChange>
      </w:pPr>
      <w:r w:rsidRPr="009159B6">
        <w:t>PR</w:t>
      </w:r>
      <w:r w:rsidRPr="009159B6">
        <w:tab/>
        <w:t>Pseudo</w:t>
      </w:r>
      <w:r w:rsidR="004A1909" w:rsidRPr="009159B6">
        <w:t>r</w:t>
      </w:r>
      <w:r w:rsidRPr="009159B6">
        <w:t>ange</w:t>
      </w:r>
    </w:p>
    <w:p w14:paraId="33993FA1" w14:textId="421FBF69" w:rsidR="00B11F8A" w:rsidRPr="009159B6" w:rsidRDefault="00B11F8A">
      <w:pPr>
        <w:pStyle w:val="Acronym"/>
        <w:jc w:val="both"/>
        <w:pPrChange w:id="3921" w:author="usuario" w:date="2020-09-01T16:50:00Z">
          <w:pPr>
            <w:pStyle w:val="Acronym"/>
          </w:pPr>
        </w:pPrChange>
      </w:pPr>
      <w:r w:rsidRPr="009159B6">
        <w:t>PSTN</w:t>
      </w:r>
      <w:r w:rsidRPr="009159B6">
        <w:tab/>
        <w:t>Public Switched Telephone Network</w:t>
      </w:r>
    </w:p>
    <w:p w14:paraId="1DEC2AAF" w14:textId="6A72DAF3" w:rsidR="006173FC" w:rsidRPr="009159B6" w:rsidRDefault="006173FC">
      <w:pPr>
        <w:pStyle w:val="Acronym"/>
        <w:jc w:val="both"/>
        <w:pPrChange w:id="3922" w:author="usuario" w:date="2020-09-01T16:50:00Z">
          <w:pPr>
            <w:pStyle w:val="Acronym"/>
          </w:pPr>
        </w:pPrChange>
      </w:pPr>
      <w:r w:rsidRPr="009159B6">
        <w:t>PTT</w:t>
      </w:r>
      <w:r w:rsidRPr="009159B6">
        <w:tab/>
      </w:r>
      <w:r w:rsidR="002C54A2" w:rsidRPr="009159B6">
        <w:t>Postal Telephone and Telegraph</w:t>
      </w:r>
    </w:p>
    <w:p w14:paraId="1A6D67BD" w14:textId="3FF157ED" w:rsidR="00460026" w:rsidRPr="009159B6" w:rsidRDefault="00460026">
      <w:pPr>
        <w:pStyle w:val="Acronym"/>
        <w:jc w:val="both"/>
        <w:rPr>
          <w:lang w:val="es-AR"/>
        </w:rPr>
        <w:pPrChange w:id="3923" w:author="usuario" w:date="2020-09-01T16:50:00Z">
          <w:pPr>
            <w:pStyle w:val="Acronym"/>
          </w:pPr>
        </w:pPrChange>
      </w:pPr>
      <w:r w:rsidRPr="009159B6">
        <w:rPr>
          <w:lang w:val="es-AR"/>
        </w:rPr>
        <w:t>R</w:t>
      </w:r>
      <w:r w:rsidR="004A1909" w:rsidRPr="009159B6">
        <w:rPr>
          <w:lang w:val="es-AR"/>
        </w:rPr>
        <w:t>ACON</w:t>
      </w:r>
      <w:r w:rsidR="00942D75" w:rsidRPr="009159B6">
        <w:rPr>
          <w:lang w:val="es-AR"/>
        </w:rPr>
        <w:tab/>
      </w:r>
      <w:r w:rsidR="004A1909" w:rsidRPr="009159B6">
        <w:rPr>
          <w:lang w:val="es-AR"/>
        </w:rPr>
        <w:t>RADar beaCON (Radar transponder beacon)</w:t>
      </w:r>
    </w:p>
    <w:p w14:paraId="5B164D13" w14:textId="381040DB" w:rsidR="00460026" w:rsidRPr="009159B6" w:rsidRDefault="00460026">
      <w:pPr>
        <w:pStyle w:val="Acronym"/>
        <w:jc w:val="both"/>
        <w:pPrChange w:id="3924" w:author="usuario" w:date="2020-09-01T16:50:00Z">
          <w:pPr>
            <w:pStyle w:val="Acronym"/>
          </w:pPr>
        </w:pPrChange>
      </w:pPr>
      <w:r w:rsidRPr="009159B6">
        <w:t>RCMS</w:t>
      </w:r>
      <w:r w:rsidRPr="009159B6">
        <w:tab/>
        <w:t>Remote Control and Monitoring System(s)</w:t>
      </w:r>
    </w:p>
    <w:p w14:paraId="1E381B4F" w14:textId="0A234EE7" w:rsidR="00942D75" w:rsidRPr="009159B6" w:rsidRDefault="00942D75">
      <w:pPr>
        <w:pStyle w:val="Acronym"/>
        <w:jc w:val="both"/>
        <w:pPrChange w:id="3925" w:author="usuario" w:date="2020-09-01T16:50:00Z">
          <w:pPr>
            <w:pStyle w:val="Acronym"/>
          </w:pPr>
        </w:pPrChange>
      </w:pPr>
      <w:r w:rsidRPr="009159B6">
        <w:t>RTU</w:t>
      </w:r>
      <w:r w:rsidRPr="009159B6">
        <w:tab/>
        <w:t>Remote Terminal Units</w:t>
      </w:r>
    </w:p>
    <w:p w14:paraId="77D1750E" w14:textId="54577C2E" w:rsidR="002C54A2" w:rsidRPr="009159B6" w:rsidRDefault="002C54A2">
      <w:pPr>
        <w:pStyle w:val="Acronym"/>
        <w:jc w:val="both"/>
        <w:pPrChange w:id="3926" w:author="usuario" w:date="2020-09-01T16:50:00Z">
          <w:pPr>
            <w:pStyle w:val="Acronym"/>
          </w:pPr>
        </w:pPrChange>
      </w:pPr>
      <w:r w:rsidRPr="009159B6">
        <w:t>SCADA</w:t>
      </w:r>
      <w:r w:rsidRPr="009159B6">
        <w:tab/>
        <w:t>Supervisory Control and Data Acquisition</w:t>
      </w:r>
    </w:p>
    <w:p w14:paraId="3A081AB5" w14:textId="20CA8225" w:rsidR="00942D75" w:rsidRPr="009159B6" w:rsidRDefault="00942D75">
      <w:pPr>
        <w:pStyle w:val="Acronym"/>
        <w:jc w:val="both"/>
        <w:pPrChange w:id="3927" w:author="usuario" w:date="2020-09-01T16:50:00Z">
          <w:pPr>
            <w:pStyle w:val="Acronym"/>
          </w:pPr>
        </w:pPrChange>
      </w:pPr>
      <w:r w:rsidRPr="009159B6">
        <w:t>SNR</w:t>
      </w:r>
      <w:r w:rsidRPr="009159B6">
        <w:tab/>
        <w:t>Signal to Noise Ratio</w:t>
      </w:r>
    </w:p>
    <w:p w14:paraId="07C16773" w14:textId="5046C2DF" w:rsidR="00942D75" w:rsidRPr="009159B6" w:rsidRDefault="00942D75">
      <w:pPr>
        <w:pStyle w:val="Acronym"/>
        <w:jc w:val="both"/>
        <w:pPrChange w:id="3928" w:author="usuario" w:date="2020-09-01T16:50:00Z">
          <w:pPr>
            <w:pStyle w:val="Acronym"/>
          </w:pPr>
        </w:pPrChange>
      </w:pPr>
      <w:r w:rsidRPr="009159B6">
        <w:lastRenderedPageBreak/>
        <w:t>SS</w:t>
      </w:r>
      <w:r w:rsidRPr="009159B6">
        <w:tab/>
        <w:t>Signal Strength</w:t>
      </w:r>
    </w:p>
    <w:p w14:paraId="63268A1C" w14:textId="274C74D5" w:rsidR="00942D75" w:rsidRPr="009159B6" w:rsidRDefault="00942D75">
      <w:pPr>
        <w:pStyle w:val="Acronym"/>
        <w:jc w:val="both"/>
        <w:pPrChange w:id="3929" w:author="usuario" w:date="2020-09-01T16:50:00Z">
          <w:pPr>
            <w:pStyle w:val="Acronym"/>
          </w:pPr>
        </w:pPrChange>
      </w:pPr>
      <w:r w:rsidRPr="009159B6">
        <w:t>SV</w:t>
      </w:r>
      <w:r w:rsidRPr="009159B6">
        <w:tab/>
        <w:t>Space Vehicle</w:t>
      </w:r>
    </w:p>
    <w:p w14:paraId="45492C55" w14:textId="1B9673F2" w:rsidR="00DA4376" w:rsidRPr="009159B6" w:rsidRDefault="00DA4376">
      <w:pPr>
        <w:pStyle w:val="Acronym"/>
        <w:jc w:val="both"/>
        <w:pPrChange w:id="3930" w:author="usuario" w:date="2020-09-01T16:50:00Z">
          <w:pPr>
            <w:pStyle w:val="Acronym"/>
          </w:pPr>
        </w:pPrChange>
      </w:pPr>
      <w:r w:rsidRPr="009159B6">
        <w:t>UHF</w:t>
      </w:r>
      <w:r w:rsidRPr="009159B6">
        <w:tab/>
      </w:r>
      <w:r w:rsidR="004A1909" w:rsidRPr="009159B6">
        <w:rPr>
          <w:szCs w:val="18"/>
        </w:rPr>
        <w:t>Ultra High Frequency (300 MHz and 3 GHz)</w:t>
      </w:r>
    </w:p>
    <w:p w14:paraId="41B55504" w14:textId="34439982" w:rsidR="005E568F" w:rsidRPr="009159B6" w:rsidRDefault="005E568F">
      <w:pPr>
        <w:pStyle w:val="Acronym"/>
        <w:jc w:val="both"/>
        <w:pPrChange w:id="3931" w:author="usuario" w:date="2020-09-01T16:50:00Z">
          <w:pPr>
            <w:pStyle w:val="Acronym"/>
          </w:pPr>
        </w:pPrChange>
      </w:pPr>
      <w:r w:rsidRPr="009159B6">
        <w:t>UPS</w:t>
      </w:r>
      <w:r w:rsidRPr="009159B6">
        <w:tab/>
        <w:t>Uninterruptible Power Supply</w:t>
      </w:r>
    </w:p>
    <w:p w14:paraId="28D5942C" w14:textId="17B67ABC" w:rsidR="00D77965" w:rsidRPr="009159B6" w:rsidRDefault="00D77965">
      <w:pPr>
        <w:pStyle w:val="Acronym"/>
        <w:jc w:val="both"/>
        <w:pPrChange w:id="3932" w:author="usuario" w:date="2020-09-01T16:50:00Z">
          <w:pPr>
            <w:pStyle w:val="Acronym"/>
          </w:pPr>
        </w:pPrChange>
      </w:pPr>
      <w:r w:rsidRPr="009159B6">
        <w:t>VDU</w:t>
      </w:r>
      <w:r w:rsidRPr="009159B6">
        <w:tab/>
        <w:t>Visual Display Unit</w:t>
      </w:r>
    </w:p>
    <w:p w14:paraId="0C696A81" w14:textId="19FFD73E" w:rsidR="00164AB3" w:rsidRPr="009159B6" w:rsidRDefault="00164AB3">
      <w:pPr>
        <w:pStyle w:val="Acronym"/>
        <w:jc w:val="both"/>
        <w:pPrChange w:id="3933" w:author="usuario" w:date="2020-09-01T16:50:00Z">
          <w:pPr>
            <w:pStyle w:val="Acronym"/>
          </w:pPr>
        </w:pPrChange>
      </w:pPr>
      <w:r w:rsidRPr="009159B6">
        <w:t>VHF</w:t>
      </w:r>
      <w:r w:rsidRPr="009159B6">
        <w:tab/>
      </w:r>
      <w:r w:rsidR="004A1909" w:rsidRPr="009159B6">
        <w:rPr>
          <w:szCs w:val="18"/>
        </w:rPr>
        <w:t>Very High Frequency (30 MHz to 300 MHz)</w:t>
      </w:r>
    </w:p>
    <w:p w14:paraId="255D61A6" w14:textId="0B1035A6" w:rsidR="005E568F" w:rsidRPr="009159B6" w:rsidRDefault="005E568F">
      <w:pPr>
        <w:pStyle w:val="Acronym"/>
        <w:jc w:val="both"/>
        <w:pPrChange w:id="3934" w:author="usuario" w:date="2020-09-01T16:50:00Z">
          <w:pPr>
            <w:pStyle w:val="Acronym"/>
          </w:pPr>
        </w:pPrChange>
      </w:pPr>
      <w:r w:rsidRPr="009159B6">
        <w:t>VTS</w:t>
      </w:r>
      <w:r w:rsidRPr="009159B6">
        <w:tab/>
        <w:t>Vessel Traffic Services</w:t>
      </w:r>
    </w:p>
    <w:p w14:paraId="5949B0B1" w14:textId="7B0C5ADA" w:rsidR="00B11F8A" w:rsidRPr="009159B6" w:rsidRDefault="00B11F8A">
      <w:pPr>
        <w:pStyle w:val="Acronym"/>
        <w:jc w:val="both"/>
        <w:pPrChange w:id="3935" w:author="usuario" w:date="2020-09-01T16:50:00Z">
          <w:pPr>
            <w:pStyle w:val="Acronym"/>
          </w:pPr>
        </w:pPrChange>
      </w:pPr>
      <w:r w:rsidRPr="009159B6">
        <w:t>W</w:t>
      </w:r>
      <w:r w:rsidRPr="009159B6">
        <w:tab/>
        <w:t>watt</w:t>
      </w:r>
    </w:p>
    <w:p w14:paraId="5DCCDA2A" w14:textId="2D348F0D" w:rsidR="00D77965" w:rsidRPr="009159B6" w:rsidRDefault="00D77965">
      <w:pPr>
        <w:pStyle w:val="Acronym"/>
        <w:jc w:val="both"/>
        <w:pPrChange w:id="3936" w:author="usuario" w:date="2020-09-01T16:50:00Z">
          <w:pPr>
            <w:pStyle w:val="Acronym"/>
          </w:pPr>
        </w:pPrChange>
      </w:pPr>
      <w:r w:rsidRPr="009159B6">
        <w:t>WiMax</w:t>
      </w:r>
      <w:r w:rsidRPr="009159B6">
        <w:tab/>
      </w:r>
      <w:r w:rsidRPr="009159B6">
        <w:rPr>
          <w:bCs/>
        </w:rPr>
        <w:t>Worldwide Interoperability for Microwave Access</w:t>
      </w:r>
    </w:p>
    <w:p w14:paraId="54609F31" w14:textId="02D613E3" w:rsidR="00D77965" w:rsidRPr="009159B6" w:rsidRDefault="00D77965">
      <w:pPr>
        <w:pStyle w:val="Acronym"/>
        <w:jc w:val="both"/>
        <w:pPrChange w:id="3937" w:author="usuario" w:date="2020-09-01T16:50:00Z">
          <w:pPr>
            <w:pStyle w:val="Acronym"/>
          </w:pPr>
        </w:pPrChange>
      </w:pPr>
      <w:r w:rsidRPr="009159B6">
        <w:t>2G</w:t>
      </w:r>
      <w:r w:rsidRPr="009159B6">
        <w:tab/>
      </w:r>
      <w:r w:rsidR="004A1909" w:rsidRPr="009159B6">
        <w:rPr>
          <w:szCs w:val="18"/>
        </w:rPr>
        <w:t>2</w:t>
      </w:r>
      <w:r w:rsidR="004A1909" w:rsidRPr="009159B6">
        <w:rPr>
          <w:szCs w:val="18"/>
          <w:vertAlign w:val="superscript"/>
        </w:rPr>
        <w:t>nd</w:t>
      </w:r>
      <w:r w:rsidR="004A1909" w:rsidRPr="009159B6">
        <w:rPr>
          <w:szCs w:val="18"/>
        </w:rPr>
        <w:t xml:space="preserve"> Generation (of mobile telecommunications technology)</w:t>
      </w:r>
    </w:p>
    <w:p w14:paraId="46943601" w14:textId="5B5E6D05" w:rsidR="00DA4376" w:rsidRPr="009159B6" w:rsidRDefault="00DA4376">
      <w:pPr>
        <w:pStyle w:val="Acronym"/>
        <w:jc w:val="both"/>
        <w:pPrChange w:id="3938" w:author="usuario" w:date="2020-09-01T16:50:00Z">
          <w:pPr>
            <w:pStyle w:val="Acronym"/>
          </w:pPr>
        </w:pPrChange>
      </w:pPr>
      <w:r w:rsidRPr="009159B6">
        <w:t>3G</w:t>
      </w:r>
      <w:r w:rsidRPr="009159B6">
        <w:tab/>
      </w:r>
      <w:r w:rsidR="004A1909" w:rsidRPr="009159B6">
        <w:rPr>
          <w:szCs w:val="18"/>
        </w:rPr>
        <w:t>3</w:t>
      </w:r>
      <w:r w:rsidR="004A1909" w:rsidRPr="009159B6">
        <w:rPr>
          <w:szCs w:val="18"/>
          <w:vertAlign w:val="superscript"/>
        </w:rPr>
        <w:t>rd</w:t>
      </w:r>
      <w:r w:rsidR="004A1909" w:rsidRPr="009159B6">
        <w:rPr>
          <w:szCs w:val="18"/>
        </w:rPr>
        <w:t xml:space="preserve"> Generation (of mobile telecommunications technology)</w:t>
      </w:r>
    </w:p>
    <w:p w14:paraId="3EE8AD90" w14:textId="671438FD" w:rsidR="00DA4376" w:rsidRPr="00CE5B42" w:rsidRDefault="00DA4376">
      <w:pPr>
        <w:pStyle w:val="Acronym"/>
        <w:jc w:val="both"/>
        <w:pPrChange w:id="3939" w:author="usuario" w:date="2020-09-01T16:50:00Z">
          <w:pPr>
            <w:pStyle w:val="Acronym"/>
          </w:pPr>
        </w:pPrChange>
      </w:pPr>
      <w:r w:rsidRPr="009159B6">
        <w:t>4G</w:t>
      </w:r>
      <w:r w:rsidRPr="009159B6">
        <w:tab/>
      </w:r>
      <w:r w:rsidR="004A1909" w:rsidRPr="009159B6">
        <w:rPr>
          <w:szCs w:val="18"/>
        </w:rPr>
        <w:t>4</w:t>
      </w:r>
      <w:r w:rsidR="004A1909" w:rsidRPr="009159B6">
        <w:rPr>
          <w:szCs w:val="18"/>
          <w:vertAlign w:val="superscript"/>
        </w:rPr>
        <w:t>th</w:t>
      </w:r>
      <w:r w:rsidR="004A1909" w:rsidRPr="009159B6">
        <w:rPr>
          <w:szCs w:val="18"/>
        </w:rPr>
        <w:t xml:space="preserve"> Generation (of mobile telecommunications technology)</w:t>
      </w:r>
    </w:p>
    <w:p w14:paraId="4632F712" w14:textId="77777777" w:rsidR="00137516" w:rsidRPr="00CE5B42" w:rsidRDefault="00137516">
      <w:pPr>
        <w:pStyle w:val="BodyText"/>
        <w:jc w:val="both"/>
        <w:pPrChange w:id="3940" w:author="usuario" w:date="2020-09-01T16:50:00Z">
          <w:pPr>
            <w:pStyle w:val="BodyText"/>
          </w:pPr>
        </w:pPrChange>
      </w:pPr>
    </w:p>
    <w:sectPr w:rsidR="00137516" w:rsidRPr="00CE5B42" w:rsidSect="00620205">
      <w:headerReference w:type="default" r:id="rId25"/>
      <w:footerReference w:type="default" r:id="rId26"/>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946" w:author="Peter Dobson" w:date="2021-03-25T13:22:00Z" w:initials="PD">
    <w:p w14:paraId="29336E0D" w14:textId="2DD398F2" w:rsidR="00F43A3D" w:rsidRDefault="00F43A3D">
      <w:pPr>
        <w:pStyle w:val="CommentText"/>
      </w:pPr>
      <w:r>
        <w:rPr>
          <w:rStyle w:val="CommentReference"/>
        </w:rPr>
        <w:annotationRef/>
      </w:r>
      <w:r>
        <w:t>Needs rewording.</w:t>
      </w:r>
    </w:p>
  </w:comment>
  <w:comment w:id="2032" w:author="Peter Dobson" w:date="2021-03-25T13:35:00Z" w:initials="PD">
    <w:p w14:paraId="412421C6" w14:textId="26556C27" w:rsidR="00F43A3D" w:rsidRDefault="00F43A3D">
      <w:pPr>
        <w:pStyle w:val="CommentText"/>
      </w:pPr>
      <w:r>
        <w:rPr>
          <w:rStyle w:val="CommentReference"/>
        </w:rPr>
        <w:annotationRef/>
      </w:r>
      <w:r>
        <w:t>What does this actually mean?</w:t>
      </w:r>
    </w:p>
    <w:p w14:paraId="3622E252" w14:textId="76AF89D5" w:rsidR="00F43A3D" w:rsidRDefault="00F43A3D">
      <w:pPr>
        <w:pStyle w:val="CommentText"/>
      </w:pPr>
      <w:r>
        <w:t>Time to be informed of the fault (failure response time)</w:t>
      </w:r>
    </w:p>
    <w:p w14:paraId="5042BB78" w14:textId="1967D046" w:rsidR="00F43A3D" w:rsidRDefault="00F43A3D">
      <w:pPr>
        <w:pStyle w:val="CommentText"/>
      </w:pPr>
      <w:r>
        <w:t>Time to obtain parts</w:t>
      </w:r>
    </w:p>
    <w:p w14:paraId="3EADD97B" w14:textId="439E2E02" w:rsidR="00F43A3D" w:rsidRDefault="00F43A3D">
      <w:pPr>
        <w:pStyle w:val="CommentText"/>
      </w:pPr>
      <w:r>
        <w:t>Time to travel</w:t>
      </w:r>
    </w:p>
    <w:p w14:paraId="2657DBD1" w14:textId="1973BF92" w:rsidR="00F43A3D" w:rsidRDefault="00F43A3D">
      <w:pPr>
        <w:pStyle w:val="CommentText"/>
      </w:pPr>
      <w:r>
        <w:t>Time to repair.</w:t>
      </w:r>
    </w:p>
  </w:comment>
  <w:comment w:id="2348" w:author="Peter Dobson" w:date="2021-03-25T14:53:00Z" w:initials="PD">
    <w:p w14:paraId="59DAD28C" w14:textId="5609FC15" w:rsidR="00F43A3D" w:rsidRDefault="00F43A3D">
      <w:pPr>
        <w:pStyle w:val="CommentText"/>
      </w:pPr>
      <w:r>
        <w:rPr>
          <w:rStyle w:val="CommentReference"/>
        </w:rPr>
        <w:annotationRef/>
      </w:r>
      <w:r>
        <w:t>Check for definition</w:t>
      </w:r>
    </w:p>
  </w:comment>
  <w:comment w:id="2347" w:author="Peter Dobson" w:date="2021-04-06T13:38:00Z" w:initials="PD">
    <w:p w14:paraId="57876BE6" w14:textId="1737F367" w:rsidR="00D3436E" w:rsidRDefault="00D3436E">
      <w:pPr>
        <w:pStyle w:val="CommentText"/>
      </w:pPr>
      <w:r>
        <w:rPr>
          <w:rStyle w:val="CommentReference"/>
        </w:rPr>
        <w:annotationRef/>
      </w:r>
      <w:r>
        <w:t>Replace this section with some new words.</w:t>
      </w:r>
    </w:p>
  </w:comment>
  <w:comment w:id="2409" w:author="Peter Dobson" w:date="2021-04-06T13:48:00Z" w:initials="PD">
    <w:p w14:paraId="2AF85285" w14:textId="0D3D02AB" w:rsidR="00DF39C5" w:rsidRDefault="00DF39C5">
      <w:pPr>
        <w:pStyle w:val="CommentText"/>
      </w:pPr>
      <w:r>
        <w:rPr>
          <w:rStyle w:val="CommentReference"/>
        </w:rPr>
        <w:annotationRef/>
      </w:r>
      <w:r>
        <w:t>This need checking against P59 of Nav guide.</w:t>
      </w:r>
    </w:p>
  </w:comment>
  <w:comment w:id="2437" w:author="Peter Dobson" w:date="2021-04-06T14:13:00Z" w:initials="PD">
    <w:p w14:paraId="53C7B3BE" w14:textId="00B90603" w:rsidR="00357BCB" w:rsidRDefault="00357BCB">
      <w:pPr>
        <w:pStyle w:val="CommentText"/>
      </w:pPr>
      <w:r>
        <w:rPr>
          <w:rStyle w:val="CommentReference"/>
        </w:rPr>
        <w:annotationRef/>
      </w:r>
      <w:r>
        <w:t>Could do with some information from Stein</w:t>
      </w:r>
    </w:p>
  </w:comment>
  <w:comment w:id="2452" w:author="Peter Dobson" w:date="2021-04-06T14:10:00Z" w:initials="PD">
    <w:p w14:paraId="0A9B6287" w14:textId="2C729B8B" w:rsidR="00357BCB" w:rsidRDefault="00357BCB">
      <w:pPr>
        <w:pStyle w:val="CommentText"/>
      </w:pPr>
      <w:r>
        <w:rPr>
          <w:rStyle w:val="CommentReference"/>
        </w:rPr>
        <w:annotationRef/>
      </w:r>
      <w:r>
        <w:t>Is there a better word than monitoring which reflects how AIS software works?</w:t>
      </w:r>
    </w:p>
  </w:comment>
  <w:comment w:id="2532" w:author="Peter Dobson" w:date="2021-04-06T14:53:00Z" w:initials="PD">
    <w:p w14:paraId="37F8448E" w14:textId="7121F67E" w:rsidR="009B2DC2" w:rsidRDefault="009B2DC2">
      <w:pPr>
        <w:pStyle w:val="CommentText"/>
      </w:pPr>
      <w:r>
        <w:rPr>
          <w:rStyle w:val="CommentReference"/>
        </w:rPr>
        <w:annotationRef/>
      </w:r>
      <w:r>
        <w:t>THIS is where we have finished.</w:t>
      </w:r>
    </w:p>
  </w:comment>
  <w:comment w:id="2671" w:author="Rob Dale" w:date="2020-08-28T16:36:00Z" w:initials="RD">
    <w:p w14:paraId="6689FB34" w14:textId="71E0B9FD" w:rsidR="00F43A3D" w:rsidRDefault="00F43A3D">
      <w:pPr>
        <w:pStyle w:val="CommentText"/>
      </w:pPr>
      <w:r>
        <w:rPr>
          <w:rStyle w:val="CommentReference"/>
        </w:rPr>
        <w:annotationRef/>
      </w:r>
      <w:r>
        <w:t>Is this still relative?</w:t>
      </w:r>
    </w:p>
    <w:p w14:paraId="115FA7C1" w14:textId="042A519F" w:rsidR="00F43A3D" w:rsidRDefault="00F43A3D">
      <w:pPr>
        <w:pStyle w:val="CommentText"/>
      </w:pPr>
    </w:p>
  </w:comment>
  <w:comment w:id="3269" w:author="Rob Dale" w:date="2020-09-01T08:10:00Z" w:initials="RD">
    <w:p w14:paraId="70A72C60" w14:textId="2F224594" w:rsidR="00F43A3D" w:rsidRDefault="00F43A3D">
      <w:pPr>
        <w:pStyle w:val="CommentText"/>
      </w:pPr>
      <w:r>
        <w:rPr>
          <w:rStyle w:val="CommentReference"/>
        </w:rPr>
        <w:annotationRef/>
      </w:r>
      <w:r>
        <w:t>Edits/comments up to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9336E0D" w15:done="0"/>
  <w15:commentEx w15:paraId="2657DBD1" w15:done="0"/>
  <w15:commentEx w15:paraId="59DAD28C" w15:done="0"/>
  <w15:commentEx w15:paraId="57876BE6" w15:done="0"/>
  <w15:commentEx w15:paraId="2AF85285" w15:done="0"/>
  <w15:commentEx w15:paraId="53C7B3BE" w15:done="0"/>
  <w15:commentEx w15:paraId="0A9B6287" w15:done="0"/>
  <w15:commentEx w15:paraId="37F8448E" w15:done="0"/>
  <w15:commentEx w15:paraId="115FA7C1" w15:done="0"/>
  <w15:commentEx w15:paraId="70A72C6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15FA7C1" w16cid:durableId="22F8E288"/>
  <w16cid:commentId w16cid:paraId="70A72C60" w16cid:durableId="22F8E28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B19E7C" w14:textId="77777777" w:rsidR="005A19AD" w:rsidRDefault="005A19AD" w:rsidP="003274DB">
      <w:r>
        <w:separator/>
      </w:r>
    </w:p>
    <w:p w14:paraId="5A19AD8C" w14:textId="77777777" w:rsidR="005A19AD" w:rsidRDefault="005A19AD"/>
  </w:endnote>
  <w:endnote w:type="continuationSeparator" w:id="0">
    <w:p w14:paraId="443E2182" w14:textId="77777777" w:rsidR="005A19AD" w:rsidRDefault="005A19AD" w:rsidP="003274DB">
      <w:r>
        <w:continuationSeparator/>
      </w:r>
    </w:p>
    <w:p w14:paraId="1E984195" w14:textId="77777777" w:rsidR="005A19AD" w:rsidRDefault="005A19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55905E" w14:textId="77777777" w:rsidR="00F43A3D" w:rsidRDefault="00F43A3D"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905066" w14:textId="77777777" w:rsidR="00F43A3D" w:rsidRDefault="00F43A3D"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692242" w14:textId="77777777" w:rsidR="00F43A3D" w:rsidRDefault="00F43A3D"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F542992" w14:textId="77777777" w:rsidR="00F43A3D" w:rsidRDefault="00F43A3D"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ACBBFF2" w14:textId="77777777" w:rsidR="00F43A3D" w:rsidRDefault="00F43A3D"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591A9D" w14:textId="77777777" w:rsidR="00F43A3D" w:rsidRDefault="00F43A3D" w:rsidP="008747E0">
    <w:pPr>
      <w:pStyle w:val="Footer"/>
    </w:pPr>
    <w:r>
      <w:rPr>
        <w:noProof/>
        <w:lang w:eastAsia="en-GB"/>
      </w:rPr>
      <mc:AlternateContent>
        <mc:Choice Requires="wps">
          <w:drawing>
            <wp:anchor distT="0" distB="0" distL="114300" distR="114300" simplePos="0" relativeHeight="251669504" behindDoc="0" locked="0" layoutInCell="1" allowOverlap="1" wp14:anchorId="57062D39" wp14:editId="2301CBB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059113"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755EA3AB" w14:textId="77777777" w:rsidR="00F43A3D" w:rsidRPr="00ED2A8D" w:rsidRDefault="00F43A3D" w:rsidP="008747E0">
    <w:pPr>
      <w:pStyle w:val="Footer"/>
    </w:pPr>
    <w:r w:rsidRPr="00442889">
      <w:rPr>
        <w:noProof/>
        <w:lang w:eastAsia="en-GB"/>
      </w:rPr>
      <w:drawing>
        <wp:anchor distT="0" distB="0" distL="114300" distR="114300" simplePos="0" relativeHeight="251661312" behindDoc="1" locked="0" layoutInCell="1" allowOverlap="1" wp14:anchorId="16F0BD17" wp14:editId="2C92E922">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4AB9BE86" w14:textId="77777777" w:rsidR="00F43A3D" w:rsidRPr="00ED2A8D" w:rsidRDefault="00F43A3D" w:rsidP="008747E0">
    <w:pPr>
      <w:pStyle w:val="Footer"/>
    </w:pPr>
  </w:p>
  <w:p w14:paraId="52CEF604" w14:textId="77777777" w:rsidR="00F43A3D" w:rsidRPr="00ED2A8D" w:rsidRDefault="00F43A3D" w:rsidP="008747E0">
    <w:pPr>
      <w:pStyle w:val="Footer"/>
    </w:pPr>
  </w:p>
  <w:p w14:paraId="68C0E166" w14:textId="77777777" w:rsidR="00F43A3D" w:rsidRPr="00ED2A8D" w:rsidRDefault="00F43A3D" w:rsidP="008747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8C9C7" w14:textId="77777777" w:rsidR="00F43A3D" w:rsidRDefault="00F43A3D" w:rsidP="00525922">
    <w:pPr>
      <w:pStyle w:val="Footerlandscape"/>
    </w:pPr>
    <w:r>
      <w:rPr>
        <w:noProof/>
        <w:lang w:eastAsia="en-GB"/>
      </w:rPr>
      <mc:AlternateContent>
        <mc:Choice Requires="wps">
          <w:drawing>
            <wp:anchor distT="0" distB="0" distL="114300" distR="114300" simplePos="0" relativeHeight="251691008" behindDoc="0" locked="0" layoutInCell="1" allowOverlap="1" wp14:anchorId="61D2A4EE" wp14:editId="690E281C">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38D950"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501B807" w14:textId="77777777" w:rsidR="00F43A3D" w:rsidRPr="00C907DF" w:rsidRDefault="00F43A3D"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Style not defined.</w:t>
    </w:r>
    <w:r w:rsidRPr="00C907DF">
      <w:rPr>
        <w:szCs w:val="15"/>
      </w:rPr>
      <w:fldChar w:fldCharType="end"/>
    </w:r>
    <w:r w:rsidRPr="00C907DF">
      <w:rPr>
        <w:szCs w:val="15"/>
      </w:rPr>
      <w:t xml:space="preserve"> </w:t>
    </w:r>
    <w:r>
      <w:rPr>
        <w:szCs w:val="15"/>
      </w:rPr>
      <w:fldChar w:fldCharType="begin"/>
    </w:r>
    <w:r>
      <w:rPr>
        <w:szCs w:val="15"/>
      </w:rPr>
      <w:instrText xml:space="preserve"> STYLEREF "Document number" \* MERGEFORMAT </w:instrText>
    </w:r>
    <w:r>
      <w:rPr>
        <w:szCs w:val="15"/>
      </w:rPr>
      <w:fldChar w:fldCharType="separate"/>
    </w:r>
    <w:r>
      <w:rPr>
        <w:noProof/>
        <w:szCs w:val="15"/>
      </w:rPr>
      <w:t>1???</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Style not defined.</w:t>
    </w:r>
    <w:r>
      <w:rPr>
        <w:szCs w:val="15"/>
      </w:rPr>
      <w:fldChar w:fldCharType="end"/>
    </w:r>
  </w:p>
  <w:p w14:paraId="4DFDAB33" w14:textId="77777777" w:rsidR="00F43A3D" w:rsidRPr="00525922" w:rsidRDefault="00F43A3D"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1.0</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1B21B" w14:textId="77777777" w:rsidR="00F43A3D" w:rsidRPr="00C716E5" w:rsidRDefault="00F43A3D" w:rsidP="00C716E5">
    <w:pPr>
      <w:pStyle w:val="Footer"/>
      <w:rPr>
        <w:sz w:val="15"/>
        <w:szCs w:val="15"/>
      </w:rPr>
    </w:pPr>
  </w:p>
  <w:p w14:paraId="6ADA9DE2" w14:textId="77777777" w:rsidR="00F43A3D" w:rsidRDefault="00F43A3D" w:rsidP="00C716E5">
    <w:pPr>
      <w:pStyle w:val="Footerportrait"/>
    </w:pPr>
  </w:p>
  <w:p w14:paraId="5FE7CC67" w14:textId="4A658361" w:rsidR="00F43A3D" w:rsidRPr="00C907DF" w:rsidRDefault="00F43A3D" w:rsidP="00C716E5">
    <w:pPr>
      <w:pStyle w:val="Footerportrait"/>
      <w:rPr>
        <w:rStyle w:val="PageNumber"/>
        <w:szCs w:val="15"/>
      </w:rPr>
    </w:pPr>
    <w:fldSimple w:instr=" STYLEREF &quot;Document type&quot; \* MERGEFORMAT ">
      <w:r w:rsidR="00AD5CA4">
        <w:t>IALA Guideline - UPDATE</w:t>
      </w:r>
    </w:fldSimple>
    <w:r w:rsidRPr="00C907DF">
      <w:t xml:space="preserve"> </w:t>
    </w:r>
    <w:fldSimple w:instr=" STYLEREF &quot;Document number&quot; \* MERGEFORMAT ">
      <w:r w:rsidR="00AD5CA4">
        <w:t>G1008</w:t>
      </w:r>
    </w:fldSimple>
    <w:r w:rsidRPr="00C907DF">
      <w:t xml:space="preserve"> –</w:t>
    </w:r>
    <w:r>
      <w:t xml:space="preserve"> </w:t>
    </w:r>
    <w:fldSimple w:instr=" STYLEREF &quot;Document name&quot; \* MERGEFORMAT ">
      <w:r w:rsidR="00AD5CA4">
        <w:t>on Remote Control and Monitoring of Marine Aids to Navigation</w:t>
      </w:r>
    </w:fldSimple>
  </w:p>
  <w:p w14:paraId="5A997B6F" w14:textId="27E63876" w:rsidR="00F43A3D" w:rsidRPr="00C907DF" w:rsidRDefault="00F43A3D" w:rsidP="00C716E5">
    <w:pPr>
      <w:pStyle w:val="Footerportrait"/>
    </w:pPr>
    <w:fldSimple w:instr=" STYLEREF &quot;Edition number&quot; \* MERGEFORMAT ">
      <w:r w:rsidR="00AD5CA4">
        <w:t>Edition 23.0</w:t>
      </w:r>
    </w:fldSimple>
    <w:r>
      <w:t xml:space="preserve">  </w:t>
    </w:r>
    <w:fldSimple w:instr=" STYLEREF &quot;Document date&quot; \* MERGEFORMAT ">
      <w:r w:rsidR="00AD5CA4">
        <w:t>June 2009August 2020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AD5CA4">
      <w:rPr>
        <w:rStyle w:val="PageNumber"/>
        <w:szCs w:val="15"/>
      </w:rPr>
      <w:t>9</w:t>
    </w:r>
    <w:r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50BDF" w14:textId="77777777" w:rsidR="00F43A3D" w:rsidRDefault="00F43A3D" w:rsidP="00C716E5">
    <w:pPr>
      <w:pStyle w:val="Footer"/>
    </w:pPr>
  </w:p>
  <w:p w14:paraId="72453F0D" w14:textId="77777777" w:rsidR="00F43A3D" w:rsidRDefault="00F43A3D" w:rsidP="00C716E5">
    <w:pPr>
      <w:pStyle w:val="Footerportrait"/>
    </w:pPr>
  </w:p>
  <w:p w14:paraId="6590DC24" w14:textId="072518FA" w:rsidR="00F43A3D" w:rsidRPr="00C907DF" w:rsidRDefault="00F43A3D" w:rsidP="00C716E5">
    <w:pPr>
      <w:pStyle w:val="Footerportrait"/>
      <w:rPr>
        <w:rStyle w:val="PageNumber"/>
        <w:szCs w:val="15"/>
      </w:rPr>
    </w:pPr>
    <w:fldSimple w:instr=" STYLEREF &quot;Document type&quot; \* MERGEFORMAT ">
      <w:r w:rsidR="00305115">
        <w:t>IALA Guideline - UPDATE</w:t>
      </w:r>
    </w:fldSimple>
    <w:r w:rsidRPr="00C907DF">
      <w:t xml:space="preserve"> </w:t>
    </w:r>
    <w:fldSimple w:instr=" STYLEREF &quot;Document number&quot; \* MERGEFORMAT ">
      <w:r w:rsidR="00305115">
        <w:t>G1008</w:t>
      </w:r>
    </w:fldSimple>
    <w:r w:rsidRPr="00C907DF">
      <w:t xml:space="preserve"> –</w:t>
    </w:r>
    <w:r>
      <w:t xml:space="preserve"> </w:t>
    </w:r>
    <w:fldSimple w:instr=" STYLEREF &quot;Document name&quot; \* MERGEFORMAT ">
      <w:r w:rsidR="00305115">
        <w:t>on Remote Control and Monitoring of Marine Aids to Navigation</w:t>
      </w:r>
    </w:fldSimple>
  </w:p>
  <w:p w14:paraId="015A4C31" w14:textId="602ED197" w:rsidR="00F43A3D" w:rsidRPr="00525922" w:rsidRDefault="00F43A3D" w:rsidP="00C716E5">
    <w:pPr>
      <w:pStyle w:val="Footerportrait"/>
    </w:pPr>
    <w:fldSimple w:instr=" STYLEREF &quot;Edition number&quot; \* MERGEFORMAT ">
      <w:r w:rsidR="00305115">
        <w:t>Edition 23.0</w:t>
      </w:r>
    </w:fldSimple>
    <w:r w:rsidRPr="00C907DF">
      <w:tab/>
    </w:r>
    <w: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305115">
      <w:rPr>
        <w:rStyle w:val="PageNumber"/>
        <w:szCs w:val="15"/>
      </w:rPr>
      <w:t>3</w:t>
    </w:r>
    <w:r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7542" w14:textId="77777777" w:rsidR="00F43A3D" w:rsidRDefault="00F43A3D" w:rsidP="00C716E5">
    <w:pPr>
      <w:pStyle w:val="Footer"/>
    </w:pPr>
  </w:p>
  <w:p w14:paraId="552B263D" w14:textId="77777777" w:rsidR="00F43A3D" w:rsidRDefault="00F43A3D" w:rsidP="00C716E5">
    <w:pPr>
      <w:pStyle w:val="Footerportrait"/>
    </w:pPr>
  </w:p>
  <w:p w14:paraId="7366D404" w14:textId="165B99C6" w:rsidR="00F43A3D" w:rsidRPr="00C907DF" w:rsidRDefault="00F43A3D" w:rsidP="00620205">
    <w:pPr>
      <w:pStyle w:val="Footerportrait"/>
    </w:pPr>
    <w:fldSimple w:instr=" STYLEREF &quot;Document type&quot; \* MERGEFORMAT ">
      <w:r w:rsidR="00AD5CA4">
        <w:t>IALA Guideline - UPDATE</w:t>
      </w:r>
    </w:fldSimple>
    <w:r w:rsidRPr="00C907DF">
      <w:t xml:space="preserve"> </w:t>
    </w:r>
    <w:fldSimple w:instr=" STYLEREF &quot;Document number&quot; \* MERGEFORMAT ">
      <w:r w:rsidR="00AD5CA4">
        <w:t>G1008</w:t>
      </w:r>
    </w:fldSimple>
    <w:r w:rsidRPr="00C907DF">
      <w:t xml:space="preserve"> –</w:t>
    </w:r>
    <w:r>
      <w:t xml:space="preserve"> </w:t>
    </w:r>
    <w:fldSimple w:instr=" STYLEREF &quot;Document name&quot; \* MERGEFORMAT ">
      <w:r w:rsidR="00AD5CA4">
        <w:t>on Remote Control and Monitoring of Marine Aids to Navigation</w:t>
      </w:r>
    </w:fldSimple>
    <w:r>
      <w:tab/>
    </w:r>
  </w:p>
  <w:p w14:paraId="4AE07FD5" w14:textId="6ACFB861" w:rsidR="00F43A3D" w:rsidRPr="00C907DF" w:rsidRDefault="00F43A3D" w:rsidP="00620205">
    <w:pPr>
      <w:pStyle w:val="Footerportrait"/>
    </w:pPr>
    <w:fldSimple w:instr=" STYLEREF &quot;Edition number&quot; \* MERGEFORMAT ">
      <w:r w:rsidR="00AD5CA4">
        <w:t>Edition 23.0</w:t>
      </w:r>
    </w:fldSimple>
    <w:r>
      <w:t xml:space="preserve">  </w:t>
    </w:r>
    <w:fldSimple w:instr=" STYLEREF &quot;Document date&quot; \* MERGEFORMAT ">
      <w:r w:rsidR="00AD5CA4">
        <w:t>June 2009August 2020</w:t>
      </w:r>
    </w:fldSimple>
    <w:r>
      <w:tab/>
    </w:r>
    <w:r>
      <w:rPr>
        <w:rStyle w:val="PageNumbe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sidR="00AD5CA4">
      <w:rPr>
        <w:rStyle w:val="PageNumber"/>
        <w:szCs w:val="15"/>
      </w:rPr>
      <w:t>19</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F229A" w14:textId="77777777" w:rsidR="005A19AD" w:rsidRDefault="005A19AD" w:rsidP="003274DB">
      <w:r>
        <w:separator/>
      </w:r>
    </w:p>
    <w:p w14:paraId="57FF48FB" w14:textId="77777777" w:rsidR="005A19AD" w:rsidRDefault="005A19AD"/>
  </w:footnote>
  <w:footnote w:type="continuationSeparator" w:id="0">
    <w:p w14:paraId="45A0ECF1" w14:textId="77777777" w:rsidR="005A19AD" w:rsidRDefault="005A19AD" w:rsidP="003274DB">
      <w:r>
        <w:continuationSeparator/>
      </w:r>
    </w:p>
    <w:p w14:paraId="49AEADD8" w14:textId="77777777" w:rsidR="005A19AD" w:rsidRDefault="005A19A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63216" w14:textId="77777777" w:rsidR="00F43A3D" w:rsidRPr="00ED2A8D" w:rsidRDefault="00F43A3D" w:rsidP="008747E0">
    <w:pPr>
      <w:pStyle w:val="Header"/>
    </w:pPr>
    <w:r w:rsidRPr="00442889">
      <w:rPr>
        <w:noProof/>
        <w:lang w:eastAsia="en-GB"/>
      </w:rPr>
      <w:drawing>
        <wp:anchor distT="0" distB="0" distL="114300" distR="114300" simplePos="0" relativeHeight="251657214" behindDoc="1" locked="0" layoutInCell="1" allowOverlap="1" wp14:anchorId="66D54912" wp14:editId="1F61184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4DC791F" w14:textId="77777777" w:rsidR="00F43A3D" w:rsidRPr="00ED2A8D" w:rsidRDefault="00F43A3D" w:rsidP="008747E0">
    <w:pPr>
      <w:pStyle w:val="Header"/>
    </w:pPr>
  </w:p>
  <w:p w14:paraId="191F48CB" w14:textId="77777777" w:rsidR="00F43A3D" w:rsidRDefault="00F43A3D" w:rsidP="008747E0">
    <w:pPr>
      <w:pStyle w:val="Header"/>
    </w:pPr>
  </w:p>
  <w:p w14:paraId="603865DE" w14:textId="77777777" w:rsidR="00F43A3D" w:rsidRDefault="00F43A3D" w:rsidP="008747E0">
    <w:pPr>
      <w:pStyle w:val="Header"/>
    </w:pPr>
  </w:p>
  <w:p w14:paraId="6EA8D27B" w14:textId="77777777" w:rsidR="00F43A3D" w:rsidRDefault="00F43A3D" w:rsidP="008747E0">
    <w:pPr>
      <w:pStyle w:val="Header"/>
    </w:pPr>
  </w:p>
  <w:p w14:paraId="5D9FBAE8" w14:textId="77777777" w:rsidR="00F43A3D" w:rsidRDefault="00F43A3D" w:rsidP="008747E0">
    <w:pPr>
      <w:pStyle w:val="Header"/>
    </w:pPr>
  </w:p>
  <w:p w14:paraId="53D24ACB" w14:textId="77777777" w:rsidR="00F43A3D" w:rsidRDefault="00F43A3D" w:rsidP="008747E0">
    <w:pPr>
      <w:pStyle w:val="Header"/>
    </w:pPr>
    <w:r>
      <w:rPr>
        <w:noProof/>
        <w:lang w:eastAsia="en-GB"/>
      </w:rPr>
      <w:drawing>
        <wp:anchor distT="0" distB="0" distL="114300" distR="114300" simplePos="0" relativeHeight="251656189" behindDoc="1" locked="0" layoutInCell="1" allowOverlap="1" wp14:anchorId="6AECFC03" wp14:editId="208CDCFA">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58C38E5" w14:textId="77777777" w:rsidR="00F43A3D" w:rsidRPr="00ED2A8D" w:rsidRDefault="00F43A3D" w:rsidP="008747E0">
    <w:pPr>
      <w:pStyle w:val="Header"/>
    </w:pPr>
  </w:p>
  <w:p w14:paraId="2F6F794B" w14:textId="77777777" w:rsidR="00F43A3D" w:rsidRPr="00ED2A8D" w:rsidRDefault="00F43A3D" w:rsidP="001349DB">
    <w:pPr>
      <w:pStyle w:val="Header"/>
      <w:spacing w:line="36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52E41" w14:textId="77777777" w:rsidR="00F43A3D" w:rsidRDefault="00F43A3D">
    <w:pPr>
      <w:pStyle w:val="Header"/>
    </w:pPr>
    <w:r>
      <w:rPr>
        <w:noProof/>
        <w:lang w:eastAsia="en-GB"/>
      </w:rPr>
      <w:drawing>
        <wp:anchor distT="0" distB="0" distL="114300" distR="114300" simplePos="0" relativeHeight="251688960" behindDoc="1" locked="0" layoutInCell="1" allowOverlap="1" wp14:anchorId="1B0685A9" wp14:editId="644262BC">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C45A9" w14:textId="77777777" w:rsidR="00F43A3D" w:rsidRDefault="00F43A3D">
    <w:pPr>
      <w:pStyle w:val="Header"/>
    </w:pPr>
  </w:p>
  <w:p w14:paraId="21E93A44" w14:textId="77777777" w:rsidR="00F43A3D" w:rsidRDefault="00F43A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517DD0" w14:textId="77777777" w:rsidR="00F43A3D" w:rsidRPr="00ED2A8D" w:rsidRDefault="00F43A3D" w:rsidP="008747E0">
    <w:pPr>
      <w:pStyle w:val="Header"/>
    </w:pPr>
    <w:r>
      <w:rPr>
        <w:noProof/>
        <w:lang w:eastAsia="en-GB"/>
      </w:rPr>
      <w:drawing>
        <wp:anchor distT="0" distB="0" distL="114300" distR="114300" simplePos="0" relativeHeight="251658752" behindDoc="1" locked="0" layoutInCell="1" allowOverlap="1" wp14:anchorId="5F25985B" wp14:editId="4052C143">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544F9B" w14:textId="77777777" w:rsidR="00F43A3D" w:rsidRPr="00ED2A8D" w:rsidRDefault="00F43A3D" w:rsidP="008747E0">
    <w:pPr>
      <w:pStyle w:val="Header"/>
    </w:pPr>
  </w:p>
  <w:p w14:paraId="707ECC3D" w14:textId="77777777" w:rsidR="00F43A3D" w:rsidRDefault="00F43A3D" w:rsidP="008747E0">
    <w:pPr>
      <w:pStyle w:val="Header"/>
    </w:pPr>
  </w:p>
  <w:p w14:paraId="4B6E45AF" w14:textId="77777777" w:rsidR="00F43A3D" w:rsidRDefault="00F43A3D" w:rsidP="008747E0">
    <w:pPr>
      <w:pStyle w:val="Header"/>
    </w:pPr>
  </w:p>
  <w:p w14:paraId="6074186C" w14:textId="77777777" w:rsidR="00F43A3D" w:rsidRDefault="00F43A3D" w:rsidP="008747E0">
    <w:pPr>
      <w:pStyle w:val="Header"/>
    </w:pPr>
  </w:p>
  <w:p w14:paraId="60D9DCDF" w14:textId="77777777" w:rsidR="00F43A3D" w:rsidRPr="00441393" w:rsidRDefault="00F43A3D" w:rsidP="00441393">
    <w:pPr>
      <w:pStyle w:val="Contents"/>
    </w:pPr>
    <w:r>
      <w:t>DOCUMENT REVISION</w:t>
    </w:r>
  </w:p>
  <w:p w14:paraId="20FB3799" w14:textId="77777777" w:rsidR="00F43A3D" w:rsidRPr="00ED2A8D" w:rsidRDefault="00F43A3D" w:rsidP="008747E0">
    <w:pPr>
      <w:pStyle w:val="Header"/>
    </w:pPr>
  </w:p>
  <w:p w14:paraId="6090A13A" w14:textId="77777777" w:rsidR="00F43A3D" w:rsidRPr="00AC33A2" w:rsidRDefault="00F43A3D" w:rsidP="0078486B">
    <w:pPr>
      <w:pStyle w:val="Header"/>
      <w:spacing w:line="140" w:lineRule="exac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AF3755" w14:textId="77777777" w:rsidR="00F43A3D" w:rsidRPr="00ED2A8D" w:rsidRDefault="00F43A3D" w:rsidP="008747E0">
    <w:pPr>
      <w:pStyle w:val="Header"/>
    </w:pPr>
    <w:r>
      <w:rPr>
        <w:noProof/>
        <w:lang w:eastAsia="en-GB"/>
      </w:rPr>
      <w:drawing>
        <wp:anchor distT="0" distB="0" distL="114300" distR="114300" simplePos="0" relativeHeight="251674624" behindDoc="1" locked="0" layoutInCell="1" allowOverlap="1" wp14:anchorId="41CCF7E3" wp14:editId="6F4EA36B">
          <wp:simplePos x="0" y="0"/>
          <wp:positionH relativeFrom="page">
            <wp:posOffset>6840855</wp:posOffset>
          </wp:positionH>
          <wp:positionV relativeFrom="page">
            <wp:posOffset>0</wp:posOffset>
          </wp:positionV>
          <wp:extent cx="720000" cy="720000"/>
          <wp:effectExtent l="0" t="0" r="4445" b="4445"/>
          <wp:wrapNone/>
          <wp:docPr id="2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FEA81E8" w14:textId="77777777" w:rsidR="00F43A3D" w:rsidRPr="00ED2A8D" w:rsidRDefault="00F43A3D" w:rsidP="008747E0">
    <w:pPr>
      <w:pStyle w:val="Header"/>
    </w:pPr>
  </w:p>
  <w:p w14:paraId="72868CCD" w14:textId="77777777" w:rsidR="00F43A3D" w:rsidRDefault="00F43A3D" w:rsidP="008747E0">
    <w:pPr>
      <w:pStyle w:val="Header"/>
    </w:pPr>
  </w:p>
  <w:p w14:paraId="2ED4876A" w14:textId="77777777" w:rsidR="00F43A3D" w:rsidRDefault="00F43A3D" w:rsidP="008747E0">
    <w:pPr>
      <w:pStyle w:val="Header"/>
    </w:pPr>
  </w:p>
  <w:p w14:paraId="2A5BB990" w14:textId="77777777" w:rsidR="00F43A3D" w:rsidRDefault="00F43A3D" w:rsidP="008747E0">
    <w:pPr>
      <w:pStyle w:val="Header"/>
    </w:pPr>
  </w:p>
  <w:p w14:paraId="1BEA8ACD" w14:textId="77777777" w:rsidR="00F43A3D" w:rsidRPr="00441393" w:rsidRDefault="00F43A3D" w:rsidP="00441393">
    <w:pPr>
      <w:pStyle w:val="Contents"/>
    </w:pPr>
    <w:r>
      <w:t>CONTENTS</w:t>
    </w:r>
  </w:p>
  <w:p w14:paraId="0FDBAAE0" w14:textId="77777777" w:rsidR="00F43A3D" w:rsidRDefault="00F43A3D" w:rsidP="0078486B">
    <w:pPr>
      <w:pStyle w:val="Header"/>
      <w:spacing w:line="140" w:lineRule="exact"/>
    </w:pPr>
  </w:p>
  <w:p w14:paraId="79370307" w14:textId="77777777" w:rsidR="00F43A3D" w:rsidRPr="00AC33A2" w:rsidRDefault="00F43A3D"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B6C7B1" w14:textId="77777777" w:rsidR="00F43A3D" w:rsidRPr="00ED2A8D" w:rsidRDefault="00F43A3D" w:rsidP="00C716E5">
    <w:pPr>
      <w:pStyle w:val="Header"/>
    </w:pPr>
    <w:r>
      <w:rPr>
        <w:noProof/>
        <w:lang w:eastAsia="en-GB"/>
      </w:rPr>
      <w:drawing>
        <wp:anchor distT="0" distB="0" distL="114300" distR="114300" simplePos="0" relativeHeight="251697152" behindDoc="1" locked="0" layoutInCell="1" allowOverlap="1" wp14:anchorId="36E0258D" wp14:editId="500D586E">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7179363" w14:textId="77777777" w:rsidR="00F43A3D" w:rsidRPr="00ED2A8D" w:rsidRDefault="00F43A3D" w:rsidP="00C716E5">
    <w:pPr>
      <w:pStyle w:val="Header"/>
    </w:pPr>
  </w:p>
  <w:p w14:paraId="0E7E1EC0" w14:textId="77777777" w:rsidR="00F43A3D" w:rsidRDefault="00F43A3D" w:rsidP="00C716E5">
    <w:pPr>
      <w:pStyle w:val="Header"/>
    </w:pPr>
  </w:p>
  <w:p w14:paraId="176E60CD" w14:textId="77777777" w:rsidR="00F43A3D" w:rsidRDefault="00F43A3D" w:rsidP="00C716E5">
    <w:pPr>
      <w:pStyle w:val="Header"/>
    </w:pPr>
  </w:p>
  <w:p w14:paraId="00846308" w14:textId="77777777" w:rsidR="00F43A3D" w:rsidRDefault="00F43A3D" w:rsidP="00C716E5">
    <w:pPr>
      <w:pStyle w:val="Header"/>
    </w:pPr>
  </w:p>
  <w:p w14:paraId="71D7D31D" w14:textId="77777777" w:rsidR="00F43A3D" w:rsidRPr="00441393" w:rsidRDefault="00F43A3D" w:rsidP="00C716E5">
    <w:pPr>
      <w:pStyle w:val="Contents"/>
    </w:pPr>
    <w:r>
      <w:t>CONTENTS</w:t>
    </w:r>
  </w:p>
  <w:p w14:paraId="7FCAFBFD" w14:textId="77777777" w:rsidR="00F43A3D" w:rsidRPr="00ED2A8D" w:rsidRDefault="00F43A3D" w:rsidP="00C716E5">
    <w:pPr>
      <w:pStyle w:val="Header"/>
    </w:pPr>
  </w:p>
  <w:p w14:paraId="2932196A" w14:textId="77777777" w:rsidR="00F43A3D" w:rsidRPr="00AC33A2" w:rsidRDefault="00F43A3D" w:rsidP="00C716E5">
    <w:pPr>
      <w:pStyle w:val="Header"/>
      <w:spacing w:line="140" w:lineRule="exact"/>
    </w:pPr>
  </w:p>
  <w:p w14:paraId="0205BEC5" w14:textId="77777777" w:rsidR="00F43A3D" w:rsidRDefault="00F43A3D">
    <w:pPr>
      <w:pStyle w:val="Header"/>
    </w:pPr>
    <w:r>
      <w:rPr>
        <w:noProof/>
        <w:lang w:eastAsia="en-GB"/>
      </w:rPr>
      <w:drawing>
        <wp:anchor distT="0" distB="0" distL="114300" distR="114300" simplePos="0" relativeHeight="251695104" behindDoc="1" locked="0" layoutInCell="1" allowOverlap="1" wp14:anchorId="2B06555F" wp14:editId="2D05D616">
          <wp:simplePos x="0" y="0"/>
          <wp:positionH relativeFrom="page">
            <wp:posOffset>6827653</wp:posOffset>
          </wp:positionH>
          <wp:positionV relativeFrom="page">
            <wp:posOffset>0</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4956B" w14:textId="77777777" w:rsidR="00F43A3D" w:rsidRPr="00667792" w:rsidRDefault="00F43A3D" w:rsidP="00667792">
    <w:pPr>
      <w:pStyle w:val="Header"/>
    </w:pPr>
    <w:r>
      <w:rPr>
        <w:noProof/>
        <w:lang w:eastAsia="en-GB"/>
      </w:rPr>
      <w:drawing>
        <wp:anchor distT="0" distB="0" distL="114300" distR="114300" simplePos="0" relativeHeight="251678720" behindDoc="1" locked="0" layoutInCell="1" allowOverlap="1" wp14:anchorId="3F5C4654" wp14:editId="5202ED57">
          <wp:simplePos x="0" y="0"/>
          <wp:positionH relativeFrom="page">
            <wp:posOffset>6554207</wp:posOffset>
          </wp:positionH>
          <wp:positionV relativeFrom="page">
            <wp:posOffset>-5036</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F3B4E72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366C8A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B6C7AB6"/>
    <w:lvl w:ilvl="0">
      <w:start w:val="1"/>
      <w:numFmt w:val="decimal"/>
      <w:lvlText w:val="%1."/>
      <w:lvlJc w:val="left"/>
      <w:pPr>
        <w:tabs>
          <w:tab w:val="num" w:pos="1440"/>
        </w:tabs>
        <w:ind w:left="1440" w:hanging="360"/>
      </w:pPr>
    </w:lvl>
  </w:abstractNum>
  <w:abstractNum w:abstractNumId="3" w15:restartNumberingAfterBreak="0">
    <w:nsid w:val="FFFFFF7F"/>
    <w:multiLevelType w:val="singleLevel"/>
    <w:tmpl w:val="C1C0594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F6B3C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914CE9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F300F3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0F618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B401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7"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9F030C5"/>
    <w:multiLevelType w:val="hybridMultilevel"/>
    <w:tmpl w:val="8852470A"/>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1"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9DF1BFF"/>
    <w:multiLevelType w:val="multilevel"/>
    <w:tmpl w:val="FDFC54E4"/>
    <w:lvl w:ilvl="0">
      <w:start w:val="1"/>
      <w:numFmt w:val="decimal"/>
      <w:pStyle w:val="List1"/>
      <w:lvlText w:val="%1"/>
      <w:lvlJc w:val="left"/>
      <w:pPr>
        <w:tabs>
          <w:tab w:val="num" w:pos="0"/>
        </w:tabs>
        <w:ind w:left="425" w:hanging="425"/>
      </w:pPr>
      <w:rPr>
        <w:rFonts w:asciiTheme="minorHAnsi" w:hAnsiTheme="minorHAnsi" w:hint="default"/>
        <w:b w:val="0"/>
        <w:i w:val="0"/>
        <w:sz w:val="22"/>
      </w:rPr>
    </w:lvl>
    <w:lvl w:ilvl="1">
      <w:start w:val="1"/>
      <w:numFmt w:val="lowerLetter"/>
      <w:pStyle w:val="Lista"/>
      <w:lvlText w:val="%2"/>
      <w:lvlJc w:val="left"/>
      <w:pPr>
        <w:ind w:left="851" w:hanging="426"/>
      </w:pPr>
      <w:rPr>
        <w:rFonts w:asciiTheme="minorHAnsi" w:hAnsiTheme="minorHAnsi" w:hint="default"/>
        <w:b w:val="0"/>
        <w:i w:val="0"/>
        <w:sz w:val="18"/>
        <w:szCs w:val="18"/>
      </w:rPr>
    </w:lvl>
    <w:lvl w:ilvl="2">
      <w:start w:val="1"/>
      <w:numFmt w:val="lowerRoman"/>
      <w:pStyle w:val="Listi"/>
      <w:lvlText w:val="%3"/>
      <w:lvlJc w:val="left"/>
      <w:pPr>
        <w:ind w:left="1276" w:hanging="425"/>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521892"/>
    <w:multiLevelType w:val="hybridMultilevel"/>
    <w:tmpl w:val="8A1A94D4"/>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31"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7C24AB"/>
    <w:multiLevelType w:val="multilevel"/>
    <w:tmpl w:val="F2847C4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134" w:hanging="1134"/>
      </w:pPr>
      <w:rPr>
        <w:rFonts w:asciiTheme="minorHAnsi" w:hAnsiTheme="minorHAnsi" w:hint="default"/>
        <w:b/>
        <w:i w:val="0"/>
        <w:color w:val="407EC9"/>
        <w:sz w:val="20"/>
        <w:u w:val="none"/>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3"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46AD21CC"/>
    <w:multiLevelType w:val="multilevel"/>
    <w:tmpl w:val="2E22348A"/>
    <w:lvl w:ilvl="0">
      <w:start w:val="1"/>
      <w:numFmt w:val="upperLetter"/>
      <w:pStyle w:val="PART"/>
      <w:lvlText w:val="PART %1"/>
      <w:lvlJc w:val="left"/>
      <w:pPr>
        <w:ind w:left="1701" w:hanging="1701"/>
      </w:pPr>
      <w:rPr>
        <w:rFonts w:asciiTheme="minorHAnsi" w:hAnsiTheme="minorHAnsi" w:hint="default"/>
        <w:b/>
        <w:i w:val="0"/>
        <w:caps/>
        <w:color w:val="407EC9"/>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7"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8029C0"/>
    <w:multiLevelType w:val="hybridMultilevel"/>
    <w:tmpl w:val="4858B116"/>
    <w:lvl w:ilvl="0" w:tplc="1794C662">
      <w:start w:val="2"/>
      <w:numFmt w:val="bullet"/>
      <w:lvlText w:val=""/>
      <w:lvlJc w:val="left"/>
      <w:pPr>
        <w:ind w:left="720" w:hanging="360"/>
      </w:pPr>
      <w:rPr>
        <w:rFonts w:ascii="Symbol" w:eastAsiaTheme="minorHAnsi" w:hAnsi="Symbol" w:cstheme="minorBid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42"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B65365"/>
    <w:multiLevelType w:val="multilevel"/>
    <w:tmpl w:val="FF2861F0"/>
    <w:lvl w:ilvl="0">
      <w:start w:val="1"/>
      <w:numFmt w:val="decimal"/>
      <w:lvlText w:val="%1"/>
      <w:lvlJc w:val="left"/>
      <w:pPr>
        <w:ind w:left="425" w:hanging="425"/>
      </w:pPr>
      <w:rPr>
        <w:rFonts w:asciiTheme="minorHAnsi" w:hAnsiTheme="minorHAnsi" w:hint="default"/>
        <w:b w:val="0"/>
        <w:i w:val="0"/>
        <w:sz w:val="18"/>
        <w:szCs w:val="22"/>
      </w:rPr>
    </w:lvl>
    <w:lvl w:ilvl="1">
      <w:start w:val="1"/>
      <w:numFmt w:val="lowerLetter"/>
      <w:pStyle w:val="Tablelista"/>
      <w:lvlText w:val="%2"/>
      <w:lvlJc w:val="left"/>
      <w:pPr>
        <w:ind w:left="851" w:hanging="426"/>
      </w:pPr>
      <w:rPr>
        <w:rFonts w:asciiTheme="minorHAnsi" w:hAnsiTheme="minorHAnsi" w:hint="default"/>
        <w:b w:val="0"/>
        <w:i w:val="0"/>
        <w:sz w:val="18"/>
      </w:rPr>
    </w:lvl>
    <w:lvl w:ilvl="2">
      <w:start w:val="1"/>
      <w:numFmt w:val="lowerRoman"/>
      <w:pStyle w:val="Tablelisti"/>
      <w:lvlText w:val="%3"/>
      <w:lvlJc w:val="left"/>
      <w:pPr>
        <w:ind w:left="1276" w:hanging="425"/>
      </w:pPr>
      <w:rPr>
        <w:rFonts w:asciiTheme="minorHAnsi" w:hAnsiTheme="minorHAnsi" w:hint="default"/>
        <w:b w:val="0"/>
        <w:i w:val="0"/>
        <w:sz w:val="18"/>
      </w:rPr>
    </w:lvl>
    <w:lvl w:ilvl="3">
      <w:start w:val="1"/>
      <w:numFmt w:val="decimal"/>
      <w:lvlText w:val="(%4)"/>
      <w:lvlJc w:val="left"/>
      <w:pPr>
        <w:ind w:left="1157" w:hanging="360"/>
      </w:pPr>
      <w:rPr>
        <w:rFonts w:hint="default"/>
      </w:rPr>
    </w:lvl>
    <w:lvl w:ilvl="4">
      <w:start w:val="1"/>
      <w:numFmt w:val="lowerLetter"/>
      <w:lvlText w:val="(%5)"/>
      <w:lvlJc w:val="left"/>
      <w:pPr>
        <w:ind w:left="1517" w:hanging="360"/>
      </w:pPr>
      <w:rPr>
        <w:rFonts w:hint="default"/>
      </w:rPr>
    </w:lvl>
    <w:lvl w:ilvl="5">
      <w:start w:val="1"/>
      <w:numFmt w:val="lowerRoman"/>
      <w:lvlText w:val="(%6)"/>
      <w:lvlJc w:val="left"/>
      <w:pPr>
        <w:ind w:left="1877" w:hanging="360"/>
      </w:pPr>
      <w:rPr>
        <w:rFonts w:hint="default"/>
      </w:rPr>
    </w:lvl>
    <w:lvl w:ilvl="6">
      <w:start w:val="1"/>
      <w:numFmt w:val="decimal"/>
      <w:lvlText w:val="%7."/>
      <w:lvlJc w:val="left"/>
      <w:pPr>
        <w:ind w:left="2237" w:hanging="360"/>
      </w:pPr>
      <w:rPr>
        <w:rFonts w:hint="default"/>
      </w:rPr>
    </w:lvl>
    <w:lvl w:ilvl="7">
      <w:start w:val="1"/>
      <w:numFmt w:val="lowerLetter"/>
      <w:lvlText w:val="%8."/>
      <w:lvlJc w:val="left"/>
      <w:pPr>
        <w:ind w:left="2597" w:hanging="360"/>
      </w:pPr>
      <w:rPr>
        <w:rFonts w:hint="default"/>
      </w:rPr>
    </w:lvl>
    <w:lvl w:ilvl="8">
      <w:start w:val="1"/>
      <w:numFmt w:val="lowerRoman"/>
      <w:lvlText w:val="%9."/>
      <w:lvlJc w:val="left"/>
      <w:pPr>
        <w:ind w:left="2957" w:hanging="360"/>
      </w:pPr>
      <w:rPr>
        <w:rFonts w:hint="default"/>
      </w:rPr>
    </w:lvl>
  </w:abstractNum>
  <w:abstractNum w:abstractNumId="44"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7"/>
  </w:num>
  <w:num w:numId="2">
    <w:abstractNumId w:val="45"/>
  </w:num>
  <w:num w:numId="3">
    <w:abstractNumId w:val="15"/>
  </w:num>
  <w:num w:numId="4">
    <w:abstractNumId w:val="31"/>
  </w:num>
  <w:num w:numId="5">
    <w:abstractNumId w:val="26"/>
  </w:num>
  <w:num w:numId="6">
    <w:abstractNumId w:val="16"/>
  </w:num>
  <w:num w:numId="7">
    <w:abstractNumId w:val="24"/>
  </w:num>
  <w:num w:numId="8">
    <w:abstractNumId w:val="34"/>
  </w:num>
  <w:num w:numId="9">
    <w:abstractNumId w:val="14"/>
  </w:num>
  <w:num w:numId="10">
    <w:abstractNumId w:val="23"/>
  </w:num>
  <w:num w:numId="11">
    <w:abstractNumId w:val="27"/>
  </w:num>
  <w:num w:numId="12">
    <w:abstractNumId w:val="12"/>
  </w:num>
  <w:num w:numId="13">
    <w:abstractNumId w:val="35"/>
  </w:num>
  <w:num w:numId="14">
    <w:abstractNumId w:val="8"/>
  </w:num>
  <w:num w:numId="15">
    <w:abstractNumId w:val="42"/>
  </w:num>
  <w:num w:numId="16">
    <w:abstractNumId w:val="21"/>
  </w:num>
  <w:num w:numId="17">
    <w:abstractNumId w:val="19"/>
  </w:num>
  <w:num w:numId="18">
    <w:abstractNumId w:val="33"/>
  </w:num>
  <w:num w:numId="19">
    <w:abstractNumId w:val="11"/>
  </w:num>
  <w:num w:numId="20">
    <w:abstractNumId w:val="18"/>
  </w:num>
  <w:num w:numId="21">
    <w:abstractNumId w:val="39"/>
  </w:num>
  <w:num w:numId="22">
    <w:abstractNumId w:val="17"/>
  </w:num>
  <w:num w:numId="23">
    <w:abstractNumId w:val="44"/>
  </w:num>
  <w:num w:numId="24">
    <w:abstractNumId w:val="10"/>
  </w:num>
  <w:num w:numId="25">
    <w:abstractNumId w:val="29"/>
  </w:num>
  <w:num w:numId="26">
    <w:abstractNumId w:val="25"/>
  </w:num>
  <w:num w:numId="27">
    <w:abstractNumId w:val="38"/>
  </w:num>
  <w:num w:numId="28">
    <w:abstractNumId w:val="40"/>
  </w:num>
  <w:num w:numId="29">
    <w:abstractNumId w:val="13"/>
  </w:num>
  <w:num w:numId="30">
    <w:abstractNumId w:val="36"/>
  </w:num>
  <w:num w:numId="31">
    <w:abstractNumId w:val="32"/>
  </w:num>
  <w:num w:numId="32">
    <w:abstractNumId w:val="22"/>
  </w:num>
  <w:num w:numId="33">
    <w:abstractNumId w:val="43"/>
  </w:num>
  <w:num w:numId="34">
    <w:abstractNumId w:val="22"/>
  </w:num>
  <w:num w:numId="35">
    <w:abstractNumId w:val="0"/>
  </w:num>
  <w:num w:numId="36">
    <w:abstractNumId w:val="1"/>
  </w:num>
  <w:num w:numId="37">
    <w:abstractNumId w:val="2"/>
  </w:num>
  <w:num w:numId="38">
    <w:abstractNumId w:val="4"/>
  </w:num>
  <w:num w:numId="39">
    <w:abstractNumId w:val="5"/>
  </w:num>
  <w:num w:numId="40">
    <w:abstractNumId w:val="6"/>
  </w:num>
  <w:num w:numId="41">
    <w:abstractNumId w:val="7"/>
  </w:num>
  <w:num w:numId="42">
    <w:abstractNumId w:val="3"/>
  </w:num>
  <w:num w:numId="43">
    <w:abstractNumId w:val="9"/>
  </w:num>
  <w:num w:numId="44">
    <w:abstractNumId w:val="28"/>
  </w:num>
  <w:num w:numId="45">
    <w:abstractNumId w:val="28"/>
  </w:num>
  <w:num w:numId="46">
    <w:abstractNumId w:val="28"/>
  </w:num>
  <w:num w:numId="47">
    <w:abstractNumId w:val="32"/>
  </w:num>
  <w:num w:numId="48">
    <w:abstractNumId w:val="41"/>
  </w:num>
  <w:num w:numId="49">
    <w:abstractNumId w:val="37"/>
  </w:num>
  <w:num w:numId="50">
    <w:abstractNumId w:val="37"/>
  </w:num>
  <w:num w:numId="51">
    <w:abstractNumId w:val="20"/>
  </w:num>
  <w:num w:numId="52">
    <w:abstractNumId w:val="37"/>
  </w:num>
  <w:num w:numId="53">
    <w:abstractNumId w:val="37"/>
  </w:num>
  <w:num w:numId="54">
    <w:abstractNumId w:val="30"/>
  </w:num>
  <w:num w:numId="55">
    <w:abstractNumId w:val="16"/>
  </w:num>
  <w:num w:numId="56">
    <w:abstractNumId w:val="32"/>
  </w:num>
  <w:num w:numId="57">
    <w:abstractNumId w:val="37"/>
  </w:num>
  <w:num w:numId="58">
    <w:abstractNumId w:val="37"/>
  </w:num>
  <w:num w:numId="59">
    <w:abstractNumId w:val="32"/>
  </w:num>
  <w:num w:numId="60">
    <w:abstractNumId w:val="37"/>
  </w:num>
  <w:numIdMacAtCleanup w:val="5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er Dobson">
    <w15:presenceInfo w15:providerId="AD" w15:userId="S-1-5-21-2046026355-2876191845-2165928818-1752"/>
  </w15:person>
  <w15:person w15:author="Mariano Marpegan">
    <w15:presenceInfo w15:providerId="AD" w15:userId="S::mlmarpegan@gba-hidrovia.com.ar::e644eb22-4339-4c04-8fdb-b0133ab0cbeb"/>
  </w15:person>
  <w15:person w15:author="Rob Dale">
    <w15:presenceInfo w15:providerId="None" w15:userId="Rob Da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es-AR" w:vendorID="64" w:dllVersion="0" w:nlCheck="1" w:checkStyle="0"/>
  <w:activeWritingStyle w:appName="MSWord" w:lang="en-US" w:vendorID="64" w:dllVersion="0" w:nlCheck="1" w:checkStyle="0"/>
  <w:activeWritingStyle w:appName="MSWord" w:lang="es-AR" w:vendorID="64" w:dllVersion="6" w:nlCheck="1" w:checkStyle="0"/>
  <w:activeWritingStyle w:appName="MSWord" w:lang="en-GB" w:vendorID="64" w:dllVersion="131078" w:nlCheck="1" w:checkStyle="1"/>
  <w:activeWritingStyle w:appName="MSWord" w:lang="es-AR" w:vendorID="64" w:dllVersion="131078" w:nlCheck="1" w:checkStyle="0"/>
  <w:activeWritingStyle w:appName="MSWord" w:lang="en-US" w:vendorID="64" w:dllVersion="131078" w:nlCheck="1" w:checkStyle="1"/>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FF2"/>
    <w:rsid w:val="0001616D"/>
    <w:rsid w:val="00016839"/>
    <w:rsid w:val="000174F9"/>
    <w:rsid w:val="000249C2"/>
    <w:rsid w:val="000258F6"/>
    <w:rsid w:val="000372AF"/>
    <w:rsid w:val="000379A7"/>
    <w:rsid w:val="00040EB8"/>
    <w:rsid w:val="000415F7"/>
    <w:rsid w:val="00041F9D"/>
    <w:rsid w:val="000439A4"/>
    <w:rsid w:val="00044293"/>
    <w:rsid w:val="00044523"/>
    <w:rsid w:val="0004603E"/>
    <w:rsid w:val="000472F8"/>
    <w:rsid w:val="0005449E"/>
    <w:rsid w:val="00057B6D"/>
    <w:rsid w:val="00061A7B"/>
    <w:rsid w:val="0008654C"/>
    <w:rsid w:val="000904ED"/>
    <w:rsid w:val="00091545"/>
    <w:rsid w:val="000A27A8"/>
    <w:rsid w:val="000A4552"/>
    <w:rsid w:val="000B2356"/>
    <w:rsid w:val="000B663A"/>
    <w:rsid w:val="000C711B"/>
    <w:rsid w:val="000C7534"/>
    <w:rsid w:val="000D2431"/>
    <w:rsid w:val="000D30EB"/>
    <w:rsid w:val="000E3954"/>
    <w:rsid w:val="000E3E52"/>
    <w:rsid w:val="000F0F9F"/>
    <w:rsid w:val="000F3F43"/>
    <w:rsid w:val="000F4BB3"/>
    <w:rsid w:val="000F58ED"/>
    <w:rsid w:val="001047A5"/>
    <w:rsid w:val="00106D72"/>
    <w:rsid w:val="00110865"/>
    <w:rsid w:val="00113D5B"/>
    <w:rsid w:val="00113F8F"/>
    <w:rsid w:val="00115CC4"/>
    <w:rsid w:val="00122EBD"/>
    <w:rsid w:val="001349DB"/>
    <w:rsid w:val="00135AEB"/>
    <w:rsid w:val="00136E58"/>
    <w:rsid w:val="00137516"/>
    <w:rsid w:val="001466DD"/>
    <w:rsid w:val="001547F9"/>
    <w:rsid w:val="00156874"/>
    <w:rsid w:val="001607D8"/>
    <w:rsid w:val="00160ECB"/>
    <w:rsid w:val="00161325"/>
    <w:rsid w:val="00162C3E"/>
    <w:rsid w:val="00164AB3"/>
    <w:rsid w:val="0017331D"/>
    <w:rsid w:val="00183EEA"/>
    <w:rsid w:val="00184427"/>
    <w:rsid w:val="00184C2E"/>
    <w:rsid w:val="001875B1"/>
    <w:rsid w:val="00191E5B"/>
    <w:rsid w:val="00195FF2"/>
    <w:rsid w:val="00197902"/>
    <w:rsid w:val="001B2A35"/>
    <w:rsid w:val="001B339A"/>
    <w:rsid w:val="001B5366"/>
    <w:rsid w:val="001C650B"/>
    <w:rsid w:val="001C72B5"/>
    <w:rsid w:val="001D2E7A"/>
    <w:rsid w:val="001D3992"/>
    <w:rsid w:val="001D4A3E"/>
    <w:rsid w:val="001E416D"/>
    <w:rsid w:val="001F2DAC"/>
    <w:rsid w:val="001F4EF8"/>
    <w:rsid w:val="001F5AB1"/>
    <w:rsid w:val="00201337"/>
    <w:rsid w:val="002022EA"/>
    <w:rsid w:val="0020234E"/>
    <w:rsid w:val="002044E9"/>
    <w:rsid w:val="00205B17"/>
    <w:rsid w:val="00205D9B"/>
    <w:rsid w:val="002119A0"/>
    <w:rsid w:val="002204DA"/>
    <w:rsid w:val="00222D4C"/>
    <w:rsid w:val="0022371A"/>
    <w:rsid w:val="00233CEC"/>
    <w:rsid w:val="00237785"/>
    <w:rsid w:val="00243B88"/>
    <w:rsid w:val="00251FB9"/>
    <w:rsid w:val="002520AD"/>
    <w:rsid w:val="0025660A"/>
    <w:rsid w:val="00257DF8"/>
    <w:rsid w:val="00257E4A"/>
    <w:rsid w:val="0026038D"/>
    <w:rsid w:val="002626C8"/>
    <w:rsid w:val="00266263"/>
    <w:rsid w:val="0026664D"/>
    <w:rsid w:val="0027175D"/>
    <w:rsid w:val="0027658D"/>
    <w:rsid w:val="0028314D"/>
    <w:rsid w:val="00296CA7"/>
    <w:rsid w:val="0029793F"/>
    <w:rsid w:val="002A1C42"/>
    <w:rsid w:val="002A617C"/>
    <w:rsid w:val="002A71CF"/>
    <w:rsid w:val="002B2A40"/>
    <w:rsid w:val="002B3E9D"/>
    <w:rsid w:val="002C54A2"/>
    <w:rsid w:val="002C60FE"/>
    <w:rsid w:val="002C77F4"/>
    <w:rsid w:val="002D0869"/>
    <w:rsid w:val="002D78FE"/>
    <w:rsid w:val="002E4993"/>
    <w:rsid w:val="002E5BAC"/>
    <w:rsid w:val="002E7635"/>
    <w:rsid w:val="002F265A"/>
    <w:rsid w:val="0030155E"/>
    <w:rsid w:val="00301835"/>
    <w:rsid w:val="0030413F"/>
    <w:rsid w:val="00304FC6"/>
    <w:rsid w:val="00305115"/>
    <w:rsid w:val="00305EFE"/>
    <w:rsid w:val="00313B4B"/>
    <w:rsid w:val="00313D85"/>
    <w:rsid w:val="00315CE3"/>
    <w:rsid w:val="0031629B"/>
    <w:rsid w:val="003251FE"/>
    <w:rsid w:val="003274DB"/>
    <w:rsid w:val="00327FBF"/>
    <w:rsid w:val="00332A7B"/>
    <w:rsid w:val="003343E0"/>
    <w:rsid w:val="00335E40"/>
    <w:rsid w:val="0034006C"/>
    <w:rsid w:val="00344408"/>
    <w:rsid w:val="00345E37"/>
    <w:rsid w:val="00347F3E"/>
    <w:rsid w:val="00357BCB"/>
    <w:rsid w:val="003621C3"/>
    <w:rsid w:val="0036382D"/>
    <w:rsid w:val="00365AE9"/>
    <w:rsid w:val="00380350"/>
    <w:rsid w:val="00380B4E"/>
    <w:rsid w:val="003816E4"/>
    <w:rsid w:val="00387FE7"/>
    <w:rsid w:val="0039131E"/>
    <w:rsid w:val="00391C38"/>
    <w:rsid w:val="003A04A6"/>
    <w:rsid w:val="003A299F"/>
    <w:rsid w:val="003A7759"/>
    <w:rsid w:val="003A7F6E"/>
    <w:rsid w:val="003B03EA"/>
    <w:rsid w:val="003C7C34"/>
    <w:rsid w:val="003D0F37"/>
    <w:rsid w:val="003D5150"/>
    <w:rsid w:val="003F1901"/>
    <w:rsid w:val="003F1C3A"/>
    <w:rsid w:val="004075DC"/>
    <w:rsid w:val="0041086B"/>
    <w:rsid w:val="004126C6"/>
    <w:rsid w:val="00414698"/>
    <w:rsid w:val="0042565E"/>
    <w:rsid w:val="00426108"/>
    <w:rsid w:val="00432C05"/>
    <w:rsid w:val="00440379"/>
    <w:rsid w:val="00441393"/>
    <w:rsid w:val="00444E79"/>
    <w:rsid w:val="00447CF0"/>
    <w:rsid w:val="004521A6"/>
    <w:rsid w:val="00455F7D"/>
    <w:rsid w:val="00456F10"/>
    <w:rsid w:val="00460026"/>
    <w:rsid w:val="00474746"/>
    <w:rsid w:val="00476942"/>
    <w:rsid w:val="00477D62"/>
    <w:rsid w:val="004871A2"/>
    <w:rsid w:val="00492A8D"/>
    <w:rsid w:val="004944C8"/>
    <w:rsid w:val="004A0EBF"/>
    <w:rsid w:val="004A1909"/>
    <w:rsid w:val="004A4EC4"/>
    <w:rsid w:val="004B064D"/>
    <w:rsid w:val="004B549D"/>
    <w:rsid w:val="004B771D"/>
    <w:rsid w:val="004C0E4B"/>
    <w:rsid w:val="004C702C"/>
    <w:rsid w:val="004D36A5"/>
    <w:rsid w:val="004E0BBB"/>
    <w:rsid w:val="004E1D57"/>
    <w:rsid w:val="004E2F16"/>
    <w:rsid w:val="004F5930"/>
    <w:rsid w:val="004F6196"/>
    <w:rsid w:val="00500C10"/>
    <w:rsid w:val="00503044"/>
    <w:rsid w:val="00510AD9"/>
    <w:rsid w:val="00522F44"/>
    <w:rsid w:val="00523666"/>
    <w:rsid w:val="00525922"/>
    <w:rsid w:val="00526234"/>
    <w:rsid w:val="00534F34"/>
    <w:rsid w:val="0053692E"/>
    <w:rsid w:val="005378A6"/>
    <w:rsid w:val="005444F2"/>
    <w:rsid w:val="00547837"/>
    <w:rsid w:val="00557434"/>
    <w:rsid w:val="00557AEC"/>
    <w:rsid w:val="00572C35"/>
    <w:rsid w:val="005805D2"/>
    <w:rsid w:val="00594105"/>
    <w:rsid w:val="00595415"/>
    <w:rsid w:val="00597652"/>
    <w:rsid w:val="005A04F0"/>
    <w:rsid w:val="005A0703"/>
    <w:rsid w:val="005A080B"/>
    <w:rsid w:val="005A19AD"/>
    <w:rsid w:val="005B12A5"/>
    <w:rsid w:val="005B229C"/>
    <w:rsid w:val="005C161A"/>
    <w:rsid w:val="005C1BCB"/>
    <w:rsid w:val="005C2312"/>
    <w:rsid w:val="005C4735"/>
    <w:rsid w:val="005C5C63"/>
    <w:rsid w:val="005D03E9"/>
    <w:rsid w:val="005D1DDE"/>
    <w:rsid w:val="005D304B"/>
    <w:rsid w:val="005D3AF4"/>
    <w:rsid w:val="005D6E5D"/>
    <w:rsid w:val="005E3989"/>
    <w:rsid w:val="005E4659"/>
    <w:rsid w:val="005E568F"/>
    <w:rsid w:val="005E657A"/>
    <w:rsid w:val="005F1386"/>
    <w:rsid w:val="005F17C2"/>
    <w:rsid w:val="00600C2B"/>
    <w:rsid w:val="0060282A"/>
    <w:rsid w:val="006031AF"/>
    <w:rsid w:val="006031D6"/>
    <w:rsid w:val="00605511"/>
    <w:rsid w:val="006127AC"/>
    <w:rsid w:val="006173FC"/>
    <w:rsid w:val="00620205"/>
    <w:rsid w:val="006218E8"/>
    <w:rsid w:val="00634A78"/>
    <w:rsid w:val="00641559"/>
    <w:rsid w:val="00642025"/>
    <w:rsid w:val="00644BB2"/>
    <w:rsid w:val="00646E87"/>
    <w:rsid w:val="0065107F"/>
    <w:rsid w:val="00661445"/>
    <w:rsid w:val="00661946"/>
    <w:rsid w:val="00662BD9"/>
    <w:rsid w:val="006637B9"/>
    <w:rsid w:val="00666061"/>
    <w:rsid w:val="00667424"/>
    <w:rsid w:val="00667792"/>
    <w:rsid w:val="0067154B"/>
    <w:rsid w:val="00671677"/>
    <w:rsid w:val="006744D8"/>
    <w:rsid w:val="006750F2"/>
    <w:rsid w:val="006752D6"/>
    <w:rsid w:val="00675E02"/>
    <w:rsid w:val="00676C27"/>
    <w:rsid w:val="0068553C"/>
    <w:rsid w:val="00685F34"/>
    <w:rsid w:val="00695656"/>
    <w:rsid w:val="006975A8"/>
    <w:rsid w:val="006A1012"/>
    <w:rsid w:val="006A5FF3"/>
    <w:rsid w:val="006B02D8"/>
    <w:rsid w:val="006C01A3"/>
    <w:rsid w:val="006C1376"/>
    <w:rsid w:val="006C48F9"/>
    <w:rsid w:val="006C5928"/>
    <w:rsid w:val="006D5F9C"/>
    <w:rsid w:val="006E0E7D"/>
    <w:rsid w:val="006E10BF"/>
    <w:rsid w:val="006F1C14"/>
    <w:rsid w:val="007000C0"/>
    <w:rsid w:val="00703A6A"/>
    <w:rsid w:val="00722236"/>
    <w:rsid w:val="00725CCA"/>
    <w:rsid w:val="0072737A"/>
    <w:rsid w:val="007311E7"/>
    <w:rsid w:val="00731DEE"/>
    <w:rsid w:val="00734BC6"/>
    <w:rsid w:val="00741B3E"/>
    <w:rsid w:val="007427B2"/>
    <w:rsid w:val="007504A8"/>
    <w:rsid w:val="007541D3"/>
    <w:rsid w:val="00756ACD"/>
    <w:rsid w:val="007577D7"/>
    <w:rsid w:val="007715E8"/>
    <w:rsid w:val="00776004"/>
    <w:rsid w:val="00781079"/>
    <w:rsid w:val="0078486B"/>
    <w:rsid w:val="00785A39"/>
    <w:rsid w:val="00787D8A"/>
    <w:rsid w:val="00790277"/>
    <w:rsid w:val="00790F64"/>
    <w:rsid w:val="00791EBC"/>
    <w:rsid w:val="00793577"/>
    <w:rsid w:val="00795637"/>
    <w:rsid w:val="00797EF8"/>
    <w:rsid w:val="007A2BD1"/>
    <w:rsid w:val="007A446A"/>
    <w:rsid w:val="007A53A6"/>
    <w:rsid w:val="007A6159"/>
    <w:rsid w:val="007B27E9"/>
    <w:rsid w:val="007B2C5B"/>
    <w:rsid w:val="007B2D11"/>
    <w:rsid w:val="007B35F2"/>
    <w:rsid w:val="007B6700"/>
    <w:rsid w:val="007B6A93"/>
    <w:rsid w:val="007B7BEC"/>
    <w:rsid w:val="007C6289"/>
    <w:rsid w:val="007D1805"/>
    <w:rsid w:val="007D2107"/>
    <w:rsid w:val="007D3A42"/>
    <w:rsid w:val="007D5895"/>
    <w:rsid w:val="007D77AB"/>
    <w:rsid w:val="007E28D0"/>
    <w:rsid w:val="007E30DF"/>
    <w:rsid w:val="007E4815"/>
    <w:rsid w:val="007F1B61"/>
    <w:rsid w:val="007F6B9F"/>
    <w:rsid w:val="007F7544"/>
    <w:rsid w:val="00800995"/>
    <w:rsid w:val="00803FF2"/>
    <w:rsid w:val="008127C8"/>
    <w:rsid w:val="00816F79"/>
    <w:rsid w:val="008172F8"/>
    <w:rsid w:val="008271EA"/>
    <w:rsid w:val="008326B2"/>
    <w:rsid w:val="00835C7C"/>
    <w:rsid w:val="00846831"/>
    <w:rsid w:val="00851F87"/>
    <w:rsid w:val="00865532"/>
    <w:rsid w:val="00867686"/>
    <w:rsid w:val="00867B13"/>
    <w:rsid w:val="008711F6"/>
    <w:rsid w:val="008737D3"/>
    <w:rsid w:val="008747E0"/>
    <w:rsid w:val="00876841"/>
    <w:rsid w:val="00882B3C"/>
    <w:rsid w:val="0088783D"/>
    <w:rsid w:val="008972C3"/>
    <w:rsid w:val="008A28D9"/>
    <w:rsid w:val="008A30BA"/>
    <w:rsid w:val="008C31B0"/>
    <w:rsid w:val="008C33B5"/>
    <w:rsid w:val="008C3A72"/>
    <w:rsid w:val="008C6969"/>
    <w:rsid w:val="008D29F3"/>
    <w:rsid w:val="008D4D16"/>
    <w:rsid w:val="008D5F70"/>
    <w:rsid w:val="008E02D0"/>
    <w:rsid w:val="008E1F69"/>
    <w:rsid w:val="008E76B1"/>
    <w:rsid w:val="008F38BB"/>
    <w:rsid w:val="008F57D8"/>
    <w:rsid w:val="00900644"/>
    <w:rsid w:val="009015F1"/>
    <w:rsid w:val="00902834"/>
    <w:rsid w:val="00903FB9"/>
    <w:rsid w:val="009115DD"/>
    <w:rsid w:val="00913551"/>
    <w:rsid w:val="00914330"/>
    <w:rsid w:val="00914E26"/>
    <w:rsid w:val="0091590F"/>
    <w:rsid w:val="009159B6"/>
    <w:rsid w:val="00923B4D"/>
    <w:rsid w:val="0092540C"/>
    <w:rsid w:val="00925E0F"/>
    <w:rsid w:val="00926A61"/>
    <w:rsid w:val="00931A57"/>
    <w:rsid w:val="0093492E"/>
    <w:rsid w:val="009414E6"/>
    <w:rsid w:val="00942D75"/>
    <w:rsid w:val="00944DD0"/>
    <w:rsid w:val="0095450F"/>
    <w:rsid w:val="00956901"/>
    <w:rsid w:val="0095692C"/>
    <w:rsid w:val="00962EC1"/>
    <w:rsid w:val="00971591"/>
    <w:rsid w:val="00974564"/>
    <w:rsid w:val="00974E99"/>
    <w:rsid w:val="00975370"/>
    <w:rsid w:val="009764FA"/>
    <w:rsid w:val="00980192"/>
    <w:rsid w:val="00982A22"/>
    <w:rsid w:val="00994D97"/>
    <w:rsid w:val="00996E86"/>
    <w:rsid w:val="009A07B7"/>
    <w:rsid w:val="009A3D84"/>
    <w:rsid w:val="009A660A"/>
    <w:rsid w:val="009B1545"/>
    <w:rsid w:val="009B2DC2"/>
    <w:rsid w:val="009B5023"/>
    <w:rsid w:val="009B543F"/>
    <w:rsid w:val="009B785E"/>
    <w:rsid w:val="009C26F8"/>
    <w:rsid w:val="009C4870"/>
    <w:rsid w:val="009C609E"/>
    <w:rsid w:val="009D25B8"/>
    <w:rsid w:val="009D26AB"/>
    <w:rsid w:val="009D79EA"/>
    <w:rsid w:val="009E16EC"/>
    <w:rsid w:val="009E433C"/>
    <w:rsid w:val="009E4A4D"/>
    <w:rsid w:val="009E6578"/>
    <w:rsid w:val="009F081F"/>
    <w:rsid w:val="009F2680"/>
    <w:rsid w:val="00A06A3D"/>
    <w:rsid w:val="00A10EBA"/>
    <w:rsid w:val="00A13E56"/>
    <w:rsid w:val="00A227BF"/>
    <w:rsid w:val="00A24838"/>
    <w:rsid w:val="00A2743E"/>
    <w:rsid w:val="00A30C33"/>
    <w:rsid w:val="00A35EFE"/>
    <w:rsid w:val="00A4308C"/>
    <w:rsid w:val="00A44836"/>
    <w:rsid w:val="00A4685D"/>
    <w:rsid w:val="00A524B5"/>
    <w:rsid w:val="00A549B3"/>
    <w:rsid w:val="00A56184"/>
    <w:rsid w:val="00A67954"/>
    <w:rsid w:val="00A72ED7"/>
    <w:rsid w:val="00A748A1"/>
    <w:rsid w:val="00A76F36"/>
    <w:rsid w:val="00A8083F"/>
    <w:rsid w:val="00A813A3"/>
    <w:rsid w:val="00A86B98"/>
    <w:rsid w:val="00A90D86"/>
    <w:rsid w:val="00A91DBA"/>
    <w:rsid w:val="00A92A7B"/>
    <w:rsid w:val="00A97900"/>
    <w:rsid w:val="00AA1D7A"/>
    <w:rsid w:val="00AA3E01"/>
    <w:rsid w:val="00AA57FE"/>
    <w:rsid w:val="00AB0BFA"/>
    <w:rsid w:val="00AB4A37"/>
    <w:rsid w:val="00AB7331"/>
    <w:rsid w:val="00AB76B7"/>
    <w:rsid w:val="00AC33A2"/>
    <w:rsid w:val="00AD38F7"/>
    <w:rsid w:val="00AD5CA4"/>
    <w:rsid w:val="00AE3552"/>
    <w:rsid w:val="00AE65F1"/>
    <w:rsid w:val="00AE6BB4"/>
    <w:rsid w:val="00AE74AD"/>
    <w:rsid w:val="00AF159C"/>
    <w:rsid w:val="00B01873"/>
    <w:rsid w:val="00B036AF"/>
    <w:rsid w:val="00B074AB"/>
    <w:rsid w:val="00B07717"/>
    <w:rsid w:val="00B11F8A"/>
    <w:rsid w:val="00B17253"/>
    <w:rsid w:val="00B17D23"/>
    <w:rsid w:val="00B21BA9"/>
    <w:rsid w:val="00B2583D"/>
    <w:rsid w:val="00B31A41"/>
    <w:rsid w:val="00B3287F"/>
    <w:rsid w:val="00B35DFE"/>
    <w:rsid w:val="00B40199"/>
    <w:rsid w:val="00B43F30"/>
    <w:rsid w:val="00B502FF"/>
    <w:rsid w:val="00B5258E"/>
    <w:rsid w:val="00B528D3"/>
    <w:rsid w:val="00B55C39"/>
    <w:rsid w:val="00B643DF"/>
    <w:rsid w:val="00B65300"/>
    <w:rsid w:val="00B67422"/>
    <w:rsid w:val="00B70BD4"/>
    <w:rsid w:val="00B712CA"/>
    <w:rsid w:val="00B7144F"/>
    <w:rsid w:val="00B73463"/>
    <w:rsid w:val="00B85260"/>
    <w:rsid w:val="00B90123"/>
    <w:rsid w:val="00B9016D"/>
    <w:rsid w:val="00B95243"/>
    <w:rsid w:val="00BA0F98"/>
    <w:rsid w:val="00BA1517"/>
    <w:rsid w:val="00BA4E39"/>
    <w:rsid w:val="00BA5754"/>
    <w:rsid w:val="00BA59BE"/>
    <w:rsid w:val="00BA67FD"/>
    <w:rsid w:val="00BA7C48"/>
    <w:rsid w:val="00BB0413"/>
    <w:rsid w:val="00BC251F"/>
    <w:rsid w:val="00BC27F6"/>
    <w:rsid w:val="00BC39F4"/>
    <w:rsid w:val="00BD1587"/>
    <w:rsid w:val="00BD6A20"/>
    <w:rsid w:val="00BD7EE1"/>
    <w:rsid w:val="00BE5568"/>
    <w:rsid w:val="00BE5764"/>
    <w:rsid w:val="00BE7295"/>
    <w:rsid w:val="00BF1358"/>
    <w:rsid w:val="00BF7FA6"/>
    <w:rsid w:val="00C0106D"/>
    <w:rsid w:val="00C03DBF"/>
    <w:rsid w:val="00C06CE2"/>
    <w:rsid w:val="00C133BE"/>
    <w:rsid w:val="00C21B6D"/>
    <w:rsid w:val="00C222B4"/>
    <w:rsid w:val="00C25310"/>
    <w:rsid w:val="00C262E4"/>
    <w:rsid w:val="00C33E20"/>
    <w:rsid w:val="00C3407F"/>
    <w:rsid w:val="00C35CF6"/>
    <w:rsid w:val="00C3725B"/>
    <w:rsid w:val="00C522BE"/>
    <w:rsid w:val="00C533EC"/>
    <w:rsid w:val="00C5470E"/>
    <w:rsid w:val="00C55EFB"/>
    <w:rsid w:val="00C56585"/>
    <w:rsid w:val="00C56B3F"/>
    <w:rsid w:val="00C56FEB"/>
    <w:rsid w:val="00C6211D"/>
    <w:rsid w:val="00C64F8E"/>
    <w:rsid w:val="00C65492"/>
    <w:rsid w:val="00C67F8D"/>
    <w:rsid w:val="00C716E5"/>
    <w:rsid w:val="00C753BA"/>
    <w:rsid w:val="00C773D9"/>
    <w:rsid w:val="00C80307"/>
    <w:rsid w:val="00C80ACE"/>
    <w:rsid w:val="00C81162"/>
    <w:rsid w:val="00C83258"/>
    <w:rsid w:val="00C83666"/>
    <w:rsid w:val="00C8413E"/>
    <w:rsid w:val="00C870B5"/>
    <w:rsid w:val="00C907DF"/>
    <w:rsid w:val="00C91630"/>
    <w:rsid w:val="00C939F3"/>
    <w:rsid w:val="00C9558A"/>
    <w:rsid w:val="00C966EB"/>
    <w:rsid w:val="00CA04B1"/>
    <w:rsid w:val="00CA2DFC"/>
    <w:rsid w:val="00CA4EC9"/>
    <w:rsid w:val="00CA5231"/>
    <w:rsid w:val="00CB03D4"/>
    <w:rsid w:val="00CB0617"/>
    <w:rsid w:val="00CB08B6"/>
    <w:rsid w:val="00CB137B"/>
    <w:rsid w:val="00CB18CE"/>
    <w:rsid w:val="00CB7460"/>
    <w:rsid w:val="00CC0314"/>
    <w:rsid w:val="00CC35EF"/>
    <w:rsid w:val="00CC5048"/>
    <w:rsid w:val="00CC6246"/>
    <w:rsid w:val="00CD691E"/>
    <w:rsid w:val="00CE1DBC"/>
    <w:rsid w:val="00CE45BF"/>
    <w:rsid w:val="00CE5860"/>
    <w:rsid w:val="00CE5B42"/>
    <w:rsid w:val="00CE5E46"/>
    <w:rsid w:val="00CE768A"/>
    <w:rsid w:val="00CF0BFB"/>
    <w:rsid w:val="00CF49CC"/>
    <w:rsid w:val="00D03E75"/>
    <w:rsid w:val="00D04F0B"/>
    <w:rsid w:val="00D14569"/>
    <w:rsid w:val="00D1463A"/>
    <w:rsid w:val="00D15D43"/>
    <w:rsid w:val="00D24632"/>
    <w:rsid w:val="00D252C9"/>
    <w:rsid w:val="00D321B0"/>
    <w:rsid w:val="00D32DDF"/>
    <w:rsid w:val="00D34178"/>
    <w:rsid w:val="00D3436E"/>
    <w:rsid w:val="00D3700C"/>
    <w:rsid w:val="00D37DFC"/>
    <w:rsid w:val="00D44544"/>
    <w:rsid w:val="00D638E0"/>
    <w:rsid w:val="00D653B1"/>
    <w:rsid w:val="00D67356"/>
    <w:rsid w:val="00D74AE1"/>
    <w:rsid w:val="00D75D42"/>
    <w:rsid w:val="00D77965"/>
    <w:rsid w:val="00D80B20"/>
    <w:rsid w:val="00D865A8"/>
    <w:rsid w:val="00D9012A"/>
    <w:rsid w:val="00D92C2D"/>
    <w:rsid w:val="00D9361E"/>
    <w:rsid w:val="00D94F38"/>
    <w:rsid w:val="00D96994"/>
    <w:rsid w:val="00DA17CD"/>
    <w:rsid w:val="00DA4376"/>
    <w:rsid w:val="00DB25B3"/>
    <w:rsid w:val="00DB4B28"/>
    <w:rsid w:val="00DD06EF"/>
    <w:rsid w:val="00DD60F2"/>
    <w:rsid w:val="00DE0893"/>
    <w:rsid w:val="00DE2814"/>
    <w:rsid w:val="00DE4B43"/>
    <w:rsid w:val="00DE6796"/>
    <w:rsid w:val="00DE6E69"/>
    <w:rsid w:val="00DF39C5"/>
    <w:rsid w:val="00DF41B2"/>
    <w:rsid w:val="00E01166"/>
    <w:rsid w:val="00E01272"/>
    <w:rsid w:val="00E03067"/>
    <w:rsid w:val="00E03846"/>
    <w:rsid w:val="00E069B6"/>
    <w:rsid w:val="00E16EB4"/>
    <w:rsid w:val="00E20A7D"/>
    <w:rsid w:val="00E21A27"/>
    <w:rsid w:val="00E27A2F"/>
    <w:rsid w:val="00E330AB"/>
    <w:rsid w:val="00E3687E"/>
    <w:rsid w:val="00E41A10"/>
    <w:rsid w:val="00E420E2"/>
    <w:rsid w:val="00E423E1"/>
    <w:rsid w:val="00E42A94"/>
    <w:rsid w:val="00E4375E"/>
    <w:rsid w:val="00E451BA"/>
    <w:rsid w:val="00E458BF"/>
    <w:rsid w:val="00E46C38"/>
    <w:rsid w:val="00E54BFB"/>
    <w:rsid w:val="00E54CD7"/>
    <w:rsid w:val="00E60BEF"/>
    <w:rsid w:val="00E67B97"/>
    <w:rsid w:val="00E706E7"/>
    <w:rsid w:val="00E70A32"/>
    <w:rsid w:val="00E74BBD"/>
    <w:rsid w:val="00E806EC"/>
    <w:rsid w:val="00E818AD"/>
    <w:rsid w:val="00E84229"/>
    <w:rsid w:val="00E84965"/>
    <w:rsid w:val="00E90E4E"/>
    <w:rsid w:val="00E9391E"/>
    <w:rsid w:val="00E95848"/>
    <w:rsid w:val="00E969DA"/>
    <w:rsid w:val="00EA1052"/>
    <w:rsid w:val="00EA115F"/>
    <w:rsid w:val="00EA218F"/>
    <w:rsid w:val="00EA4F29"/>
    <w:rsid w:val="00EA5B27"/>
    <w:rsid w:val="00EA5F83"/>
    <w:rsid w:val="00EA6F9D"/>
    <w:rsid w:val="00EB1439"/>
    <w:rsid w:val="00EB6F3C"/>
    <w:rsid w:val="00EC1E2C"/>
    <w:rsid w:val="00EC2B9A"/>
    <w:rsid w:val="00EC3723"/>
    <w:rsid w:val="00EC568A"/>
    <w:rsid w:val="00EC7946"/>
    <w:rsid w:val="00EC7C87"/>
    <w:rsid w:val="00ED030E"/>
    <w:rsid w:val="00ED0D81"/>
    <w:rsid w:val="00ED2A8D"/>
    <w:rsid w:val="00ED37C1"/>
    <w:rsid w:val="00ED4450"/>
    <w:rsid w:val="00EE43EA"/>
    <w:rsid w:val="00EE54CB"/>
    <w:rsid w:val="00EE6424"/>
    <w:rsid w:val="00EF1C54"/>
    <w:rsid w:val="00EF404B"/>
    <w:rsid w:val="00F00376"/>
    <w:rsid w:val="00F01F0C"/>
    <w:rsid w:val="00F02A5A"/>
    <w:rsid w:val="00F048C2"/>
    <w:rsid w:val="00F05032"/>
    <w:rsid w:val="00F11368"/>
    <w:rsid w:val="00F11764"/>
    <w:rsid w:val="00F157E2"/>
    <w:rsid w:val="00F259E2"/>
    <w:rsid w:val="00F30BBC"/>
    <w:rsid w:val="00F37993"/>
    <w:rsid w:val="00F41F0B"/>
    <w:rsid w:val="00F43A3D"/>
    <w:rsid w:val="00F45E00"/>
    <w:rsid w:val="00F527AC"/>
    <w:rsid w:val="00F5503F"/>
    <w:rsid w:val="00F60E45"/>
    <w:rsid w:val="00F61D83"/>
    <w:rsid w:val="00F626AE"/>
    <w:rsid w:val="00F65DD1"/>
    <w:rsid w:val="00F65FCC"/>
    <w:rsid w:val="00F707B3"/>
    <w:rsid w:val="00F71135"/>
    <w:rsid w:val="00F74309"/>
    <w:rsid w:val="00F75574"/>
    <w:rsid w:val="00F7793E"/>
    <w:rsid w:val="00F82C35"/>
    <w:rsid w:val="00F90461"/>
    <w:rsid w:val="00F925FC"/>
    <w:rsid w:val="00F93F4F"/>
    <w:rsid w:val="00FA370D"/>
    <w:rsid w:val="00FA66F1"/>
    <w:rsid w:val="00FB14BE"/>
    <w:rsid w:val="00FB73E0"/>
    <w:rsid w:val="00FB795C"/>
    <w:rsid w:val="00FC06AF"/>
    <w:rsid w:val="00FC378B"/>
    <w:rsid w:val="00FC3977"/>
    <w:rsid w:val="00FD2566"/>
    <w:rsid w:val="00FD2F16"/>
    <w:rsid w:val="00FD6065"/>
    <w:rsid w:val="00FE1D34"/>
    <w:rsid w:val="00FE244F"/>
    <w:rsid w:val="00FE2A6F"/>
    <w:rsid w:val="00FF1446"/>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260B75"/>
  <w15:docId w15:val="{E04C3B77-FEF2-4ABE-BD86-7F64F884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1BA"/>
    <w:pPr>
      <w:spacing w:after="0" w:line="216" w:lineRule="atLeast"/>
    </w:pPr>
    <w:rPr>
      <w:sz w:val="18"/>
      <w:lang w:val="en-GB"/>
    </w:rPr>
  </w:style>
  <w:style w:type="paragraph" w:styleId="Heading1">
    <w:name w:val="heading 1"/>
    <w:basedOn w:val="Normal"/>
    <w:next w:val="Heading1separatationline"/>
    <w:link w:val="Heading1Char"/>
    <w:qFormat/>
    <w:rsid w:val="00AB4A37"/>
    <w:pPr>
      <w:keepNext/>
      <w:keepLines/>
      <w:numPr>
        <w:numId w:val="3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913551"/>
    <w:pPr>
      <w:keepNext/>
      <w:keepLines/>
      <w:numPr>
        <w:ilvl w:val="1"/>
        <w:numId w:val="31"/>
      </w:numPr>
      <w:ind w:right="709"/>
      <w:jc w:val="both"/>
      <w:outlineLvl w:val="1"/>
      <w:pPrChange w:id="0" w:author="Peter Dobson" w:date="2020-10-14T13:16:00Z">
        <w:pPr>
          <w:keepNext/>
          <w:keepLines/>
          <w:numPr>
            <w:ilvl w:val="1"/>
            <w:numId w:val="31"/>
          </w:numPr>
          <w:spacing w:line="216" w:lineRule="atLeast"/>
          <w:ind w:left="576" w:right="709" w:hanging="576"/>
          <w:outlineLvl w:val="1"/>
        </w:pPr>
      </w:pPrChange>
    </w:pPr>
    <w:rPr>
      <w:rFonts w:asciiTheme="majorHAnsi" w:eastAsiaTheme="majorEastAsia" w:hAnsiTheme="majorHAnsi" w:cstheme="majorBidi"/>
      <w:b/>
      <w:bCs/>
      <w:caps/>
      <w:sz w:val="24"/>
      <w:szCs w:val="24"/>
      <w:rPrChange w:id="0" w:author="Peter Dobson" w:date="2020-10-14T13:16:00Z">
        <w:rPr>
          <w:rFonts w:asciiTheme="majorHAnsi" w:eastAsiaTheme="majorEastAsia" w:hAnsiTheme="majorHAnsi" w:cstheme="majorBidi"/>
          <w:b/>
          <w:bCs/>
          <w:caps/>
          <w:color w:val="407EC9"/>
          <w:sz w:val="24"/>
          <w:szCs w:val="24"/>
          <w:lang w:val="en-GB" w:eastAsia="en-US" w:bidi="ar-SA"/>
        </w:rPr>
      </w:rPrChange>
    </w:rPr>
  </w:style>
  <w:style w:type="paragraph" w:styleId="Heading3">
    <w:name w:val="heading 3"/>
    <w:basedOn w:val="Normal"/>
    <w:next w:val="BodyText"/>
    <w:link w:val="Heading3Char"/>
    <w:qFormat/>
    <w:rsid w:val="00AB4A37"/>
    <w:pPr>
      <w:keepNext/>
      <w:keepLines/>
      <w:numPr>
        <w:ilvl w:val="2"/>
        <w:numId w:val="3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AB4A37"/>
    <w:pPr>
      <w:keepNext/>
      <w:keepLines/>
      <w:numPr>
        <w:ilvl w:val="3"/>
        <w:numId w:val="3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756ACD"/>
    <w:pPr>
      <w:keepNext/>
      <w:keepLines/>
      <w:numPr>
        <w:ilvl w:val="4"/>
        <w:numId w:val="31"/>
      </w:numPr>
      <w:spacing w:before="120" w:after="120"/>
      <w:outlineLvl w:val="4"/>
    </w:pPr>
    <w:rPr>
      <w:rFonts w:asciiTheme="majorHAnsi" w:eastAsiaTheme="majorEastAsia" w:hAnsiTheme="majorHAnsi" w:cstheme="majorBidi"/>
      <w:b/>
      <w:color w:val="407EC9"/>
      <w:sz w:val="20"/>
    </w:rPr>
  </w:style>
  <w:style w:type="paragraph" w:styleId="Heading6">
    <w:name w:val="heading 6"/>
    <w:basedOn w:val="Normal"/>
    <w:next w:val="Normal"/>
    <w:link w:val="Heading6Char"/>
    <w:rsid w:val="00AB4A37"/>
    <w:pPr>
      <w:keepNext/>
      <w:keepLines/>
      <w:numPr>
        <w:ilvl w:val="5"/>
        <w:numId w:val="31"/>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AB4A37"/>
    <w:pPr>
      <w:keepNext/>
      <w:keepLines/>
      <w:numPr>
        <w:ilvl w:val="6"/>
        <w:numId w:val="3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AB4A37"/>
    <w:pPr>
      <w:keepNext/>
      <w:keepLines/>
      <w:numPr>
        <w:ilvl w:val="7"/>
        <w:numId w:val="3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AB4A37"/>
    <w:pPr>
      <w:keepNext/>
      <w:keepLines/>
      <w:numPr>
        <w:ilvl w:val="8"/>
        <w:numId w:val="3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3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913551"/>
    <w:rPr>
      <w:rFonts w:asciiTheme="majorHAnsi" w:eastAsiaTheme="majorEastAsia" w:hAnsiTheme="majorHAnsi" w:cstheme="majorBidi"/>
      <w:b/>
      <w:bCs/>
      <w:caps/>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756ACD"/>
    <w:rPr>
      <w:rFonts w:asciiTheme="majorHAnsi" w:eastAsiaTheme="majorEastAsia" w:hAnsiTheme="majorHAnsi" w:cstheme="majorBidi"/>
      <w:b/>
      <w:color w:val="407EC9"/>
      <w:sz w:val="20"/>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6"/>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rsid w:val="00332A7B"/>
    <w:rPr>
      <w:sz w:val="18"/>
      <w:szCs w:val="24"/>
      <w:vertAlign w:val="superscript"/>
      <w:lang w:val="en-GB"/>
    </w:rPr>
  </w:style>
  <w:style w:type="character" w:styleId="FootnoteReference">
    <w:name w:val="footnote reference"/>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162C3E"/>
    <w:pPr>
      <w:numPr>
        <w:ilvl w:val="1"/>
        <w:numId w:val="46"/>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162C3E"/>
    <w:pPr>
      <w:numPr>
        <w:ilvl w:val="2"/>
        <w:numId w:val="46"/>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5"/>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162C3E"/>
    <w:pPr>
      <w:numPr>
        <w:numId w:val="46"/>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7E4815"/>
    <w:pPr>
      <w:spacing w:after="120" w:line="240" w:lineRule="auto"/>
      <w:ind w:left="426"/>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qForma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7"/>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19"/>
      </w:numPr>
    </w:pPr>
    <w:rPr>
      <w:b/>
      <w:caps/>
      <w:color w:val="407EC9"/>
      <w:sz w:val="28"/>
    </w:rPr>
  </w:style>
  <w:style w:type="paragraph" w:customStyle="1" w:styleId="AnnexCHead2">
    <w:name w:val="Annex C Head 2"/>
    <w:basedOn w:val="Normal"/>
    <w:next w:val="Heading2separationline"/>
    <w:rsid w:val="00A10EBA"/>
    <w:pPr>
      <w:numPr>
        <w:ilvl w:val="1"/>
        <w:numId w:val="19"/>
      </w:numPr>
    </w:pPr>
    <w:rPr>
      <w:b/>
      <w:caps/>
      <w:color w:val="407EC9"/>
      <w:sz w:val="24"/>
    </w:rPr>
  </w:style>
  <w:style w:type="paragraph" w:customStyle="1" w:styleId="AnnexCHead3">
    <w:name w:val="Annex C Head 3"/>
    <w:basedOn w:val="Normal"/>
    <w:rsid w:val="00A10EBA"/>
    <w:pPr>
      <w:numPr>
        <w:ilvl w:val="2"/>
        <w:numId w:val="19"/>
      </w:numPr>
      <w:spacing w:before="120" w:after="120"/>
    </w:pPr>
    <w:rPr>
      <w:b/>
      <w:smallCaps/>
      <w:color w:val="407EC9"/>
      <w:sz w:val="22"/>
    </w:rPr>
  </w:style>
  <w:style w:type="paragraph" w:customStyle="1" w:styleId="AnnexCHead4">
    <w:name w:val="Annex C Head 4"/>
    <w:basedOn w:val="Normal"/>
    <w:next w:val="BodyText"/>
    <w:rsid w:val="00A10EBA"/>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18"/>
      </w:numPr>
    </w:pPr>
    <w:rPr>
      <w:b/>
      <w:caps/>
      <w:color w:val="407EC9"/>
      <w:sz w:val="28"/>
      <w:lang w:eastAsia="de-DE"/>
    </w:rPr>
  </w:style>
  <w:style w:type="paragraph" w:customStyle="1" w:styleId="ANNEXDHEAD2">
    <w:name w:val="ANNEX D HEAD 2"/>
    <w:basedOn w:val="BodyText"/>
    <w:next w:val="Heading2separationline"/>
    <w:rsid w:val="006E10BF"/>
    <w:pPr>
      <w:numPr>
        <w:ilvl w:val="1"/>
        <w:numId w:val="18"/>
      </w:numPr>
      <w:spacing w:before="120"/>
    </w:pPr>
    <w:rPr>
      <w:b/>
      <w:color w:val="407EC9"/>
      <w:sz w:val="24"/>
      <w:lang w:eastAsia="de-DE"/>
    </w:rPr>
  </w:style>
  <w:style w:type="paragraph" w:customStyle="1" w:styleId="AnnexDHead3">
    <w:name w:val="Annex D Head 3"/>
    <w:basedOn w:val="BodyText"/>
    <w:rsid w:val="006E10BF"/>
    <w:pPr>
      <w:numPr>
        <w:ilvl w:val="2"/>
        <w:numId w:val="18"/>
      </w:numPr>
    </w:pPr>
    <w:rPr>
      <w:b/>
      <w:smallCaps/>
      <w:color w:val="407EC9"/>
      <w:lang w:eastAsia="de-DE"/>
    </w:rPr>
  </w:style>
  <w:style w:type="paragraph" w:customStyle="1" w:styleId="AnnexDHead4">
    <w:name w:val="Annex D Head 4"/>
    <w:basedOn w:val="Normal"/>
    <w:next w:val="BodyText"/>
    <w:rsid w:val="006E10BF"/>
    <w:pPr>
      <w:numPr>
        <w:ilvl w:val="3"/>
        <w:numId w:val="18"/>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0"/>
      </w:numPr>
    </w:pPr>
    <w:rPr>
      <w:b/>
      <w:color w:val="407EC9"/>
      <w:sz w:val="28"/>
    </w:rPr>
  </w:style>
  <w:style w:type="paragraph" w:customStyle="1" w:styleId="ANNEXEHEAD2">
    <w:name w:val="ANNEX E HEAD 2"/>
    <w:basedOn w:val="Normal"/>
    <w:next w:val="Heading2separationline"/>
    <w:rsid w:val="009D25B8"/>
    <w:pPr>
      <w:numPr>
        <w:ilvl w:val="1"/>
        <w:numId w:val="20"/>
      </w:numPr>
    </w:pPr>
    <w:rPr>
      <w:b/>
      <w:color w:val="407EC9"/>
      <w:sz w:val="24"/>
    </w:rPr>
  </w:style>
  <w:style w:type="paragraph" w:customStyle="1" w:styleId="ANNEXEHEAD3">
    <w:name w:val="ANNEX E HEAD 3"/>
    <w:basedOn w:val="Normal"/>
    <w:next w:val="BodyText"/>
    <w:rsid w:val="009D25B8"/>
    <w:pPr>
      <w:numPr>
        <w:ilvl w:val="2"/>
        <w:numId w:val="20"/>
      </w:numPr>
    </w:pPr>
    <w:rPr>
      <w:b/>
      <w:color w:val="407EC9"/>
      <w:sz w:val="22"/>
    </w:rPr>
  </w:style>
  <w:style w:type="paragraph" w:customStyle="1" w:styleId="AnnexEHead4">
    <w:name w:val="Annex E Head 4"/>
    <w:basedOn w:val="Normal"/>
    <w:next w:val="BodyText"/>
    <w:rsid w:val="009D25B8"/>
    <w:pPr>
      <w:numPr>
        <w:ilvl w:val="3"/>
        <w:numId w:val="21"/>
      </w:numPr>
    </w:pPr>
    <w:rPr>
      <w:b/>
      <w:color w:val="407EC9"/>
      <w:sz w:val="22"/>
    </w:rPr>
  </w:style>
  <w:style w:type="paragraph" w:customStyle="1" w:styleId="ANNEXFHEAD1">
    <w:name w:val="ANNEX F HEAD 1"/>
    <w:basedOn w:val="Normal"/>
    <w:next w:val="Heading1separatationline"/>
    <w:rsid w:val="009D25B8"/>
    <w:pPr>
      <w:numPr>
        <w:numId w:val="22"/>
      </w:numPr>
    </w:pPr>
    <w:rPr>
      <w:b/>
      <w:color w:val="407EC9"/>
      <w:sz w:val="28"/>
    </w:rPr>
  </w:style>
  <w:style w:type="paragraph" w:customStyle="1" w:styleId="ANNEXFHEAD2">
    <w:name w:val="ANNEX F HEAD 2"/>
    <w:basedOn w:val="Normal"/>
    <w:next w:val="Heading2separationline"/>
    <w:rsid w:val="009D25B8"/>
    <w:pPr>
      <w:numPr>
        <w:ilvl w:val="1"/>
        <w:numId w:val="22"/>
      </w:numPr>
    </w:pPr>
    <w:rPr>
      <w:b/>
      <w:color w:val="407EC9"/>
      <w:sz w:val="24"/>
    </w:rPr>
  </w:style>
  <w:style w:type="paragraph" w:customStyle="1" w:styleId="ANNEXFHEAD3">
    <w:name w:val="ANNEX F HEAD 3"/>
    <w:basedOn w:val="Normal"/>
    <w:next w:val="BodyText"/>
    <w:rsid w:val="009D25B8"/>
    <w:pPr>
      <w:numPr>
        <w:ilvl w:val="2"/>
        <w:numId w:val="22"/>
      </w:numPr>
    </w:pPr>
    <w:rPr>
      <w:b/>
      <w:smallCaps/>
      <w:color w:val="407EC9"/>
      <w:sz w:val="22"/>
    </w:rPr>
  </w:style>
  <w:style w:type="paragraph" w:customStyle="1" w:styleId="AnnexFHead4">
    <w:name w:val="Annex F Head 4"/>
    <w:basedOn w:val="Normal"/>
    <w:next w:val="BodyText"/>
    <w:rsid w:val="009D25B8"/>
    <w:pPr>
      <w:numPr>
        <w:ilvl w:val="3"/>
        <w:numId w:val="22"/>
      </w:numPr>
    </w:pPr>
    <w:rPr>
      <w:b/>
      <w:color w:val="407EC9"/>
      <w:sz w:val="22"/>
    </w:rPr>
  </w:style>
  <w:style w:type="paragraph" w:customStyle="1" w:styleId="ANNEXGHEAD1">
    <w:name w:val="ANNEX G HEAD 1"/>
    <w:basedOn w:val="Normal"/>
    <w:next w:val="Heading1separatationline"/>
    <w:rsid w:val="009D25B8"/>
    <w:pPr>
      <w:numPr>
        <w:numId w:val="23"/>
      </w:numPr>
    </w:pPr>
    <w:rPr>
      <w:b/>
      <w:color w:val="407EC9"/>
      <w:sz w:val="28"/>
    </w:rPr>
  </w:style>
  <w:style w:type="paragraph" w:customStyle="1" w:styleId="ANNEXGHEAD2">
    <w:name w:val="ANNEX G HEAD 2"/>
    <w:basedOn w:val="Normal"/>
    <w:next w:val="Heading2separationline"/>
    <w:rsid w:val="009D25B8"/>
    <w:pPr>
      <w:numPr>
        <w:ilvl w:val="1"/>
        <w:numId w:val="23"/>
      </w:numPr>
    </w:pPr>
    <w:rPr>
      <w:b/>
      <w:color w:val="407EC9"/>
      <w:sz w:val="24"/>
    </w:rPr>
  </w:style>
  <w:style w:type="paragraph" w:customStyle="1" w:styleId="ANNEXGHEAD3">
    <w:name w:val="ANNEX G HEAD 3"/>
    <w:basedOn w:val="Normal"/>
    <w:next w:val="BodyText"/>
    <w:rsid w:val="009D25B8"/>
    <w:pPr>
      <w:numPr>
        <w:ilvl w:val="2"/>
        <w:numId w:val="23"/>
      </w:numPr>
    </w:pPr>
    <w:rPr>
      <w:b/>
      <w:smallCaps/>
      <w:color w:val="407EC9"/>
      <w:sz w:val="22"/>
    </w:rPr>
  </w:style>
  <w:style w:type="paragraph" w:customStyle="1" w:styleId="AnnexGHead4">
    <w:name w:val="Annex G Head 4"/>
    <w:basedOn w:val="Normal"/>
    <w:next w:val="BodyText"/>
    <w:rsid w:val="009D25B8"/>
    <w:pPr>
      <w:numPr>
        <w:ilvl w:val="3"/>
        <w:numId w:val="23"/>
      </w:numPr>
    </w:pPr>
    <w:rPr>
      <w:b/>
      <w:color w:val="407EC9"/>
      <w:sz w:val="22"/>
    </w:rPr>
  </w:style>
  <w:style w:type="paragraph" w:customStyle="1" w:styleId="AnnexHHead1">
    <w:name w:val="Annex H Head 1"/>
    <w:basedOn w:val="Normal"/>
    <w:next w:val="Heading1separatationline"/>
    <w:rsid w:val="009D25B8"/>
    <w:pPr>
      <w:numPr>
        <w:numId w:val="24"/>
      </w:numPr>
    </w:pPr>
    <w:rPr>
      <w:b/>
      <w:caps/>
      <w:color w:val="407EC9"/>
      <w:sz w:val="28"/>
    </w:rPr>
  </w:style>
  <w:style w:type="paragraph" w:customStyle="1" w:styleId="AnnexHHead2">
    <w:name w:val="Annex H Head 2"/>
    <w:basedOn w:val="Normal"/>
    <w:next w:val="Heading2separationline"/>
    <w:rsid w:val="009D25B8"/>
    <w:pPr>
      <w:numPr>
        <w:ilvl w:val="1"/>
        <w:numId w:val="24"/>
      </w:numPr>
    </w:pPr>
    <w:rPr>
      <w:b/>
      <w:caps/>
      <w:color w:val="407EC9"/>
      <w:sz w:val="24"/>
    </w:rPr>
  </w:style>
  <w:style w:type="paragraph" w:customStyle="1" w:styleId="AnnexHHead3">
    <w:name w:val="Annex H Head 3"/>
    <w:basedOn w:val="Normal"/>
    <w:rsid w:val="009D25B8"/>
    <w:pPr>
      <w:numPr>
        <w:ilvl w:val="2"/>
        <w:numId w:val="24"/>
      </w:numPr>
    </w:pPr>
    <w:rPr>
      <w:b/>
      <w:color w:val="407EC9"/>
      <w:sz w:val="22"/>
    </w:rPr>
  </w:style>
  <w:style w:type="paragraph" w:customStyle="1" w:styleId="AnnexHHead4">
    <w:name w:val="Annex H Head 4"/>
    <w:basedOn w:val="Normal"/>
    <w:next w:val="BodyText"/>
    <w:rsid w:val="009D25B8"/>
    <w:pPr>
      <w:numPr>
        <w:ilvl w:val="3"/>
        <w:numId w:val="24"/>
      </w:numPr>
    </w:pPr>
    <w:rPr>
      <w:b/>
      <w:color w:val="407EC9"/>
      <w:sz w:val="22"/>
    </w:rPr>
  </w:style>
  <w:style w:type="paragraph" w:customStyle="1" w:styleId="AnnexIHead1">
    <w:name w:val="Annex I Head 1"/>
    <w:basedOn w:val="Normal"/>
    <w:next w:val="Heading1separatationline"/>
    <w:rsid w:val="009D25B8"/>
    <w:pPr>
      <w:numPr>
        <w:numId w:val="25"/>
      </w:numPr>
    </w:pPr>
    <w:rPr>
      <w:b/>
      <w:caps/>
      <w:color w:val="407EC9"/>
      <w:sz w:val="28"/>
    </w:rPr>
  </w:style>
  <w:style w:type="paragraph" w:customStyle="1" w:styleId="AnnexIHead2">
    <w:name w:val="Annex I Head 2"/>
    <w:basedOn w:val="Normal"/>
    <w:next w:val="Heading2separationline"/>
    <w:rsid w:val="009D25B8"/>
    <w:pPr>
      <w:numPr>
        <w:ilvl w:val="1"/>
        <w:numId w:val="25"/>
      </w:numPr>
    </w:pPr>
    <w:rPr>
      <w:b/>
      <w:caps/>
      <w:color w:val="407EC9"/>
      <w:sz w:val="24"/>
    </w:rPr>
  </w:style>
  <w:style w:type="paragraph" w:customStyle="1" w:styleId="AnnexIHead3">
    <w:name w:val="Annex I Head 3"/>
    <w:basedOn w:val="Normal"/>
    <w:next w:val="BodyText"/>
    <w:rsid w:val="009D25B8"/>
    <w:pPr>
      <w:numPr>
        <w:ilvl w:val="2"/>
        <w:numId w:val="25"/>
      </w:numPr>
    </w:pPr>
    <w:rPr>
      <w:b/>
      <w:smallCaps/>
      <w:color w:val="407EC9"/>
      <w:sz w:val="22"/>
    </w:rPr>
  </w:style>
  <w:style w:type="paragraph" w:customStyle="1" w:styleId="AnnexIHead4">
    <w:name w:val="Annex I Head 4"/>
    <w:basedOn w:val="Normal"/>
    <w:next w:val="BodyText"/>
    <w:rsid w:val="009D25B8"/>
    <w:pPr>
      <w:numPr>
        <w:ilvl w:val="3"/>
        <w:numId w:val="25"/>
      </w:numPr>
    </w:pPr>
    <w:rPr>
      <w:b/>
      <w:color w:val="407EC9"/>
      <w:sz w:val="22"/>
    </w:rPr>
  </w:style>
  <w:style w:type="paragraph" w:customStyle="1" w:styleId="AnnexJHead1">
    <w:name w:val="Annex J Head 1"/>
    <w:basedOn w:val="Normal"/>
    <w:next w:val="Heading1separatationline"/>
    <w:rsid w:val="009D25B8"/>
    <w:pPr>
      <w:numPr>
        <w:numId w:val="26"/>
      </w:numPr>
    </w:pPr>
    <w:rPr>
      <w:b/>
      <w:caps/>
      <w:color w:val="407EC9"/>
      <w:sz w:val="28"/>
    </w:rPr>
  </w:style>
  <w:style w:type="paragraph" w:customStyle="1" w:styleId="AnnexJHead2">
    <w:name w:val="Annex J Head 2"/>
    <w:basedOn w:val="Normal"/>
    <w:next w:val="Heading2separationline"/>
    <w:rsid w:val="009D25B8"/>
    <w:pPr>
      <w:numPr>
        <w:ilvl w:val="1"/>
        <w:numId w:val="26"/>
      </w:numPr>
    </w:pPr>
    <w:rPr>
      <w:b/>
      <w:caps/>
      <w:color w:val="407EC9"/>
      <w:sz w:val="24"/>
    </w:rPr>
  </w:style>
  <w:style w:type="paragraph" w:customStyle="1" w:styleId="AnnexJHead3">
    <w:name w:val="Annex J Head 3"/>
    <w:basedOn w:val="Normal"/>
    <w:next w:val="BodyText"/>
    <w:rsid w:val="009D25B8"/>
    <w:pPr>
      <w:numPr>
        <w:ilvl w:val="2"/>
        <w:numId w:val="26"/>
      </w:numPr>
    </w:pPr>
    <w:rPr>
      <w:b/>
      <w:smallCaps/>
      <w:color w:val="407EC9"/>
      <w:sz w:val="22"/>
    </w:rPr>
  </w:style>
  <w:style w:type="paragraph" w:customStyle="1" w:styleId="AnnexJHead4">
    <w:name w:val="Annex J Head 4"/>
    <w:basedOn w:val="Normal"/>
    <w:next w:val="BodyText"/>
    <w:rsid w:val="009D25B8"/>
    <w:pPr>
      <w:numPr>
        <w:ilvl w:val="3"/>
        <w:numId w:val="26"/>
      </w:numPr>
    </w:pPr>
    <w:rPr>
      <w:b/>
      <w:color w:val="407EC9"/>
      <w:sz w:val="22"/>
    </w:rPr>
  </w:style>
  <w:style w:type="paragraph" w:customStyle="1" w:styleId="AnnexKHead1">
    <w:name w:val="Annex K Head 1"/>
    <w:basedOn w:val="Normal"/>
    <w:next w:val="Heading1separatationline"/>
    <w:rsid w:val="009D25B8"/>
    <w:pPr>
      <w:numPr>
        <w:numId w:val="27"/>
      </w:numPr>
    </w:pPr>
    <w:rPr>
      <w:b/>
      <w:caps/>
      <w:color w:val="407EC9"/>
      <w:sz w:val="28"/>
    </w:rPr>
  </w:style>
  <w:style w:type="paragraph" w:customStyle="1" w:styleId="AnnexKHead2">
    <w:name w:val="Annex K Head 2"/>
    <w:basedOn w:val="Normal"/>
    <w:next w:val="Heading2separationline"/>
    <w:rsid w:val="009D25B8"/>
    <w:pPr>
      <w:numPr>
        <w:ilvl w:val="1"/>
        <w:numId w:val="27"/>
      </w:numPr>
    </w:pPr>
    <w:rPr>
      <w:b/>
      <w:caps/>
      <w:color w:val="407EC9"/>
      <w:sz w:val="24"/>
    </w:rPr>
  </w:style>
  <w:style w:type="paragraph" w:customStyle="1" w:styleId="AnnexKHead3">
    <w:name w:val="Annex K Head 3"/>
    <w:basedOn w:val="Normal"/>
    <w:next w:val="BodyText"/>
    <w:rsid w:val="009D25B8"/>
    <w:pPr>
      <w:numPr>
        <w:ilvl w:val="2"/>
        <w:numId w:val="27"/>
      </w:numPr>
    </w:pPr>
    <w:rPr>
      <w:b/>
      <w:smallCaps/>
      <w:color w:val="407EC9"/>
      <w:sz w:val="22"/>
    </w:rPr>
  </w:style>
  <w:style w:type="paragraph" w:customStyle="1" w:styleId="AnnexKHead4">
    <w:name w:val="Annex K Head 4"/>
    <w:basedOn w:val="Normal"/>
    <w:next w:val="BodyText"/>
    <w:rsid w:val="009D25B8"/>
    <w:pPr>
      <w:numPr>
        <w:ilvl w:val="3"/>
        <w:numId w:val="27"/>
      </w:numPr>
    </w:pPr>
    <w:rPr>
      <w:b/>
      <w:color w:val="407EC9"/>
      <w:sz w:val="22"/>
    </w:rPr>
  </w:style>
  <w:style w:type="paragraph" w:customStyle="1" w:styleId="AnnexLHead1">
    <w:name w:val="Annex L Head 1"/>
    <w:basedOn w:val="Normal"/>
    <w:next w:val="Heading1separatationline"/>
    <w:rsid w:val="009D25B8"/>
    <w:pPr>
      <w:numPr>
        <w:numId w:val="28"/>
      </w:numPr>
    </w:pPr>
    <w:rPr>
      <w:b/>
      <w:caps/>
      <w:color w:val="407EC9"/>
      <w:sz w:val="28"/>
    </w:rPr>
  </w:style>
  <w:style w:type="paragraph" w:customStyle="1" w:styleId="AnnexLHead2">
    <w:name w:val="Annex L Head 2"/>
    <w:basedOn w:val="Normal"/>
    <w:next w:val="BodyText"/>
    <w:rsid w:val="009D25B8"/>
    <w:pPr>
      <w:numPr>
        <w:ilvl w:val="1"/>
        <w:numId w:val="28"/>
      </w:numPr>
    </w:pPr>
    <w:rPr>
      <w:b/>
      <w:caps/>
      <w:color w:val="407EC9"/>
      <w:sz w:val="24"/>
    </w:rPr>
  </w:style>
  <w:style w:type="paragraph" w:customStyle="1" w:styleId="AnnexLHead3">
    <w:name w:val="Annex L Head 3"/>
    <w:basedOn w:val="Normal"/>
    <w:next w:val="BodyText"/>
    <w:rsid w:val="009D25B8"/>
    <w:pPr>
      <w:numPr>
        <w:ilvl w:val="2"/>
        <w:numId w:val="28"/>
      </w:numPr>
    </w:pPr>
    <w:rPr>
      <w:b/>
      <w:smallCaps/>
      <w:color w:val="407EC9"/>
      <w:sz w:val="22"/>
    </w:rPr>
  </w:style>
  <w:style w:type="paragraph" w:customStyle="1" w:styleId="AnnexLHead4">
    <w:name w:val="Annex L Head 4"/>
    <w:basedOn w:val="Normal"/>
    <w:next w:val="BodyText"/>
    <w:rsid w:val="009D25B8"/>
    <w:pPr>
      <w:numPr>
        <w:ilvl w:val="3"/>
        <w:numId w:val="28"/>
      </w:numPr>
    </w:pPr>
    <w:rPr>
      <w:b/>
      <w:color w:val="407EC9"/>
      <w:sz w:val="22"/>
    </w:rPr>
  </w:style>
  <w:style w:type="paragraph" w:customStyle="1" w:styleId="AnnexMHead1">
    <w:name w:val="Annex M Head 1"/>
    <w:basedOn w:val="Normal"/>
    <w:next w:val="Heading1separatationline"/>
    <w:rsid w:val="009D25B8"/>
    <w:pPr>
      <w:numPr>
        <w:numId w:val="29"/>
      </w:numPr>
    </w:pPr>
    <w:rPr>
      <w:b/>
      <w:caps/>
      <w:color w:val="407EC9"/>
      <w:sz w:val="28"/>
    </w:rPr>
  </w:style>
  <w:style w:type="paragraph" w:customStyle="1" w:styleId="AnnexMHead2">
    <w:name w:val="Annex M Head 2"/>
    <w:basedOn w:val="Normal"/>
    <w:next w:val="Heading2separationline"/>
    <w:rsid w:val="009D25B8"/>
    <w:pPr>
      <w:numPr>
        <w:ilvl w:val="1"/>
        <w:numId w:val="29"/>
      </w:numPr>
    </w:pPr>
    <w:rPr>
      <w:b/>
      <w:caps/>
      <w:color w:val="407EC9"/>
      <w:sz w:val="24"/>
    </w:rPr>
  </w:style>
  <w:style w:type="paragraph" w:customStyle="1" w:styleId="AnnexMHead3">
    <w:name w:val="Annex M Head 3"/>
    <w:basedOn w:val="Normal"/>
    <w:next w:val="BodyText"/>
    <w:rsid w:val="009D25B8"/>
    <w:pPr>
      <w:numPr>
        <w:ilvl w:val="2"/>
        <w:numId w:val="29"/>
      </w:numPr>
    </w:pPr>
    <w:rPr>
      <w:b/>
      <w:smallCaps/>
      <w:color w:val="407EC9"/>
      <w:sz w:val="22"/>
    </w:rPr>
  </w:style>
  <w:style w:type="paragraph" w:customStyle="1" w:styleId="AnnexMHead4">
    <w:name w:val="Annex M Head 4"/>
    <w:basedOn w:val="Normal"/>
    <w:next w:val="BodyText"/>
    <w:rsid w:val="009D25B8"/>
    <w:pPr>
      <w:numPr>
        <w:ilvl w:val="3"/>
        <w:numId w:val="29"/>
      </w:numPr>
    </w:pPr>
    <w:rPr>
      <w:b/>
      <w:color w:val="407EC9"/>
      <w:sz w:val="22"/>
    </w:rPr>
  </w:style>
  <w:style w:type="paragraph" w:customStyle="1" w:styleId="PART">
    <w:name w:val="PART"/>
    <w:basedOn w:val="Normal"/>
    <w:next w:val="Heading1"/>
    <w:rsid w:val="00AB4A37"/>
    <w:pPr>
      <w:numPr>
        <w:numId w:val="30"/>
      </w:numPr>
      <w:spacing w:before="240" w:after="240"/>
    </w:pPr>
    <w:rPr>
      <w:b/>
      <w:color w:val="407EC9"/>
      <w:sz w:val="36"/>
    </w:rPr>
  </w:style>
  <w:style w:type="paragraph" w:customStyle="1" w:styleId="TableList11">
    <w:name w:val="Table List 11"/>
    <w:basedOn w:val="List1"/>
    <w:rsid w:val="004B771D"/>
    <w:pPr>
      <w:numPr>
        <w:numId w:val="34"/>
      </w:numPr>
      <w:tabs>
        <w:tab w:val="clear" w:pos="0"/>
      </w:tabs>
      <w:spacing w:after="60"/>
      <w:jc w:val="left"/>
    </w:pPr>
    <w:rPr>
      <w:sz w:val="18"/>
      <w:szCs w:val="18"/>
    </w:rPr>
  </w:style>
  <w:style w:type="paragraph" w:customStyle="1" w:styleId="Tablelista">
    <w:name w:val="Table list a"/>
    <w:basedOn w:val="Lista"/>
    <w:rsid w:val="00944DD0"/>
    <w:pPr>
      <w:numPr>
        <w:numId w:val="33"/>
      </w:numPr>
      <w:spacing w:after="60"/>
    </w:pPr>
    <w:rPr>
      <w:sz w:val="18"/>
    </w:rPr>
  </w:style>
  <w:style w:type="paragraph" w:customStyle="1" w:styleId="Tablelisti">
    <w:name w:val="Table list i"/>
    <w:basedOn w:val="Listi"/>
    <w:rsid w:val="00944DD0"/>
    <w:pPr>
      <w:numPr>
        <w:numId w:val="33"/>
      </w:numPr>
      <w:spacing w:after="60"/>
    </w:pPr>
    <w:rPr>
      <w:sz w:val="18"/>
    </w:rPr>
  </w:style>
  <w:style w:type="paragraph" w:styleId="Revision">
    <w:name w:val="Revision"/>
    <w:hidden/>
    <w:uiPriority w:val="99"/>
    <w:semiHidden/>
    <w:rsid w:val="002C60FE"/>
    <w:pPr>
      <w:spacing w:after="0" w:line="240" w:lineRule="auto"/>
    </w:pPr>
    <w:rPr>
      <w:sz w:val="18"/>
      <w:lang w:val="en-GB"/>
    </w:rPr>
  </w:style>
  <w:style w:type="paragraph" w:styleId="ListParagraph">
    <w:name w:val="List Paragraph"/>
    <w:basedOn w:val="Normal"/>
    <w:uiPriority w:val="34"/>
    <w:qFormat/>
    <w:rsid w:val="004B549D"/>
    <w:pPr>
      <w:spacing w:after="160" w:line="256" w:lineRule="auto"/>
      <w:ind w:left="720"/>
      <w:contextualSpacing/>
    </w:pPr>
    <w:rPr>
      <w:sz w:val="22"/>
      <w:lang w:val="es-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78913">
      <w:bodyDiv w:val="1"/>
      <w:marLeft w:val="0"/>
      <w:marRight w:val="0"/>
      <w:marTop w:val="0"/>
      <w:marBottom w:val="0"/>
      <w:divBdr>
        <w:top w:val="none" w:sz="0" w:space="0" w:color="auto"/>
        <w:left w:val="none" w:sz="0" w:space="0" w:color="auto"/>
        <w:bottom w:val="none" w:sz="0" w:space="0" w:color="auto"/>
        <w:right w:val="none" w:sz="0" w:space="0" w:color="auto"/>
      </w:divBdr>
    </w:div>
    <w:div w:id="79763993">
      <w:bodyDiv w:val="1"/>
      <w:marLeft w:val="0"/>
      <w:marRight w:val="0"/>
      <w:marTop w:val="0"/>
      <w:marBottom w:val="0"/>
      <w:divBdr>
        <w:top w:val="none" w:sz="0" w:space="0" w:color="auto"/>
        <w:left w:val="none" w:sz="0" w:space="0" w:color="auto"/>
        <w:bottom w:val="none" w:sz="0" w:space="0" w:color="auto"/>
        <w:right w:val="none" w:sz="0" w:space="0" w:color="auto"/>
      </w:divBdr>
    </w:div>
    <w:div w:id="321781761">
      <w:bodyDiv w:val="1"/>
      <w:marLeft w:val="0"/>
      <w:marRight w:val="0"/>
      <w:marTop w:val="0"/>
      <w:marBottom w:val="0"/>
      <w:divBdr>
        <w:top w:val="none" w:sz="0" w:space="0" w:color="auto"/>
        <w:left w:val="none" w:sz="0" w:space="0" w:color="auto"/>
        <w:bottom w:val="none" w:sz="0" w:space="0" w:color="auto"/>
        <w:right w:val="none" w:sz="0" w:space="0" w:color="auto"/>
      </w:divBdr>
    </w:div>
    <w:div w:id="347146092">
      <w:bodyDiv w:val="1"/>
      <w:marLeft w:val="0"/>
      <w:marRight w:val="0"/>
      <w:marTop w:val="0"/>
      <w:marBottom w:val="0"/>
      <w:divBdr>
        <w:top w:val="none" w:sz="0" w:space="0" w:color="auto"/>
        <w:left w:val="none" w:sz="0" w:space="0" w:color="auto"/>
        <w:bottom w:val="none" w:sz="0" w:space="0" w:color="auto"/>
        <w:right w:val="none" w:sz="0" w:space="0" w:color="auto"/>
      </w:divBdr>
    </w:div>
    <w:div w:id="392587026">
      <w:bodyDiv w:val="1"/>
      <w:marLeft w:val="0"/>
      <w:marRight w:val="0"/>
      <w:marTop w:val="0"/>
      <w:marBottom w:val="0"/>
      <w:divBdr>
        <w:top w:val="none" w:sz="0" w:space="0" w:color="auto"/>
        <w:left w:val="none" w:sz="0" w:space="0" w:color="auto"/>
        <w:bottom w:val="none" w:sz="0" w:space="0" w:color="auto"/>
        <w:right w:val="none" w:sz="0" w:space="0" w:color="auto"/>
      </w:divBdr>
    </w:div>
    <w:div w:id="582766081">
      <w:bodyDiv w:val="1"/>
      <w:marLeft w:val="0"/>
      <w:marRight w:val="0"/>
      <w:marTop w:val="0"/>
      <w:marBottom w:val="0"/>
      <w:divBdr>
        <w:top w:val="none" w:sz="0" w:space="0" w:color="auto"/>
        <w:left w:val="none" w:sz="0" w:space="0" w:color="auto"/>
        <w:bottom w:val="none" w:sz="0" w:space="0" w:color="auto"/>
        <w:right w:val="none" w:sz="0" w:space="0" w:color="auto"/>
      </w:divBdr>
    </w:div>
    <w:div w:id="717821725">
      <w:bodyDiv w:val="1"/>
      <w:marLeft w:val="0"/>
      <w:marRight w:val="0"/>
      <w:marTop w:val="0"/>
      <w:marBottom w:val="0"/>
      <w:divBdr>
        <w:top w:val="none" w:sz="0" w:space="0" w:color="auto"/>
        <w:left w:val="none" w:sz="0" w:space="0" w:color="auto"/>
        <w:bottom w:val="none" w:sz="0" w:space="0" w:color="auto"/>
        <w:right w:val="none" w:sz="0" w:space="0" w:color="auto"/>
      </w:divBdr>
    </w:div>
    <w:div w:id="801197383">
      <w:bodyDiv w:val="1"/>
      <w:marLeft w:val="0"/>
      <w:marRight w:val="0"/>
      <w:marTop w:val="0"/>
      <w:marBottom w:val="0"/>
      <w:divBdr>
        <w:top w:val="none" w:sz="0" w:space="0" w:color="auto"/>
        <w:left w:val="none" w:sz="0" w:space="0" w:color="auto"/>
        <w:bottom w:val="none" w:sz="0" w:space="0" w:color="auto"/>
        <w:right w:val="none" w:sz="0" w:space="0" w:color="auto"/>
      </w:divBdr>
    </w:div>
    <w:div w:id="821510538">
      <w:bodyDiv w:val="1"/>
      <w:marLeft w:val="0"/>
      <w:marRight w:val="0"/>
      <w:marTop w:val="0"/>
      <w:marBottom w:val="0"/>
      <w:divBdr>
        <w:top w:val="none" w:sz="0" w:space="0" w:color="auto"/>
        <w:left w:val="none" w:sz="0" w:space="0" w:color="auto"/>
        <w:bottom w:val="none" w:sz="0" w:space="0" w:color="auto"/>
        <w:right w:val="none" w:sz="0" w:space="0" w:color="auto"/>
      </w:divBdr>
    </w:div>
    <w:div w:id="853959364">
      <w:bodyDiv w:val="1"/>
      <w:marLeft w:val="0"/>
      <w:marRight w:val="0"/>
      <w:marTop w:val="0"/>
      <w:marBottom w:val="0"/>
      <w:divBdr>
        <w:top w:val="none" w:sz="0" w:space="0" w:color="auto"/>
        <w:left w:val="none" w:sz="0" w:space="0" w:color="auto"/>
        <w:bottom w:val="none" w:sz="0" w:space="0" w:color="auto"/>
        <w:right w:val="none" w:sz="0" w:space="0" w:color="auto"/>
      </w:divBdr>
    </w:div>
    <w:div w:id="962731679">
      <w:bodyDiv w:val="1"/>
      <w:marLeft w:val="0"/>
      <w:marRight w:val="0"/>
      <w:marTop w:val="0"/>
      <w:marBottom w:val="0"/>
      <w:divBdr>
        <w:top w:val="none" w:sz="0" w:space="0" w:color="auto"/>
        <w:left w:val="none" w:sz="0" w:space="0" w:color="auto"/>
        <w:bottom w:val="none" w:sz="0" w:space="0" w:color="auto"/>
        <w:right w:val="none" w:sz="0" w:space="0" w:color="auto"/>
      </w:divBdr>
    </w:div>
    <w:div w:id="1087966313">
      <w:bodyDiv w:val="1"/>
      <w:marLeft w:val="0"/>
      <w:marRight w:val="0"/>
      <w:marTop w:val="0"/>
      <w:marBottom w:val="0"/>
      <w:divBdr>
        <w:top w:val="none" w:sz="0" w:space="0" w:color="auto"/>
        <w:left w:val="none" w:sz="0" w:space="0" w:color="auto"/>
        <w:bottom w:val="none" w:sz="0" w:space="0" w:color="auto"/>
        <w:right w:val="none" w:sz="0" w:space="0" w:color="auto"/>
      </w:divBdr>
    </w:div>
    <w:div w:id="1123964514">
      <w:bodyDiv w:val="1"/>
      <w:marLeft w:val="0"/>
      <w:marRight w:val="0"/>
      <w:marTop w:val="0"/>
      <w:marBottom w:val="0"/>
      <w:divBdr>
        <w:top w:val="none" w:sz="0" w:space="0" w:color="auto"/>
        <w:left w:val="none" w:sz="0" w:space="0" w:color="auto"/>
        <w:bottom w:val="none" w:sz="0" w:space="0" w:color="auto"/>
        <w:right w:val="none" w:sz="0" w:space="0" w:color="auto"/>
      </w:divBdr>
    </w:div>
    <w:div w:id="1341665556">
      <w:bodyDiv w:val="1"/>
      <w:marLeft w:val="0"/>
      <w:marRight w:val="0"/>
      <w:marTop w:val="0"/>
      <w:marBottom w:val="0"/>
      <w:divBdr>
        <w:top w:val="none" w:sz="0" w:space="0" w:color="auto"/>
        <w:left w:val="none" w:sz="0" w:space="0" w:color="auto"/>
        <w:bottom w:val="none" w:sz="0" w:space="0" w:color="auto"/>
        <w:right w:val="none" w:sz="0" w:space="0" w:color="auto"/>
      </w:divBdr>
    </w:div>
    <w:div w:id="1604458798">
      <w:bodyDiv w:val="1"/>
      <w:marLeft w:val="0"/>
      <w:marRight w:val="0"/>
      <w:marTop w:val="0"/>
      <w:marBottom w:val="0"/>
      <w:divBdr>
        <w:top w:val="none" w:sz="0" w:space="0" w:color="auto"/>
        <w:left w:val="none" w:sz="0" w:space="0" w:color="auto"/>
        <w:bottom w:val="none" w:sz="0" w:space="0" w:color="auto"/>
        <w:right w:val="none" w:sz="0" w:space="0" w:color="auto"/>
      </w:divBdr>
    </w:div>
    <w:div w:id="1671566867">
      <w:bodyDiv w:val="1"/>
      <w:marLeft w:val="0"/>
      <w:marRight w:val="0"/>
      <w:marTop w:val="0"/>
      <w:marBottom w:val="0"/>
      <w:divBdr>
        <w:top w:val="none" w:sz="0" w:space="0" w:color="auto"/>
        <w:left w:val="none" w:sz="0" w:space="0" w:color="auto"/>
        <w:bottom w:val="none" w:sz="0" w:space="0" w:color="auto"/>
        <w:right w:val="none" w:sz="0" w:space="0" w:color="auto"/>
      </w:divBdr>
    </w:div>
    <w:div w:id="1735852930">
      <w:bodyDiv w:val="1"/>
      <w:marLeft w:val="0"/>
      <w:marRight w:val="0"/>
      <w:marTop w:val="0"/>
      <w:marBottom w:val="0"/>
      <w:divBdr>
        <w:top w:val="none" w:sz="0" w:space="0" w:color="auto"/>
        <w:left w:val="none" w:sz="0" w:space="0" w:color="auto"/>
        <w:bottom w:val="none" w:sz="0" w:space="0" w:color="auto"/>
        <w:right w:val="none" w:sz="0" w:space="0" w:color="auto"/>
      </w:divBdr>
    </w:div>
    <w:div w:id="1740204909">
      <w:bodyDiv w:val="1"/>
      <w:marLeft w:val="0"/>
      <w:marRight w:val="0"/>
      <w:marTop w:val="0"/>
      <w:marBottom w:val="0"/>
      <w:divBdr>
        <w:top w:val="none" w:sz="0" w:space="0" w:color="auto"/>
        <w:left w:val="none" w:sz="0" w:space="0" w:color="auto"/>
        <w:bottom w:val="none" w:sz="0" w:space="0" w:color="auto"/>
        <w:right w:val="none" w:sz="0" w:space="0" w:color="auto"/>
      </w:divBdr>
    </w:div>
    <w:div w:id="1774862000">
      <w:bodyDiv w:val="1"/>
      <w:marLeft w:val="0"/>
      <w:marRight w:val="0"/>
      <w:marTop w:val="0"/>
      <w:marBottom w:val="0"/>
      <w:divBdr>
        <w:top w:val="none" w:sz="0" w:space="0" w:color="auto"/>
        <w:left w:val="none" w:sz="0" w:space="0" w:color="auto"/>
        <w:bottom w:val="none" w:sz="0" w:space="0" w:color="auto"/>
        <w:right w:val="none" w:sz="0" w:space="0" w:color="auto"/>
      </w:divBdr>
    </w:div>
    <w:div w:id="1985155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comments" Target="comment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6.png"/><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5.png"/><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1/relationships/commentsExtended" Target="commentsExtended.xml"/><Relationship Id="rId27" Type="http://schemas.openxmlformats.org/officeDocument/2006/relationships/fontTable" Target="fontTable.xml"/><Relationship Id="rId30" Type="http://schemas.microsoft.com/office/2016/09/relationships/commentsIds" Target="commentsId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4.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08928-E376-4474-BA78-D5010FD712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ADA880-EE68-48F6-A2D9-2B306362A943}"/>
</file>

<file path=customXml/itemProps3.xml><?xml version="1.0" encoding="utf-8"?>
<ds:datastoreItem xmlns:ds="http://schemas.openxmlformats.org/officeDocument/2006/customXml" ds:itemID="{A002B3A2-9391-4339-B12A-7C761B509D11}">
  <ds:schemaRefs>
    <ds:schemaRef ds:uri="http://schemas.microsoft.com/sharepoint/v3/contenttype/forms"/>
  </ds:schemaRefs>
</ds:datastoreItem>
</file>

<file path=customXml/itemProps4.xml><?xml version="1.0" encoding="utf-8"?>
<ds:datastoreItem xmlns:ds="http://schemas.openxmlformats.org/officeDocument/2006/customXml" ds:itemID="{35265881-C79C-43AE-8E9E-259102BA6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14740</Words>
  <Characters>84019</Characters>
  <Application>Microsoft Office Word</Application>
  <DocSecurity>0</DocSecurity>
  <Lines>700</Lines>
  <Paragraphs>197</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IALA Guideline 1115</vt:lpstr>
      <vt:lpstr>IALA Guideline 1115</vt:lpstr>
      <vt:lpstr>IALA Guideline 1115</vt:lpstr>
    </vt:vector>
  </TitlesOfParts>
  <Manager>IALA</Manager>
  <Company>IALA</Company>
  <LinksUpToDate>false</LinksUpToDate>
  <CharactersWithSpaces>98562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Peter Dobson</cp:lastModifiedBy>
  <cp:revision>2</cp:revision>
  <dcterms:created xsi:type="dcterms:W3CDTF">2021-04-06T14:00:00Z</dcterms:created>
  <dcterms:modified xsi:type="dcterms:W3CDTF">2021-04-06T14:00:00Z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2404000</vt:r8>
  </property>
</Properties>
</file>